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5A69F" w14:textId="77777777" w:rsidR="000E1BC2" w:rsidRPr="00A60D9C" w:rsidRDefault="000E1BC2" w:rsidP="00B45969">
      <w:pPr>
        <w:ind w:left="360"/>
        <w:rPr>
          <w:rFonts w:ascii="Cambria" w:hAnsi="Cambria" w:cs="Arial"/>
          <w:b/>
          <w:bCs/>
        </w:rPr>
      </w:pPr>
      <w:bookmarkStart w:id="0" w:name="_Toc444084990"/>
    </w:p>
    <w:p w14:paraId="33C11B9D" w14:textId="77777777" w:rsidR="009975C2" w:rsidRPr="00A60D9C" w:rsidRDefault="009975C2" w:rsidP="00B45969">
      <w:pPr>
        <w:jc w:val="center"/>
        <w:rPr>
          <w:rFonts w:ascii="Cambria" w:hAnsi="Cambria" w:cs="Arial"/>
          <w:b/>
        </w:rPr>
      </w:pPr>
    </w:p>
    <w:p w14:paraId="33B732A1" w14:textId="77777777" w:rsidR="009975C2" w:rsidRPr="00A60D9C" w:rsidRDefault="009975C2" w:rsidP="00B45969">
      <w:pPr>
        <w:jc w:val="center"/>
        <w:rPr>
          <w:rFonts w:ascii="Cambria" w:hAnsi="Cambria" w:cs="Arial"/>
          <w:b/>
        </w:rPr>
      </w:pPr>
    </w:p>
    <w:p w14:paraId="0C45CA4D" w14:textId="6B93FAFE" w:rsidR="000E1BC2" w:rsidRPr="00A60D9C" w:rsidRDefault="000E1BC2" w:rsidP="00B45969">
      <w:pPr>
        <w:jc w:val="center"/>
        <w:rPr>
          <w:rFonts w:ascii="Cambria" w:hAnsi="Cambria" w:cs="Arial"/>
          <w:b/>
        </w:rPr>
      </w:pPr>
      <w:r w:rsidRPr="00A60D9C">
        <w:rPr>
          <w:rFonts w:ascii="Cambria" w:hAnsi="Cambria" w:cs="Arial"/>
          <w:b/>
        </w:rPr>
        <w:t>Zmluva o</w:t>
      </w:r>
      <w:r w:rsidR="00185CBC" w:rsidRPr="00A60D9C">
        <w:rPr>
          <w:rFonts w:ascii="Cambria" w:hAnsi="Cambria" w:cs="Arial"/>
          <w:b/>
        </w:rPr>
        <w:t> </w:t>
      </w:r>
      <w:r w:rsidR="009F7BBC" w:rsidRPr="00A60D9C">
        <w:rPr>
          <w:rFonts w:ascii="Cambria" w:hAnsi="Cambria" w:cs="Arial"/>
          <w:b/>
        </w:rPr>
        <w:t>Dielo s rozšírenými zárukami</w:t>
      </w:r>
      <w:r w:rsidRPr="00A60D9C">
        <w:rPr>
          <w:rFonts w:ascii="Cambria" w:hAnsi="Cambria" w:cs="Arial"/>
          <w:b/>
        </w:rPr>
        <w:t xml:space="preserve"> </w:t>
      </w:r>
    </w:p>
    <w:p w14:paraId="6C6EA9B6" w14:textId="5140370C" w:rsidR="000E1BC2" w:rsidRPr="00A60D9C" w:rsidRDefault="009F7BBC" w:rsidP="00B45969">
      <w:pPr>
        <w:jc w:val="center"/>
        <w:rPr>
          <w:rFonts w:ascii="Cambria" w:hAnsi="Cambria" w:cs="Arial"/>
          <w:i/>
        </w:rPr>
      </w:pPr>
      <w:r w:rsidRPr="00A60D9C">
        <w:rPr>
          <w:rFonts w:ascii="Cambria" w:hAnsi="Cambria" w:cs="Arial"/>
          <w:i/>
        </w:rPr>
        <w:t xml:space="preserve">uzatvorená </w:t>
      </w:r>
      <w:r w:rsidR="000E1BC2" w:rsidRPr="00A60D9C">
        <w:rPr>
          <w:rFonts w:ascii="Cambria" w:hAnsi="Cambria" w:cs="Arial"/>
          <w:i/>
        </w:rPr>
        <w:t xml:space="preserve">podľa § 269 ods. 2 zákona </w:t>
      </w:r>
      <w:r w:rsidRPr="00A60D9C">
        <w:rPr>
          <w:rFonts w:ascii="Cambria" w:hAnsi="Cambria" w:cs="Arial"/>
          <w:i/>
        </w:rPr>
        <w:t>s primeraným uplatnením ustanovení § 536 a </w:t>
      </w:r>
      <w:proofErr w:type="spellStart"/>
      <w:r w:rsidRPr="00A60D9C">
        <w:rPr>
          <w:rFonts w:ascii="Cambria" w:hAnsi="Cambria" w:cs="Arial"/>
          <w:i/>
        </w:rPr>
        <w:t>nasl</w:t>
      </w:r>
      <w:proofErr w:type="spellEnd"/>
      <w:r w:rsidRPr="00A60D9C">
        <w:rPr>
          <w:rFonts w:ascii="Cambria" w:hAnsi="Cambria" w:cs="Arial"/>
          <w:i/>
        </w:rPr>
        <w:t xml:space="preserve">. </w:t>
      </w:r>
      <w:r w:rsidR="000E1BC2" w:rsidRPr="00A60D9C">
        <w:rPr>
          <w:rFonts w:ascii="Cambria" w:hAnsi="Cambria" w:cs="Arial"/>
          <w:i/>
        </w:rPr>
        <w:t xml:space="preserve">č. 513/1991 Zb. Obchodný zákonník v platnom znení </w:t>
      </w:r>
    </w:p>
    <w:p w14:paraId="6C719EBB" w14:textId="77777777" w:rsidR="000E1BC2" w:rsidRPr="00A60D9C" w:rsidRDefault="000E1BC2" w:rsidP="00B45969">
      <w:pPr>
        <w:rPr>
          <w:rFonts w:ascii="Cambria" w:hAnsi="Cambria" w:cs="Arial"/>
        </w:rPr>
      </w:pPr>
    </w:p>
    <w:p w14:paraId="5DE35043" w14:textId="77777777" w:rsidR="000E1BC2" w:rsidRPr="00A60D9C" w:rsidRDefault="000E1BC2" w:rsidP="00B45969">
      <w:pPr>
        <w:jc w:val="center"/>
        <w:rPr>
          <w:rFonts w:ascii="Cambria" w:hAnsi="Cambria" w:cs="Arial"/>
          <w:b/>
        </w:rPr>
      </w:pPr>
      <w:r w:rsidRPr="00A60D9C">
        <w:rPr>
          <w:rFonts w:ascii="Cambria" w:hAnsi="Cambria" w:cs="Arial"/>
          <w:b/>
        </w:rPr>
        <w:t>medzi:</w:t>
      </w:r>
    </w:p>
    <w:p w14:paraId="748AFC91" w14:textId="77777777" w:rsidR="000E1BC2" w:rsidRPr="00A60D9C" w:rsidRDefault="000E1BC2" w:rsidP="00B45969">
      <w:pPr>
        <w:rPr>
          <w:rFonts w:ascii="Cambria" w:hAnsi="Cambria" w:cs="Arial"/>
        </w:rPr>
      </w:pPr>
    </w:p>
    <w:p w14:paraId="13084BE7" w14:textId="278CA433" w:rsidR="000E1BC2" w:rsidRPr="00A60D9C" w:rsidRDefault="000E1BC2" w:rsidP="00B45969">
      <w:pPr>
        <w:tabs>
          <w:tab w:val="left" w:pos="284"/>
          <w:tab w:val="left" w:pos="4230"/>
          <w:tab w:val="right" w:leader="dot" w:pos="9072"/>
        </w:tabs>
        <w:rPr>
          <w:rFonts w:ascii="Cambria" w:hAnsi="Cambria" w:cs="Arial"/>
          <w:b/>
        </w:rPr>
      </w:pPr>
      <w:r w:rsidRPr="00A60D9C">
        <w:rPr>
          <w:rFonts w:ascii="Cambria" w:hAnsi="Cambria" w:cs="Arial"/>
          <w:b/>
        </w:rPr>
        <w:t>Prijímateľ</w:t>
      </w:r>
      <w:r w:rsidR="009F7BBC" w:rsidRPr="00A60D9C">
        <w:rPr>
          <w:rFonts w:ascii="Cambria" w:hAnsi="Cambria" w:cs="Arial"/>
          <w:b/>
        </w:rPr>
        <w:t>om</w:t>
      </w:r>
      <w:r w:rsidRPr="00A60D9C">
        <w:rPr>
          <w:rFonts w:ascii="Cambria" w:hAnsi="Cambria" w:cs="Arial"/>
          <w:b/>
        </w:rPr>
        <w:t>:</w:t>
      </w:r>
    </w:p>
    <w:p w14:paraId="40548EE5" w14:textId="77777777" w:rsidR="000E1BC2" w:rsidRPr="00A60D9C" w:rsidRDefault="000E1BC2" w:rsidP="00B45969">
      <w:pPr>
        <w:tabs>
          <w:tab w:val="left" w:pos="284"/>
          <w:tab w:val="left" w:pos="4230"/>
          <w:tab w:val="right" w:leader="dot" w:pos="9072"/>
        </w:tabs>
        <w:rPr>
          <w:rFonts w:ascii="Cambria" w:hAnsi="Cambria" w:cs="Arial"/>
          <w:b/>
        </w:rPr>
      </w:pPr>
    </w:p>
    <w:p w14:paraId="06FAC6F4" w14:textId="7B90FA66"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b/>
        </w:rPr>
        <w:t xml:space="preserve">Názov: </w:t>
      </w:r>
      <w:r w:rsidR="007C1D19" w:rsidRPr="00A60D9C">
        <w:rPr>
          <w:rFonts w:ascii="Cambria" w:hAnsi="Cambria" w:cs="Arial"/>
          <w:b/>
        </w:rPr>
        <w:tab/>
      </w:r>
      <w:r w:rsidR="00361C76" w:rsidRPr="00361C76">
        <w:rPr>
          <w:rFonts w:ascii="Cambria" w:hAnsi="Cambria" w:cs="Arial"/>
        </w:rPr>
        <w:t xml:space="preserve">Psychiatrická nemocnica </w:t>
      </w:r>
      <w:proofErr w:type="spellStart"/>
      <w:r w:rsidR="00361C76" w:rsidRPr="00361C76">
        <w:rPr>
          <w:rFonts w:ascii="Cambria" w:hAnsi="Cambria" w:cs="Arial"/>
        </w:rPr>
        <w:t>Philippa</w:t>
      </w:r>
      <w:proofErr w:type="spellEnd"/>
      <w:r w:rsidR="00361C76" w:rsidRPr="00361C76">
        <w:rPr>
          <w:rFonts w:ascii="Cambria" w:hAnsi="Cambria" w:cs="Arial"/>
        </w:rPr>
        <w:t xml:space="preserve"> </w:t>
      </w:r>
      <w:proofErr w:type="spellStart"/>
      <w:r w:rsidR="00361C76" w:rsidRPr="00361C76">
        <w:rPr>
          <w:rFonts w:ascii="Cambria" w:hAnsi="Cambria" w:cs="Arial"/>
        </w:rPr>
        <w:t>Pinela</w:t>
      </w:r>
      <w:proofErr w:type="spellEnd"/>
      <w:r w:rsidR="00361C76" w:rsidRPr="00361C76">
        <w:rPr>
          <w:rFonts w:ascii="Cambria" w:hAnsi="Cambria" w:cs="Arial"/>
        </w:rPr>
        <w:t xml:space="preserve"> Pezinok</w:t>
      </w:r>
    </w:p>
    <w:p w14:paraId="5DAF375C" w14:textId="6C532F19"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Sídlo: </w:t>
      </w:r>
      <w:r w:rsidR="007C1D19" w:rsidRPr="00A60D9C">
        <w:rPr>
          <w:rFonts w:ascii="Cambria" w:hAnsi="Cambria" w:cs="Arial"/>
        </w:rPr>
        <w:tab/>
      </w:r>
      <w:r w:rsidR="00361C76" w:rsidRPr="00361C76">
        <w:rPr>
          <w:rFonts w:ascii="Cambria" w:hAnsi="Cambria" w:cs="Arial"/>
        </w:rPr>
        <w:t>Malacká cesta 63, 90218 Pezinok, Slovenská republika</w:t>
      </w:r>
    </w:p>
    <w:p w14:paraId="25EBB185" w14:textId="301F6D9B"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IČO: </w:t>
      </w:r>
      <w:r w:rsidR="007C1D19" w:rsidRPr="00A60D9C">
        <w:rPr>
          <w:rFonts w:ascii="Cambria" w:hAnsi="Cambria" w:cs="Arial"/>
        </w:rPr>
        <w:tab/>
      </w:r>
      <w:r w:rsidR="00361C76" w:rsidRPr="00361C76">
        <w:rPr>
          <w:rFonts w:ascii="Cambria" w:hAnsi="Cambria" w:cs="Arial"/>
        </w:rPr>
        <w:t>30</w:t>
      </w:r>
      <w:r w:rsidR="00361C76">
        <w:rPr>
          <w:rFonts w:ascii="Cambria" w:hAnsi="Cambria" w:cs="Arial"/>
        </w:rPr>
        <w:t> </w:t>
      </w:r>
      <w:r w:rsidR="00361C76" w:rsidRPr="00361C76">
        <w:rPr>
          <w:rFonts w:ascii="Cambria" w:hAnsi="Cambria" w:cs="Arial"/>
        </w:rPr>
        <w:t>801</w:t>
      </w:r>
      <w:r w:rsidR="00361C76">
        <w:rPr>
          <w:rFonts w:ascii="Cambria" w:hAnsi="Cambria" w:cs="Arial"/>
        </w:rPr>
        <w:t xml:space="preserve"> </w:t>
      </w:r>
      <w:r w:rsidR="00361C76" w:rsidRPr="00361C76">
        <w:rPr>
          <w:rFonts w:ascii="Cambria" w:hAnsi="Cambria" w:cs="Arial"/>
        </w:rPr>
        <w:t>397</w:t>
      </w:r>
    </w:p>
    <w:p w14:paraId="5E0600C6" w14:textId="6AD7D8E5" w:rsidR="000E1BC2" w:rsidRDefault="000E1BC2" w:rsidP="007C1D19">
      <w:pPr>
        <w:tabs>
          <w:tab w:val="right" w:leader="dot" w:pos="9072"/>
        </w:tabs>
        <w:ind w:left="1985" w:hanging="1985"/>
        <w:rPr>
          <w:rFonts w:ascii="Cambria" w:hAnsi="Cambria" w:cs="Arial"/>
        </w:rPr>
      </w:pPr>
      <w:r w:rsidRPr="00A60D9C">
        <w:rPr>
          <w:rFonts w:ascii="Cambria" w:hAnsi="Cambria" w:cs="Arial"/>
        </w:rPr>
        <w:t xml:space="preserve">DIČ: </w:t>
      </w:r>
      <w:r w:rsidR="007C1D19" w:rsidRPr="00A60D9C">
        <w:rPr>
          <w:rFonts w:ascii="Cambria" w:hAnsi="Cambria" w:cs="Arial"/>
        </w:rPr>
        <w:tab/>
      </w:r>
      <w:r w:rsidR="00361C76" w:rsidRPr="00361C76">
        <w:rPr>
          <w:rFonts w:ascii="Cambria" w:hAnsi="Cambria" w:cs="Arial"/>
        </w:rPr>
        <w:t>2022140483</w:t>
      </w:r>
    </w:p>
    <w:p w14:paraId="548DEE9B" w14:textId="6E192C7A" w:rsidR="002D3514" w:rsidRPr="00A60D9C" w:rsidRDefault="002D3514" w:rsidP="007C1D19">
      <w:pPr>
        <w:tabs>
          <w:tab w:val="right" w:leader="dot" w:pos="9072"/>
        </w:tabs>
        <w:ind w:left="1985" w:hanging="1985"/>
        <w:rPr>
          <w:rFonts w:ascii="Cambria" w:hAnsi="Cambria" w:cs="Arial"/>
        </w:rPr>
      </w:pPr>
      <w:r>
        <w:rPr>
          <w:rFonts w:ascii="Cambria" w:hAnsi="Cambria" w:cs="Arial"/>
        </w:rPr>
        <w:t>IČ DPH:</w:t>
      </w:r>
      <w:r>
        <w:rPr>
          <w:rFonts w:ascii="Cambria" w:hAnsi="Cambria" w:cs="Arial"/>
        </w:rPr>
        <w:tab/>
      </w:r>
      <w:r w:rsidR="00361C76">
        <w:rPr>
          <w:rFonts w:ascii="Cambria" w:hAnsi="Cambria" w:cs="Arial"/>
        </w:rPr>
        <w:t>SK</w:t>
      </w:r>
      <w:r w:rsidR="00361C76" w:rsidRPr="00361C76">
        <w:rPr>
          <w:rFonts w:ascii="Cambria" w:hAnsi="Cambria" w:cs="Arial"/>
        </w:rPr>
        <w:t>2022140483</w:t>
      </w:r>
    </w:p>
    <w:p w14:paraId="377D3A19" w14:textId="77777777" w:rsidR="00B5059E" w:rsidRDefault="000E1BC2" w:rsidP="00B5059E">
      <w:pPr>
        <w:tabs>
          <w:tab w:val="right" w:leader="dot" w:pos="9072"/>
        </w:tabs>
        <w:ind w:left="1985" w:hanging="1985"/>
        <w:rPr>
          <w:rFonts w:ascii="Cambria" w:hAnsi="Cambria" w:cs="Arial"/>
        </w:rPr>
      </w:pPr>
      <w:r w:rsidRPr="00A60D9C">
        <w:rPr>
          <w:rFonts w:ascii="Cambria" w:hAnsi="Cambria" w:cs="Arial"/>
        </w:rPr>
        <w:t>Zastúpenie:</w:t>
      </w:r>
      <w:r w:rsidR="00911E10" w:rsidRPr="00A60D9C">
        <w:rPr>
          <w:rFonts w:ascii="Cambria" w:hAnsi="Cambria" w:cs="Arial"/>
        </w:rPr>
        <w:t xml:space="preserve"> </w:t>
      </w:r>
      <w:r w:rsidR="007C1D19" w:rsidRPr="00A60D9C">
        <w:rPr>
          <w:rFonts w:ascii="Cambria" w:hAnsi="Cambria" w:cs="Arial"/>
        </w:rPr>
        <w:tab/>
      </w:r>
      <w:r w:rsidR="00B5059E" w:rsidRPr="00B5059E">
        <w:rPr>
          <w:rFonts w:ascii="Cambria" w:hAnsi="Cambria" w:cs="Arial"/>
        </w:rPr>
        <w:t xml:space="preserve">MUDr. Dalibor </w:t>
      </w:r>
      <w:proofErr w:type="spellStart"/>
      <w:r w:rsidR="00B5059E" w:rsidRPr="00B5059E">
        <w:rPr>
          <w:rFonts w:ascii="Cambria" w:hAnsi="Cambria" w:cs="Arial"/>
        </w:rPr>
        <w:t>Janoška</w:t>
      </w:r>
      <w:proofErr w:type="spellEnd"/>
      <w:r w:rsidR="00B5059E" w:rsidRPr="00B5059E">
        <w:rPr>
          <w:rFonts w:ascii="Cambria" w:hAnsi="Cambria" w:cs="Arial"/>
        </w:rPr>
        <w:t xml:space="preserve">, riaditeľ </w:t>
      </w:r>
    </w:p>
    <w:p w14:paraId="0C412F06" w14:textId="284D45D8" w:rsidR="000E1BC2" w:rsidRPr="00A60D9C" w:rsidRDefault="000E1BC2" w:rsidP="00B5059E">
      <w:pPr>
        <w:tabs>
          <w:tab w:val="right" w:leader="dot" w:pos="9072"/>
        </w:tabs>
        <w:ind w:left="1985" w:hanging="1985"/>
        <w:rPr>
          <w:rFonts w:ascii="Cambria" w:hAnsi="Cambria" w:cs="Arial"/>
        </w:rPr>
      </w:pPr>
      <w:r w:rsidRPr="00A60D9C">
        <w:rPr>
          <w:rFonts w:ascii="Cambria" w:hAnsi="Cambria" w:cs="Arial"/>
        </w:rPr>
        <w:t xml:space="preserve">Bankové spojenie: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3BB5AE3B" w14:textId="2D47DEB7"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IBAN: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43E9D7FD" w14:textId="1503062E"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SWIFT: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7D0FD47B" w14:textId="3C2682E5"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E-mail: </w:t>
      </w:r>
      <w:r w:rsidR="007C1D19" w:rsidRPr="00A60D9C">
        <w:rPr>
          <w:rFonts w:ascii="Cambria" w:hAnsi="Cambria" w:cs="Arial"/>
        </w:rPr>
        <w:tab/>
      </w:r>
      <w:r w:rsidR="002A7180" w:rsidRPr="003757D5">
        <w:rPr>
          <w:rFonts w:ascii="Cambria" w:hAnsi="Cambria" w:cs="Arial"/>
          <w:i/>
          <w:iCs/>
          <w:highlight w:val="yellow"/>
        </w:rPr>
        <w:t>[doplní verejný obstarávateľ pred podpisom Zmluvy]</w:t>
      </w:r>
    </w:p>
    <w:p w14:paraId="63576F23"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ďalej v texte ako „</w:t>
      </w:r>
      <w:r w:rsidRPr="00A60D9C">
        <w:rPr>
          <w:rFonts w:ascii="Cambria" w:hAnsi="Cambria" w:cs="Arial"/>
          <w:b/>
        </w:rPr>
        <w:t>Klient</w:t>
      </w:r>
      <w:r w:rsidRPr="00A60D9C">
        <w:rPr>
          <w:rFonts w:ascii="Cambria" w:hAnsi="Cambria" w:cs="Arial"/>
        </w:rPr>
        <w:t>“</w:t>
      </w:r>
    </w:p>
    <w:p w14:paraId="2C4F86AE" w14:textId="77777777" w:rsidR="000E1BC2" w:rsidRPr="00A60D9C" w:rsidRDefault="000E1BC2" w:rsidP="00B45969">
      <w:pPr>
        <w:tabs>
          <w:tab w:val="left" w:pos="284"/>
          <w:tab w:val="right" w:leader="dot" w:pos="9072"/>
        </w:tabs>
        <w:rPr>
          <w:rFonts w:ascii="Cambria" w:hAnsi="Cambria" w:cs="Arial"/>
        </w:rPr>
      </w:pPr>
    </w:p>
    <w:p w14:paraId="01EE8972"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a</w:t>
      </w:r>
    </w:p>
    <w:p w14:paraId="371B91C9" w14:textId="77777777" w:rsidR="000E1BC2" w:rsidRPr="00A60D9C" w:rsidRDefault="000E1BC2" w:rsidP="00B45969">
      <w:pPr>
        <w:tabs>
          <w:tab w:val="left" w:pos="284"/>
          <w:tab w:val="right" w:leader="dot" w:pos="9072"/>
        </w:tabs>
        <w:rPr>
          <w:rFonts w:ascii="Cambria" w:hAnsi="Cambria" w:cs="Arial"/>
        </w:rPr>
      </w:pPr>
    </w:p>
    <w:p w14:paraId="37B4AEC7" w14:textId="5983EE06" w:rsidR="000E1BC2" w:rsidRPr="00A60D9C" w:rsidRDefault="004C0470" w:rsidP="00B45969">
      <w:pPr>
        <w:tabs>
          <w:tab w:val="left" w:pos="284"/>
          <w:tab w:val="right" w:leader="dot" w:pos="9072"/>
        </w:tabs>
        <w:rPr>
          <w:rFonts w:ascii="Cambria" w:hAnsi="Cambria" w:cs="Arial"/>
          <w:b/>
        </w:rPr>
      </w:pPr>
      <w:r w:rsidRPr="00A60D9C">
        <w:rPr>
          <w:rFonts w:ascii="Cambria" w:hAnsi="Cambria" w:cs="Arial"/>
          <w:b/>
        </w:rPr>
        <w:t>Poskytovateľom</w:t>
      </w:r>
      <w:r w:rsidR="000E1BC2" w:rsidRPr="00A60D9C">
        <w:rPr>
          <w:rFonts w:ascii="Cambria" w:hAnsi="Cambria" w:cs="Arial"/>
          <w:b/>
        </w:rPr>
        <w:t>:</w:t>
      </w:r>
    </w:p>
    <w:p w14:paraId="426FE3E5" w14:textId="2DF1BA17" w:rsidR="000E1BC2" w:rsidRPr="00A60D9C" w:rsidRDefault="000E1BC2" w:rsidP="007F0436">
      <w:pPr>
        <w:tabs>
          <w:tab w:val="right" w:leader="dot" w:pos="9072"/>
        </w:tabs>
        <w:ind w:left="1985" w:hanging="1985"/>
        <w:rPr>
          <w:rFonts w:ascii="Cambria" w:hAnsi="Cambria" w:cs="Arial"/>
          <w:b/>
        </w:rPr>
      </w:pPr>
      <w:r w:rsidRPr="00A60D9C">
        <w:rPr>
          <w:rFonts w:ascii="Cambria" w:hAnsi="Cambria" w:cs="Arial"/>
          <w:b/>
        </w:rPr>
        <w:t>Obchodné meno</w:t>
      </w:r>
      <w:r w:rsidRPr="00A60D9C">
        <w:rPr>
          <w:rFonts w:ascii="Cambria" w:hAnsi="Cambria" w:cs="Arial"/>
          <w:b/>
          <w:i/>
        </w:rPr>
        <w:t>:</w:t>
      </w:r>
      <w:r w:rsidR="007F0436" w:rsidRPr="00A60D9C">
        <w:rPr>
          <w:rFonts w:ascii="Cambria" w:hAnsi="Cambria" w:cs="Arial"/>
          <w:b/>
          <w:i/>
        </w:rPr>
        <w:tab/>
      </w:r>
      <w:r w:rsidR="00E43211" w:rsidRPr="003757D5">
        <w:rPr>
          <w:rFonts w:ascii="Cambria" w:hAnsi="Cambria" w:cs="Arial"/>
          <w:i/>
          <w:iCs/>
          <w:highlight w:val="yellow"/>
        </w:rPr>
        <w:t>[doplní uchádzač]</w:t>
      </w:r>
    </w:p>
    <w:p w14:paraId="1C538678" w14:textId="53E2C80C"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Sídlo: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4B5A71D3" w14:textId="1D68DBB9"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IČO:</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67CD8963" w14:textId="5E2F0243"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DIČ: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531C7DB8" w14:textId="01597173"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IČ DPH: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r w:rsidR="00E43211" w:rsidRPr="00A60D9C">
        <w:rPr>
          <w:rFonts w:ascii="Cambria" w:hAnsi="Cambria" w:cs="Arial"/>
          <w:i/>
          <w:highlight w:val="lightGray"/>
        </w:rPr>
        <w:t>]</w:t>
      </w:r>
    </w:p>
    <w:p w14:paraId="1458B1E2" w14:textId="006B8AAD" w:rsidR="007F0436" w:rsidRPr="00A60D9C" w:rsidRDefault="007F0436" w:rsidP="007F0436">
      <w:pPr>
        <w:tabs>
          <w:tab w:val="left" w:pos="284"/>
          <w:tab w:val="right" w:leader="dot" w:pos="9072"/>
        </w:tabs>
        <w:rPr>
          <w:rFonts w:ascii="Cambria" w:hAnsi="Cambria" w:cs="Arial"/>
        </w:rPr>
      </w:pPr>
      <w:r w:rsidRPr="00A60D9C">
        <w:rPr>
          <w:rFonts w:ascii="Cambria" w:hAnsi="Cambria" w:cs="Arial"/>
        </w:rPr>
        <w:t xml:space="preserve">Zápis v Obchodnom registri Okresného súdu </w:t>
      </w:r>
      <w:r w:rsidR="0040561B" w:rsidRPr="00656B61">
        <w:rPr>
          <w:rFonts w:ascii="Cambria" w:hAnsi="Cambria" w:cs="Arial"/>
          <w:i/>
          <w:iCs/>
          <w:highlight w:val="yellow"/>
        </w:rPr>
        <w:t>[doplní uchádzač]</w:t>
      </w:r>
      <w:r w:rsidR="00000AB4">
        <w:rPr>
          <w:rFonts w:ascii="Cambria" w:hAnsi="Cambria" w:cs="Arial"/>
          <w:i/>
          <w:iCs/>
        </w:rPr>
        <w:t>,</w:t>
      </w:r>
      <w:r w:rsidR="0040561B" w:rsidRPr="00A60D9C" w:rsidDel="0040561B">
        <w:rPr>
          <w:rFonts w:ascii="Cambria" w:hAnsi="Cambria" w:cs="Arial"/>
        </w:rPr>
        <w:t xml:space="preserve"> </w:t>
      </w:r>
      <w:r w:rsidRPr="00A60D9C">
        <w:rPr>
          <w:rFonts w:ascii="Cambria" w:hAnsi="Cambria" w:cs="Arial"/>
        </w:rPr>
        <w:t xml:space="preserve">oddiel: </w:t>
      </w:r>
      <w:r w:rsidR="00000AB4" w:rsidRPr="00656B61">
        <w:rPr>
          <w:rFonts w:ascii="Cambria" w:hAnsi="Cambria" w:cs="Arial"/>
          <w:i/>
          <w:iCs/>
          <w:highlight w:val="yellow"/>
        </w:rPr>
        <w:t>[doplní uchádzač]</w:t>
      </w:r>
      <w:r w:rsidRPr="00A60D9C">
        <w:rPr>
          <w:rFonts w:ascii="Cambria" w:hAnsi="Cambria" w:cs="Arial"/>
        </w:rPr>
        <w:t xml:space="preserve">, vložka č. </w:t>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070FE51F" w14:textId="649A0BA8"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lastRenderedPageBreak/>
        <w:t>Bankové spojenie:</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07D5919C" w14:textId="0DE4D4C9"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Zastúpenie</w:t>
      </w:r>
      <w:r w:rsidR="00E43211" w:rsidRPr="00A60D9C">
        <w:rPr>
          <w:rFonts w:ascii="Cambria" w:hAnsi="Cambria" w:cs="Arial"/>
        </w:rPr>
        <w:t xml:space="preserve">: </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273FBBC1" w14:textId="58706A2C"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E-mail: </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5312A9CA" w14:textId="354F508B" w:rsidR="000E1BC2" w:rsidRPr="00A60D9C" w:rsidRDefault="000E1BC2" w:rsidP="0035534E">
      <w:pPr>
        <w:rPr>
          <w:rFonts w:ascii="Cambria" w:hAnsi="Cambria" w:cs="Arial"/>
        </w:rPr>
      </w:pPr>
      <w:r w:rsidRPr="00A60D9C">
        <w:rPr>
          <w:rFonts w:ascii="Cambria" w:hAnsi="Cambria" w:cs="Arial"/>
        </w:rPr>
        <w:t>ďalej v texte ako „</w:t>
      </w:r>
      <w:r w:rsidR="004C0470" w:rsidRPr="00A60D9C">
        <w:rPr>
          <w:rFonts w:ascii="Cambria" w:hAnsi="Cambria" w:cs="Arial"/>
          <w:b/>
        </w:rPr>
        <w:t>Poskytovateľ</w:t>
      </w:r>
      <w:r w:rsidRPr="00A60D9C">
        <w:rPr>
          <w:rFonts w:ascii="Cambria" w:hAnsi="Cambria" w:cs="Arial"/>
        </w:rPr>
        <w:t>“</w:t>
      </w:r>
    </w:p>
    <w:p w14:paraId="0E087996" w14:textId="3ED1C1B5" w:rsidR="000E1BC2" w:rsidRPr="00A60D9C" w:rsidRDefault="000E1BC2" w:rsidP="00521A39">
      <w:pPr>
        <w:jc w:val="both"/>
        <w:rPr>
          <w:rFonts w:ascii="Cambria" w:hAnsi="Cambria" w:cs="Arial"/>
        </w:rPr>
      </w:pPr>
      <w:r w:rsidRPr="00A60D9C">
        <w:rPr>
          <w:rFonts w:ascii="Cambria" w:hAnsi="Cambria" w:cs="Arial"/>
        </w:rPr>
        <w:t>Klient a </w:t>
      </w:r>
      <w:r w:rsidR="009A2406" w:rsidRPr="00A60D9C">
        <w:rPr>
          <w:rFonts w:ascii="Cambria" w:hAnsi="Cambria" w:cs="Arial"/>
        </w:rPr>
        <w:t>Poskytovateľ</w:t>
      </w:r>
      <w:r w:rsidRPr="00A60D9C">
        <w:rPr>
          <w:rFonts w:ascii="Cambria" w:hAnsi="Cambria" w:cs="Arial"/>
        </w:rPr>
        <w:t xml:space="preserve"> spolu v texte ďalej ako „</w:t>
      </w:r>
      <w:r w:rsidRPr="00A60D9C">
        <w:rPr>
          <w:rFonts w:ascii="Cambria" w:hAnsi="Cambria" w:cs="Arial"/>
          <w:b/>
        </w:rPr>
        <w:t>zmluvné strany</w:t>
      </w:r>
      <w:r w:rsidRPr="00A60D9C">
        <w:rPr>
          <w:rFonts w:ascii="Cambria" w:hAnsi="Cambria" w:cs="Arial"/>
        </w:rPr>
        <w:t>“ alebo ktorýkoľvek z uvedených jednotlivo ďalej aj ako „</w:t>
      </w:r>
      <w:r w:rsidRPr="00A60D9C">
        <w:rPr>
          <w:rFonts w:ascii="Cambria" w:hAnsi="Cambria" w:cs="Arial"/>
          <w:b/>
        </w:rPr>
        <w:t>zmluvná strana</w:t>
      </w:r>
      <w:r w:rsidRPr="00A60D9C">
        <w:rPr>
          <w:rFonts w:ascii="Cambria" w:hAnsi="Cambria" w:cs="Arial"/>
        </w:rPr>
        <w:t>“</w:t>
      </w:r>
    </w:p>
    <w:p w14:paraId="0FB0F974" w14:textId="30DBCA80" w:rsidR="00EB260D" w:rsidRPr="00A60D9C" w:rsidRDefault="00EB260D" w:rsidP="00492550">
      <w:pPr>
        <w:spacing w:before="240" w:after="240"/>
        <w:rPr>
          <w:rFonts w:ascii="Cambria" w:hAnsi="Cambria" w:cs="Arial"/>
          <w:b/>
        </w:rPr>
      </w:pPr>
      <w:r w:rsidRPr="00A60D9C">
        <w:rPr>
          <w:rFonts w:ascii="Cambria" w:hAnsi="Cambria" w:cs="Arial"/>
          <w:b/>
        </w:rPr>
        <w:t>PREAMBULA</w:t>
      </w:r>
    </w:p>
    <w:p w14:paraId="164ADC00" w14:textId="77777777" w:rsidR="000E1BC2" w:rsidRPr="00A60D9C" w:rsidRDefault="000E1BC2" w:rsidP="00B45969">
      <w:pPr>
        <w:rPr>
          <w:rFonts w:ascii="Cambria" w:hAnsi="Cambria" w:cs="Arial"/>
        </w:rPr>
      </w:pPr>
      <w:r w:rsidRPr="00A60D9C">
        <w:rPr>
          <w:rFonts w:ascii="Cambria" w:hAnsi="Cambria" w:cs="Arial"/>
        </w:rPr>
        <w:t xml:space="preserve">Vzhľadom na to, že: </w:t>
      </w:r>
    </w:p>
    <w:p w14:paraId="39A386F3" w14:textId="10011519" w:rsidR="000E1BC2" w:rsidRPr="00A60D9C" w:rsidRDefault="000E1BC2" w:rsidP="00795A5C">
      <w:pPr>
        <w:numPr>
          <w:ilvl w:val="0"/>
          <w:numId w:val="25"/>
        </w:numPr>
        <w:spacing w:after="120" w:line="240" w:lineRule="auto"/>
        <w:ind w:left="567" w:hanging="567"/>
        <w:jc w:val="both"/>
        <w:rPr>
          <w:rFonts w:ascii="Cambria" w:hAnsi="Cambria" w:cs="Arial"/>
        </w:rPr>
      </w:pPr>
      <w:r w:rsidRPr="00A60D9C">
        <w:rPr>
          <w:rFonts w:ascii="Cambria" w:hAnsi="Cambria" w:cs="Arial"/>
        </w:rPr>
        <w:t>Na Objektoch Klienta bol</w:t>
      </w:r>
      <w:r w:rsidR="00B030A8" w:rsidRPr="00A60D9C">
        <w:rPr>
          <w:rFonts w:ascii="Cambria" w:hAnsi="Cambria" w:cs="Arial"/>
        </w:rPr>
        <w:t>a</w:t>
      </w:r>
      <w:r w:rsidRPr="00A60D9C">
        <w:rPr>
          <w:rFonts w:ascii="Cambria" w:hAnsi="Cambria" w:cs="Arial"/>
        </w:rPr>
        <w:t xml:space="preserve"> vykonan</w:t>
      </w:r>
      <w:r w:rsidR="00B030A8" w:rsidRPr="00A60D9C">
        <w:rPr>
          <w:rFonts w:ascii="Cambria" w:hAnsi="Cambria" w:cs="Arial"/>
        </w:rPr>
        <w:t>á</w:t>
      </w:r>
      <w:r w:rsidRPr="00A60D9C">
        <w:rPr>
          <w:rFonts w:ascii="Cambria" w:hAnsi="Cambria" w:cs="Arial"/>
        </w:rPr>
        <w:t xml:space="preserve"> technick</w:t>
      </w:r>
      <w:r w:rsidR="00B030A8" w:rsidRPr="00A60D9C">
        <w:rPr>
          <w:rFonts w:ascii="Cambria" w:hAnsi="Cambria" w:cs="Arial"/>
        </w:rPr>
        <w:t>o</w:t>
      </w:r>
      <w:r w:rsidR="00B910B2" w:rsidRPr="00A60D9C">
        <w:rPr>
          <w:rFonts w:ascii="Cambria" w:hAnsi="Cambria" w:cs="Arial"/>
        </w:rPr>
        <w:t>-</w:t>
      </w:r>
      <w:r w:rsidR="00B030A8" w:rsidRPr="00A60D9C">
        <w:rPr>
          <w:rFonts w:ascii="Cambria" w:hAnsi="Cambria" w:cs="Arial"/>
        </w:rPr>
        <w:t>ekonomická analýza</w:t>
      </w:r>
      <w:r w:rsidRPr="00A60D9C">
        <w:rPr>
          <w:rFonts w:ascii="Cambria" w:hAnsi="Cambria" w:cs="Arial"/>
        </w:rPr>
        <w:t xml:space="preserve">, </w:t>
      </w:r>
      <w:r w:rsidR="00B910B2" w:rsidRPr="00A60D9C">
        <w:rPr>
          <w:rFonts w:ascii="Cambria" w:hAnsi="Cambria" w:cs="Arial"/>
        </w:rPr>
        <w:t xml:space="preserve">ktorá </w:t>
      </w:r>
      <w:r w:rsidRPr="00A60D9C">
        <w:rPr>
          <w:rFonts w:ascii="Cambria" w:hAnsi="Cambria" w:cs="Arial"/>
        </w:rPr>
        <w:t>preukázal</w:t>
      </w:r>
      <w:r w:rsidR="00B910B2" w:rsidRPr="00A60D9C">
        <w:rPr>
          <w:rFonts w:ascii="Cambria" w:hAnsi="Cambria" w:cs="Arial"/>
        </w:rPr>
        <w:t>a</w:t>
      </w:r>
      <w:r w:rsidRPr="00A60D9C">
        <w:rPr>
          <w:rFonts w:ascii="Cambria" w:hAnsi="Cambria" w:cs="Arial"/>
        </w:rPr>
        <w:t xml:space="preserve"> nízku </w:t>
      </w:r>
      <w:r w:rsidR="00B40F86" w:rsidRPr="00A60D9C">
        <w:rPr>
          <w:rFonts w:ascii="Cambria" w:hAnsi="Cambria" w:cs="Arial"/>
        </w:rPr>
        <w:t xml:space="preserve">prevádzkovú </w:t>
      </w:r>
      <w:r w:rsidRPr="00A60D9C">
        <w:rPr>
          <w:rFonts w:ascii="Cambria" w:hAnsi="Cambria" w:cs="Arial"/>
        </w:rPr>
        <w:t>efektívnosť Objektov Klienta</w:t>
      </w:r>
      <w:r w:rsidR="00DC75D2" w:rsidRPr="00A60D9C">
        <w:rPr>
          <w:rFonts w:ascii="Cambria" w:hAnsi="Cambria" w:cs="Arial"/>
        </w:rPr>
        <w:t>;</w:t>
      </w:r>
    </w:p>
    <w:p w14:paraId="42DF895F" w14:textId="6A453C67" w:rsidR="000E1BC2" w:rsidRPr="00A60D9C" w:rsidRDefault="000E1BC2" w:rsidP="00795A5C">
      <w:pPr>
        <w:numPr>
          <w:ilvl w:val="0"/>
          <w:numId w:val="25"/>
        </w:numPr>
        <w:spacing w:after="120" w:line="240" w:lineRule="auto"/>
        <w:ind w:left="567" w:hanging="567"/>
        <w:jc w:val="both"/>
        <w:rPr>
          <w:rFonts w:ascii="Cambria" w:hAnsi="Cambria" w:cs="Arial"/>
        </w:rPr>
      </w:pPr>
      <w:bookmarkStart w:id="1" w:name="_Ref515982161"/>
      <w:r w:rsidRPr="00A60D9C">
        <w:rPr>
          <w:rFonts w:ascii="Cambria" w:hAnsi="Cambria" w:cs="Arial"/>
        </w:rPr>
        <w:t xml:space="preserve">Klient má preto záujem za účelom zvýšenia </w:t>
      </w:r>
      <w:r w:rsidR="008D799C" w:rsidRPr="00A60D9C">
        <w:rPr>
          <w:rFonts w:ascii="Cambria" w:hAnsi="Cambria" w:cs="Arial"/>
        </w:rPr>
        <w:t>prevádzkovej</w:t>
      </w:r>
      <w:r w:rsidR="008D799C" w:rsidRPr="00A60D9C" w:rsidDel="008D799C">
        <w:rPr>
          <w:rFonts w:ascii="Cambria" w:hAnsi="Cambria" w:cs="Arial"/>
        </w:rPr>
        <w:t xml:space="preserve"> </w:t>
      </w:r>
      <w:r w:rsidRPr="00A60D9C">
        <w:rPr>
          <w:rFonts w:ascii="Cambria" w:hAnsi="Cambria" w:cs="Arial"/>
        </w:rPr>
        <w:t>efektívnosti a trvalého dosahovania úspor uskutočniť Projekt, ktorý bude spočívať v rekonštrukcii a modernizácii Objektov Klienta (realizácia Opatrení) a v zabezpečení efektívnej prevádzky Objektov Klienta</w:t>
      </w:r>
      <w:r w:rsidR="00DC75D2" w:rsidRPr="00A60D9C">
        <w:rPr>
          <w:rFonts w:ascii="Cambria" w:hAnsi="Cambria" w:cs="Arial"/>
        </w:rPr>
        <w:t>;</w:t>
      </w:r>
      <w:bookmarkEnd w:id="1"/>
    </w:p>
    <w:p w14:paraId="38251128" w14:textId="3BA6F35D" w:rsidR="000E1BC2" w:rsidRPr="006324F7" w:rsidRDefault="000E1BC2" w:rsidP="008272B4">
      <w:pPr>
        <w:numPr>
          <w:ilvl w:val="0"/>
          <w:numId w:val="25"/>
        </w:numPr>
        <w:spacing w:after="120" w:line="240" w:lineRule="auto"/>
        <w:ind w:left="567" w:hanging="567"/>
        <w:jc w:val="both"/>
        <w:rPr>
          <w:rFonts w:ascii="Cambria" w:hAnsi="Cambria" w:cs="Arial"/>
        </w:rPr>
      </w:pPr>
      <w:bookmarkStart w:id="2" w:name="_Ref528149143"/>
      <w:r w:rsidRPr="006324F7">
        <w:rPr>
          <w:rFonts w:ascii="Cambria" w:hAnsi="Cambria" w:cs="Arial"/>
        </w:rPr>
        <w:t xml:space="preserve">Klient za účelom uvedeným v bode </w:t>
      </w:r>
      <w:r w:rsidRPr="006324F7">
        <w:rPr>
          <w:rFonts w:ascii="Cambria" w:hAnsi="Cambria" w:cs="Arial"/>
        </w:rPr>
        <w:fldChar w:fldCharType="begin"/>
      </w:r>
      <w:r w:rsidRPr="006324F7">
        <w:rPr>
          <w:rFonts w:ascii="Cambria" w:hAnsi="Cambria" w:cs="Arial"/>
        </w:rPr>
        <w:instrText xml:space="preserve"> REF _Ref515982161 \r \h  \* MERGEFORMAT </w:instrText>
      </w:r>
      <w:r w:rsidRPr="006324F7">
        <w:rPr>
          <w:rFonts w:ascii="Cambria" w:hAnsi="Cambria" w:cs="Arial"/>
        </w:rPr>
      </w:r>
      <w:r w:rsidRPr="006324F7">
        <w:rPr>
          <w:rFonts w:ascii="Cambria" w:hAnsi="Cambria" w:cs="Arial"/>
        </w:rPr>
        <w:fldChar w:fldCharType="separate"/>
      </w:r>
      <w:r w:rsidR="00024726">
        <w:rPr>
          <w:rFonts w:ascii="Cambria" w:hAnsi="Cambria" w:cs="Arial"/>
        </w:rPr>
        <w:t>B)</w:t>
      </w:r>
      <w:r w:rsidRPr="006324F7">
        <w:rPr>
          <w:rFonts w:ascii="Cambria" w:hAnsi="Cambria" w:cs="Arial"/>
        </w:rPr>
        <w:fldChar w:fldCharType="end"/>
      </w:r>
      <w:r w:rsidRPr="006324F7">
        <w:rPr>
          <w:rFonts w:ascii="Cambria" w:hAnsi="Cambria" w:cs="Arial"/>
        </w:rPr>
        <w:t xml:space="preserve"> vyššie</w:t>
      </w:r>
      <w:r w:rsidR="00521A39" w:rsidRPr="006324F7">
        <w:rPr>
          <w:rFonts w:ascii="Cambria" w:hAnsi="Cambria" w:cs="Arial"/>
        </w:rPr>
        <w:t>,</w:t>
      </w:r>
      <w:r w:rsidRPr="006324F7">
        <w:rPr>
          <w:rFonts w:ascii="Cambria" w:hAnsi="Cambria" w:cs="Arial"/>
        </w:rPr>
        <w:t xml:space="preserve"> vyhlásil verejnú súťaž na obstaranie zákazky</w:t>
      </w:r>
      <w:r w:rsidR="00B910B2" w:rsidRPr="006324F7">
        <w:rPr>
          <w:rFonts w:ascii="Cambria" w:hAnsi="Cambria" w:cs="Arial"/>
        </w:rPr>
        <w:t xml:space="preserve"> </w:t>
      </w:r>
      <w:r w:rsidR="00197DA5" w:rsidRPr="006324F7">
        <w:rPr>
          <w:rFonts w:ascii="Cambria" w:hAnsi="Cambria" w:cs="Arial"/>
        </w:rPr>
        <w:t>„</w:t>
      </w:r>
      <w:r w:rsidR="00CB754A" w:rsidRPr="00CB754A">
        <w:rPr>
          <w:rFonts w:ascii="Cambria" w:hAnsi="Cambria" w:cs="Arial"/>
          <w:i/>
        </w:rPr>
        <w:t xml:space="preserve">Zvýšenie prevádzkovej efektívnosti energetického hospodárstva Psychiatrickej nemocnice </w:t>
      </w:r>
      <w:proofErr w:type="spellStart"/>
      <w:r w:rsidR="00CB754A" w:rsidRPr="00CB754A">
        <w:rPr>
          <w:rFonts w:ascii="Cambria" w:hAnsi="Cambria" w:cs="Arial"/>
          <w:i/>
        </w:rPr>
        <w:t>Philippa</w:t>
      </w:r>
      <w:proofErr w:type="spellEnd"/>
      <w:r w:rsidR="00CB754A" w:rsidRPr="00CB754A">
        <w:rPr>
          <w:rFonts w:ascii="Cambria" w:hAnsi="Cambria" w:cs="Arial"/>
          <w:i/>
        </w:rPr>
        <w:t xml:space="preserve"> </w:t>
      </w:r>
      <w:proofErr w:type="spellStart"/>
      <w:r w:rsidR="00CB754A" w:rsidRPr="00CB754A">
        <w:rPr>
          <w:rFonts w:ascii="Cambria" w:hAnsi="Cambria" w:cs="Arial"/>
          <w:i/>
        </w:rPr>
        <w:t>Pinela</w:t>
      </w:r>
      <w:proofErr w:type="spellEnd"/>
      <w:r w:rsidR="00197DA5" w:rsidRPr="006324F7">
        <w:rPr>
          <w:rFonts w:ascii="Cambria" w:hAnsi="Cambria" w:cs="Arial"/>
        </w:rPr>
        <w:t>“</w:t>
      </w:r>
      <w:r w:rsidRPr="006324F7">
        <w:rPr>
          <w:rFonts w:ascii="Cambria" w:hAnsi="Cambria" w:cs="Arial"/>
        </w:rPr>
        <w:t xml:space="preserve">, a to s cieľom zvýšenia </w:t>
      </w:r>
      <w:r w:rsidR="008D799C" w:rsidRPr="006324F7">
        <w:rPr>
          <w:rFonts w:ascii="Cambria" w:hAnsi="Cambria" w:cs="Arial"/>
        </w:rPr>
        <w:t>prevádzkovej</w:t>
      </w:r>
      <w:r w:rsidR="008D799C" w:rsidRPr="006324F7" w:rsidDel="008D799C">
        <w:rPr>
          <w:rFonts w:ascii="Cambria" w:hAnsi="Cambria" w:cs="Arial"/>
        </w:rPr>
        <w:t xml:space="preserve"> </w:t>
      </w:r>
      <w:r w:rsidRPr="006324F7">
        <w:rPr>
          <w:rFonts w:ascii="Cambria" w:hAnsi="Cambria" w:cs="Arial"/>
        </w:rPr>
        <w:t xml:space="preserve">efektívnosti Objektov Klienta. Súťaž bola vyhlásená oznámením o vyhlásení verejného obstarávania, ktoré Klient uverejnil vo Vestníku verejného obstarávania č. </w:t>
      </w:r>
      <w:r w:rsidR="00000AB4" w:rsidRPr="00656B61">
        <w:rPr>
          <w:rFonts w:ascii="Cambria" w:hAnsi="Cambria" w:cs="Arial"/>
          <w:i/>
          <w:iCs/>
          <w:highlight w:val="yellow"/>
        </w:rPr>
        <w:t>[doplní verejný obstarávateľ pred podpisom Zmluvy]</w:t>
      </w:r>
      <w:r w:rsidR="00000AB4" w:rsidRPr="006324F7" w:rsidDel="00000AB4">
        <w:rPr>
          <w:rFonts w:ascii="Cambria" w:hAnsi="Cambria" w:cs="Arial"/>
        </w:rPr>
        <w:t xml:space="preserve"> </w:t>
      </w:r>
      <w:r w:rsidRPr="006324F7">
        <w:rPr>
          <w:rFonts w:ascii="Cambria" w:hAnsi="Cambria" w:cs="Arial"/>
        </w:rPr>
        <w:t xml:space="preserve">zo dňa </w:t>
      </w:r>
      <w:r w:rsidR="00000AB4" w:rsidRPr="00656B61">
        <w:rPr>
          <w:rFonts w:ascii="Cambria" w:hAnsi="Cambria" w:cs="Arial"/>
          <w:i/>
          <w:iCs/>
          <w:highlight w:val="yellow"/>
        </w:rPr>
        <w:t>[doplní verejný obstarávateľ pred podpisom Zmluvy]</w:t>
      </w:r>
      <w:r w:rsidR="00000AB4" w:rsidRPr="006324F7" w:rsidDel="00000AB4">
        <w:rPr>
          <w:rFonts w:ascii="Cambria" w:hAnsi="Cambria" w:cs="Arial"/>
        </w:rPr>
        <w:t xml:space="preserve"> </w:t>
      </w:r>
      <w:r w:rsidRPr="006324F7">
        <w:rPr>
          <w:rFonts w:ascii="Cambria" w:hAnsi="Cambria" w:cs="Arial"/>
        </w:rPr>
        <w:t xml:space="preserve">pod značkou </w:t>
      </w:r>
      <w:r w:rsidR="00000AB4" w:rsidRPr="00656B61">
        <w:rPr>
          <w:rFonts w:ascii="Cambria" w:hAnsi="Cambria" w:cs="Arial"/>
          <w:i/>
          <w:iCs/>
          <w:highlight w:val="yellow"/>
        </w:rPr>
        <w:t>[doplní verejný obstarávateľ pred podpisom Zmluvy]</w:t>
      </w:r>
      <w:r w:rsidR="00000AB4" w:rsidRPr="003757D5">
        <w:rPr>
          <w:rFonts w:ascii="Cambria" w:hAnsi="Cambria" w:cs="Arial"/>
        </w:rPr>
        <w:t>;</w:t>
      </w:r>
      <w:r w:rsidR="00000AB4" w:rsidRPr="00000AB4" w:rsidDel="00000AB4">
        <w:rPr>
          <w:rFonts w:ascii="Cambria" w:hAnsi="Cambria" w:cs="Arial"/>
        </w:rPr>
        <w:t xml:space="preserve"> </w:t>
      </w:r>
      <w:bookmarkEnd w:id="2"/>
    </w:p>
    <w:p w14:paraId="5B5AE555" w14:textId="1F8A028C"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sa stal úspešným uchádzačom vo verejnom obstarávaní, deklarujúc vo svojej ponuke záujem splniť cieľ vytýčený Klientom</w:t>
      </w:r>
      <w:r w:rsidR="00521A39" w:rsidRPr="00A60D9C">
        <w:rPr>
          <w:rFonts w:ascii="Cambria" w:hAnsi="Cambria" w:cs="Arial"/>
        </w:rPr>
        <w:t xml:space="preserve"> v súlade s podmienkami verejnej súťaže</w:t>
      </w:r>
      <w:r w:rsidR="00DC75D2" w:rsidRPr="00A60D9C">
        <w:rPr>
          <w:rFonts w:ascii="Cambria" w:hAnsi="Cambria" w:cs="Arial"/>
        </w:rPr>
        <w:t>;</w:t>
      </w:r>
    </w:p>
    <w:p w14:paraId="740C2E1A" w14:textId="02EBEC18"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 xml:space="preserve">má záujem zrealizovať Projekt pozostávajúci z modernizácie a rekonštrukcie Objektov Klienta a z </w:t>
      </w:r>
      <w:r w:rsidR="00DC75D2" w:rsidRPr="00A60D9C">
        <w:rPr>
          <w:rFonts w:ascii="Cambria" w:hAnsi="Cambria" w:cs="Arial"/>
        </w:rPr>
        <w:t xml:space="preserve">poskytovania </w:t>
      </w:r>
      <w:r w:rsidR="000E1BC2" w:rsidRPr="00A60D9C">
        <w:rPr>
          <w:rFonts w:ascii="Cambria" w:hAnsi="Cambria" w:cs="Arial"/>
        </w:rPr>
        <w:t xml:space="preserve">potrebných </w:t>
      </w:r>
      <w:r w:rsidR="00515290" w:rsidRPr="00A60D9C">
        <w:rPr>
          <w:rFonts w:ascii="Cambria" w:hAnsi="Cambria" w:cs="Arial"/>
        </w:rPr>
        <w:t>Služieb</w:t>
      </w:r>
      <w:r w:rsidR="000E1BC2" w:rsidRPr="00A60D9C">
        <w:rPr>
          <w:rFonts w:ascii="Cambria" w:hAnsi="Cambria" w:cs="Arial"/>
        </w:rPr>
        <w:t xml:space="preserve"> za účelom dosiahnutia dlhodobých úspor energií </w:t>
      </w:r>
      <w:r w:rsidR="006B6F52">
        <w:rPr>
          <w:rFonts w:ascii="Cambria" w:hAnsi="Cambria" w:cs="Arial"/>
        </w:rPr>
        <w:t xml:space="preserve">a iných prevádzkových nákladov </w:t>
      </w:r>
      <w:r w:rsidR="000E1BC2" w:rsidRPr="00A60D9C">
        <w:rPr>
          <w:rFonts w:ascii="Cambria" w:hAnsi="Cambria" w:cs="Arial"/>
        </w:rPr>
        <w:t xml:space="preserve">v Objektoch Klienta, pri garancii dosiahnutia úspor, vrátane finančnej kompenzácie v prípade výpadku Garantovanej úspory v zmysle podmienok tejto </w:t>
      </w:r>
      <w:r w:rsidR="00DC75D2" w:rsidRPr="00A60D9C">
        <w:rPr>
          <w:rFonts w:ascii="Cambria" w:hAnsi="Cambria" w:cs="Arial"/>
        </w:rPr>
        <w:t>Zmluvy;</w:t>
      </w:r>
    </w:p>
    <w:p w14:paraId="6CD11FD9" w14:textId="25791DAC" w:rsidR="000E1BC2" w:rsidRPr="00A60D9C" w:rsidRDefault="00DC75D2" w:rsidP="006D5157">
      <w:pPr>
        <w:jc w:val="both"/>
        <w:rPr>
          <w:rFonts w:ascii="Cambria" w:hAnsi="Cambria" w:cs="Arial"/>
        </w:rPr>
      </w:pPr>
      <w:r w:rsidRPr="00A60D9C">
        <w:rPr>
          <w:rFonts w:ascii="Cambria" w:hAnsi="Cambria" w:cs="Arial"/>
        </w:rPr>
        <w:t xml:space="preserve">tak sa </w:t>
      </w:r>
      <w:r w:rsidR="000E1BC2" w:rsidRPr="00A60D9C">
        <w:rPr>
          <w:rFonts w:ascii="Cambria" w:hAnsi="Cambria" w:cs="Arial"/>
        </w:rPr>
        <w:t xml:space="preserve">Zmluvné strany sa s cieľom upraviť si svoje vzájomné práva a povinnosti pri realizácii Projektu dohodli na uzatvorení </w:t>
      </w:r>
      <w:r w:rsidR="002676C7" w:rsidRPr="00A60D9C">
        <w:rPr>
          <w:rFonts w:ascii="Cambria" w:hAnsi="Cambria" w:cs="Arial"/>
        </w:rPr>
        <w:t>tejto zmluvy v nasledovnom znení</w:t>
      </w:r>
      <w:r w:rsidR="000E1BC2" w:rsidRPr="00A60D9C">
        <w:rPr>
          <w:rFonts w:ascii="Cambria" w:hAnsi="Cambria" w:cs="Arial"/>
        </w:rPr>
        <w:t xml:space="preserve"> (ďalej len „</w:t>
      </w:r>
      <w:r w:rsidR="000E1BC2" w:rsidRPr="00A60D9C">
        <w:rPr>
          <w:rFonts w:ascii="Cambria" w:hAnsi="Cambria" w:cs="Arial"/>
          <w:b/>
        </w:rPr>
        <w:t>Zmluva</w:t>
      </w:r>
      <w:r w:rsidR="000E1BC2" w:rsidRPr="00A60D9C">
        <w:rPr>
          <w:rFonts w:ascii="Cambria" w:hAnsi="Cambria" w:cs="Arial"/>
        </w:rPr>
        <w:t>“):</w:t>
      </w:r>
    </w:p>
    <w:p w14:paraId="485871CD" w14:textId="078F6AFC" w:rsidR="00E301F7" w:rsidRPr="00A60D9C" w:rsidRDefault="00E301F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Definície</w:t>
      </w:r>
    </w:p>
    <w:p w14:paraId="2AEC3B78" w14:textId="2DCAB3F6" w:rsidR="000E1BC2" w:rsidRPr="00A60D9C" w:rsidRDefault="000E1BC2" w:rsidP="00385089">
      <w:pPr>
        <w:pStyle w:val="ListParagraph"/>
        <w:spacing w:after="240" w:line="240" w:lineRule="auto"/>
        <w:ind w:left="709"/>
        <w:contextualSpacing w:val="0"/>
        <w:jc w:val="both"/>
        <w:rPr>
          <w:rFonts w:ascii="Cambria" w:hAnsi="Cambria" w:cs="Arial"/>
          <w:sz w:val="22"/>
          <w:szCs w:val="22"/>
        </w:rPr>
      </w:pPr>
      <w:r w:rsidRPr="00A60D9C">
        <w:rPr>
          <w:rFonts w:ascii="Cambria" w:hAnsi="Cambria" w:cs="Arial"/>
          <w:sz w:val="22"/>
          <w:szCs w:val="22"/>
        </w:rPr>
        <w:t xml:space="preserve">Pojmy v tejto Zmluve s veľkým začiatočným písmenom majú nasledovný význam: </w:t>
      </w:r>
    </w:p>
    <w:tbl>
      <w:tblPr>
        <w:tblW w:w="0" w:type="auto"/>
        <w:tblInd w:w="675" w:type="dxa"/>
        <w:tblLook w:val="04A0" w:firstRow="1" w:lastRow="0" w:firstColumn="1" w:lastColumn="0" w:noHBand="0" w:noVBand="1"/>
      </w:tblPr>
      <w:tblGrid>
        <w:gridCol w:w="8255"/>
      </w:tblGrid>
      <w:tr w:rsidR="00F00403" w:rsidRPr="00A60D9C" w14:paraId="0A9438BE" w14:textId="77777777" w:rsidTr="006D5157">
        <w:tc>
          <w:tcPr>
            <w:tcW w:w="8255" w:type="dxa"/>
          </w:tcPr>
          <w:p w14:paraId="43B2384B" w14:textId="27585A0E" w:rsidR="000E1BC2" w:rsidRPr="00A60D9C" w:rsidRDefault="000E1BC2" w:rsidP="006D5157">
            <w:pPr>
              <w:ind w:left="35"/>
              <w:jc w:val="both"/>
              <w:rPr>
                <w:rFonts w:ascii="Cambria" w:hAnsi="Cambria" w:cs="Arial"/>
              </w:rPr>
            </w:pPr>
            <w:r w:rsidRPr="00A60D9C">
              <w:rPr>
                <w:rFonts w:ascii="Cambria" w:hAnsi="Cambria" w:cs="Arial"/>
                <w:b/>
              </w:rPr>
              <w:t>Areál</w:t>
            </w:r>
            <w:r w:rsidRPr="00A60D9C">
              <w:rPr>
                <w:rFonts w:ascii="Cambria" w:hAnsi="Cambria" w:cs="Arial"/>
              </w:rPr>
              <w:t xml:space="preserve"> je samostatná prevádzková alebo správna jednotka </w:t>
            </w:r>
            <w:r w:rsidR="007301E3" w:rsidRPr="00A60D9C">
              <w:rPr>
                <w:rFonts w:ascii="Cambria" w:hAnsi="Cambria" w:cs="Arial"/>
              </w:rPr>
              <w:t xml:space="preserve">Klienta </w:t>
            </w:r>
            <w:r w:rsidRPr="00A60D9C">
              <w:rPr>
                <w:rFonts w:ascii="Cambria" w:hAnsi="Cambria" w:cs="Arial"/>
              </w:rPr>
              <w:t xml:space="preserve">nachádzajúca sa v jednej lokalite, ktorá je tvorená jednou alebo viacerými budovami </w:t>
            </w:r>
            <w:r w:rsidR="00C83713">
              <w:rPr>
                <w:rFonts w:ascii="Cambria" w:hAnsi="Cambria" w:cs="Arial"/>
              </w:rPr>
              <w:t>ako je bližšie popísaná</w:t>
            </w:r>
            <w:r w:rsidRPr="00A60D9C">
              <w:rPr>
                <w:rFonts w:ascii="Cambria" w:hAnsi="Cambria" w:cs="Arial"/>
              </w:rPr>
              <w:t xml:space="preserve"> uveden</w:t>
            </w:r>
            <w:r w:rsidR="00521A39" w:rsidRPr="00A60D9C">
              <w:rPr>
                <w:rFonts w:ascii="Cambria" w:hAnsi="Cambria" w:cs="Arial"/>
              </w:rPr>
              <w:t>á</w:t>
            </w:r>
            <w:r w:rsidRPr="00A60D9C">
              <w:rPr>
                <w:rFonts w:ascii="Cambria" w:hAnsi="Cambria" w:cs="Arial"/>
              </w:rPr>
              <w:t xml:space="preserve"> v Prílohe č. 1</w:t>
            </w:r>
            <w:r w:rsidR="007F78CC">
              <w:rPr>
                <w:rFonts w:ascii="Cambria" w:hAnsi="Cambria" w:cs="Arial"/>
              </w:rPr>
              <w:t xml:space="preserve"> tejto Zmluvy</w:t>
            </w:r>
            <w:r w:rsidRPr="00A60D9C">
              <w:rPr>
                <w:rFonts w:ascii="Cambria" w:hAnsi="Cambria" w:cs="Arial"/>
              </w:rPr>
              <w:t>.</w:t>
            </w:r>
          </w:p>
          <w:p w14:paraId="27267CF3" w14:textId="522EACBA" w:rsidR="000E1BC2" w:rsidRPr="00A60D9C" w:rsidRDefault="008D7C21" w:rsidP="006D5157">
            <w:pPr>
              <w:ind w:left="35"/>
              <w:jc w:val="both"/>
              <w:rPr>
                <w:rFonts w:ascii="Cambria" w:hAnsi="Cambria" w:cs="Arial"/>
              </w:rPr>
            </w:pPr>
            <w:r w:rsidRPr="00A60D9C">
              <w:rPr>
                <w:rFonts w:ascii="Cambria" w:hAnsi="Cambria" w:cs="Arial"/>
                <w:b/>
              </w:rPr>
              <w:t>Detailná špecifikácia technického riešenia</w:t>
            </w:r>
            <w:r w:rsidRPr="00A60D9C">
              <w:rPr>
                <w:rFonts w:ascii="Cambria" w:hAnsi="Cambria" w:cs="Arial"/>
              </w:rPr>
              <w:t xml:space="preserve"> </w:t>
            </w:r>
            <w:r w:rsidR="00031446" w:rsidRPr="00A60D9C">
              <w:rPr>
                <w:rFonts w:ascii="Cambria" w:hAnsi="Cambria" w:cs="Arial"/>
              </w:rPr>
              <w:t xml:space="preserve">znamená podrobné upresnenie technického riešenia v rozsahu podľa potrieb Klienta za účelom dosiahnutia cieľov Projektu vypracovaná v súlade s Ponukou </w:t>
            </w:r>
            <w:r w:rsidR="009A2406" w:rsidRPr="00A60D9C">
              <w:rPr>
                <w:rFonts w:ascii="Cambria" w:hAnsi="Cambria" w:cs="Arial"/>
              </w:rPr>
              <w:t>Poskytovateľa</w:t>
            </w:r>
            <w:r w:rsidR="00521A39" w:rsidRPr="00A60D9C">
              <w:rPr>
                <w:rFonts w:ascii="Cambria" w:hAnsi="Cambria" w:cs="Arial"/>
              </w:rPr>
              <w:t>,</w:t>
            </w:r>
            <w:r w:rsidR="00031446" w:rsidRPr="00A60D9C">
              <w:rPr>
                <w:rFonts w:ascii="Cambria" w:hAnsi="Cambria" w:cs="Arial"/>
              </w:rPr>
              <w:t xml:space="preserve"> vrátane návrhu organizačných opatrení a zmien pracovných postupov platných pre </w:t>
            </w:r>
            <w:r w:rsidR="00CB74A7" w:rsidRPr="00A60D9C">
              <w:rPr>
                <w:rFonts w:ascii="Cambria" w:hAnsi="Cambria" w:cs="Arial"/>
              </w:rPr>
              <w:t>obdobie</w:t>
            </w:r>
            <w:r w:rsidR="00521A39" w:rsidRPr="00A60D9C">
              <w:rPr>
                <w:rFonts w:ascii="Cambria" w:hAnsi="Cambria" w:cs="Arial"/>
              </w:rPr>
              <w:t>,</w:t>
            </w:r>
            <w:r w:rsidR="00CB74A7" w:rsidRPr="00A60D9C">
              <w:rPr>
                <w:rFonts w:ascii="Cambria" w:hAnsi="Cambria" w:cs="Arial"/>
              </w:rPr>
              <w:t xml:space="preserve"> počas ktorého sa </w:t>
            </w:r>
            <w:r w:rsidR="009A2406" w:rsidRPr="00A60D9C">
              <w:rPr>
                <w:rFonts w:ascii="Cambria" w:hAnsi="Cambria" w:cs="Arial"/>
              </w:rPr>
              <w:t xml:space="preserve">Poskytovateľ </w:t>
            </w:r>
            <w:r w:rsidR="00CB74A7" w:rsidRPr="00A60D9C">
              <w:rPr>
                <w:rFonts w:ascii="Cambria" w:hAnsi="Cambria" w:cs="Arial"/>
              </w:rPr>
              <w:t>zaväzuje dosahovať Garantované úspory</w:t>
            </w:r>
            <w:r w:rsidR="00031446" w:rsidRPr="00A60D9C">
              <w:rPr>
                <w:rFonts w:ascii="Cambria" w:hAnsi="Cambria" w:cs="Arial"/>
              </w:rPr>
              <w:t xml:space="preserve"> (</w:t>
            </w:r>
            <w:proofErr w:type="spellStart"/>
            <w:r w:rsidR="00031446" w:rsidRPr="00A60D9C">
              <w:rPr>
                <w:rFonts w:ascii="Cambria" w:hAnsi="Cambria" w:cs="Arial"/>
              </w:rPr>
              <w:t>t.j</w:t>
            </w:r>
            <w:proofErr w:type="spellEnd"/>
            <w:r w:rsidR="00031446" w:rsidRPr="00A60D9C">
              <w:rPr>
                <w:rFonts w:ascii="Cambria" w:hAnsi="Cambria" w:cs="Arial"/>
              </w:rPr>
              <w:t xml:space="preserve">. realizačný </w:t>
            </w:r>
            <w:r w:rsidR="00031446" w:rsidRPr="00A60D9C">
              <w:rPr>
                <w:rFonts w:ascii="Cambria" w:hAnsi="Cambria" w:cs="Arial"/>
              </w:rPr>
              <w:lastRenderedPageBreak/>
              <w:t xml:space="preserve">projekt) a projektov potrebných pre realizáciu </w:t>
            </w:r>
            <w:r w:rsidR="00CB74A7" w:rsidRPr="00A60D9C">
              <w:rPr>
                <w:rFonts w:ascii="Cambria" w:hAnsi="Cambria" w:cs="Arial"/>
              </w:rPr>
              <w:t>Opatrení</w:t>
            </w:r>
            <w:r w:rsidR="00031446" w:rsidRPr="00A60D9C">
              <w:rPr>
                <w:rFonts w:ascii="Cambria" w:hAnsi="Cambria" w:cs="Arial"/>
              </w:rPr>
              <w:t xml:space="preserve"> (napr. projekt pre stavebné povolenie</w:t>
            </w:r>
            <w:r w:rsidR="00CB74A7" w:rsidRPr="00A60D9C">
              <w:rPr>
                <w:rFonts w:ascii="Cambria" w:hAnsi="Cambria" w:cs="Arial"/>
              </w:rPr>
              <w:t xml:space="preserve"> a pod. ak je potrebné</w:t>
            </w:r>
            <w:r w:rsidR="00031446" w:rsidRPr="00A60D9C">
              <w:rPr>
                <w:rFonts w:ascii="Cambria" w:hAnsi="Cambria" w:cs="Arial"/>
              </w:rPr>
              <w:t>)</w:t>
            </w:r>
            <w:r w:rsidR="00521A39" w:rsidRPr="00A60D9C">
              <w:rPr>
                <w:rFonts w:ascii="Cambria" w:hAnsi="Cambria" w:cs="Arial"/>
              </w:rPr>
              <w:t>.</w:t>
            </w:r>
          </w:p>
        </w:tc>
      </w:tr>
      <w:tr w:rsidR="00F00403" w:rsidRPr="00A60D9C" w14:paraId="55627CFF" w14:textId="77777777" w:rsidTr="006D5157">
        <w:tc>
          <w:tcPr>
            <w:tcW w:w="8255" w:type="dxa"/>
          </w:tcPr>
          <w:p w14:paraId="19FE8C8B" w14:textId="51100DE1" w:rsidR="000E1BC2" w:rsidRPr="00A60D9C" w:rsidRDefault="000E1BC2" w:rsidP="006D5157">
            <w:pPr>
              <w:ind w:left="35"/>
              <w:jc w:val="both"/>
              <w:rPr>
                <w:rFonts w:ascii="Cambria" w:hAnsi="Cambria" w:cs="Arial"/>
              </w:rPr>
            </w:pPr>
            <w:r w:rsidRPr="00A60D9C">
              <w:rPr>
                <w:rFonts w:ascii="Cambria" w:hAnsi="Cambria" w:cs="Arial"/>
                <w:b/>
              </w:rPr>
              <w:lastRenderedPageBreak/>
              <w:t xml:space="preserve">Dodatočné opatrenie </w:t>
            </w:r>
            <w:r w:rsidRPr="00A60D9C">
              <w:rPr>
                <w:rFonts w:ascii="Cambria" w:hAnsi="Cambria" w:cs="Arial"/>
              </w:rPr>
              <w:t xml:space="preserve">je opatrenie navrhnuté </w:t>
            </w:r>
            <w:r w:rsidR="009A2406" w:rsidRPr="00A60D9C">
              <w:rPr>
                <w:rFonts w:ascii="Cambria" w:hAnsi="Cambria" w:cs="Arial"/>
              </w:rPr>
              <w:t>Poskytovateľ</w:t>
            </w:r>
            <w:r w:rsidR="004A5086" w:rsidRPr="00A60D9C">
              <w:rPr>
                <w:rFonts w:ascii="Cambria" w:hAnsi="Cambria" w:cs="Arial"/>
              </w:rPr>
              <w:t>om</w:t>
            </w:r>
            <w:r w:rsidR="009A2406" w:rsidRPr="00A60D9C">
              <w:rPr>
                <w:rFonts w:ascii="Cambria" w:hAnsi="Cambria" w:cs="Arial"/>
              </w:rPr>
              <w:t xml:space="preserve"> </w:t>
            </w:r>
            <w:r w:rsidRPr="00A60D9C">
              <w:rPr>
                <w:rFonts w:ascii="Cambria" w:hAnsi="Cambria" w:cs="Arial"/>
              </w:rPr>
              <w:t>dodatočne po uzatvorení Zmluvy, pričom Dodatočným opatrením sa rozumie Nápravné dodatočné opatrenie v prípade nedosahovania Garantovanej úspory v priebehu garantovaného obdobia alebo Odporúčané dodatočné opatrenie, ktoré je podrobne špecifikované v</w:t>
            </w:r>
            <w:r w:rsidR="0050317D" w:rsidRPr="00A60D9C">
              <w:rPr>
                <w:rFonts w:ascii="Cambria" w:hAnsi="Cambria" w:cs="Arial"/>
              </w:rPr>
              <w:t xml:space="preserve"> bode </w:t>
            </w:r>
            <w:r w:rsidR="0050317D" w:rsidRPr="00A60D9C">
              <w:rPr>
                <w:rFonts w:ascii="Cambria" w:hAnsi="Cambria" w:cs="Arial"/>
              </w:rPr>
              <w:fldChar w:fldCharType="begin"/>
            </w:r>
            <w:r w:rsidR="0050317D" w:rsidRPr="00A60D9C">
              <w:rPr>
                <w:rFonts w:ascii="Cambria" w:hAnsi="Cambria" w:cs="Arial"/>
              </w:rPr>
              <w:instrText xml:space="preserve"> REF _Ref528149555 \r \h </w:instrText>
            </w:r>
            <w:r w:rsidR="00A60D9C" w:rsidRPr="00A60D9C">
              <w:rPr>
                <w:rFonts w:ascii="Cambria" w:hAnsi="Cambria" w:cs="Arial"/>
              </w:rPr>
              <w:instrText xml:space="preserve"> \* MERGEFORMAT </w:instrText>
            </w:r>
            <w:r w:rsidR="0050317D" w:rsidRPr="00A60D9C">
              <w:rPr>
                <w:rFonts w:ascii="Cambria" w:hAnsi="Cambria" w:cs="Arial"/>
              </w:rPr>
            </w:r>
            <w:r w:rsidR="0050317D" w:rsidRPr="00A60D9C">
              <w:rPr>
                <w:rFonts w:ascii="Cambria" w:hAnsi="Cambria" w:cs="Arial"/>
              </w:rPr>
              <w:fldChar w:fldCharType="separate"/>
            </w:r>
            <w:r w:rsidR="00024726">
              <w:rPr>
                <w:rFonts w:ascii="Cambria" w:hAnsi="Cambria" w:cs="Arial"/>
              </w:rPr>
              <w:t>7</w:t>
            </w:r>
            <w:r w:rsidR="0050317D" w:rsidRPr="00A60D9C">
              <w:rPr>
                <w:rFonts w:ascii="Cambria" w:hAnsi="Cambria" w:cs="Arial"/>
              </w:rPr>
              <w:fldChar w:fldCharType="end"/>
            </w:r>
            <w:r w:rsidR="00D555FA" w:rsidRPr="00A60D9C">
              <w:rPr>
                <w:rFonts w:ascii="Cambria" w:hAnsi="Cambria" w:cs="Arial"/>
              </w:rPr>
              <w:t xml:space="preserve"> </w:t>
            </w:r>
            <w:r w:rsidRPr="00A60D9C">
              <w:rPr>
                <w:rFonts w:ascii="Cambria" w:hAnsi="Cambria" w:cs="Arial"/>
              </w:rPr>
              <w:t xml:space="preserve">Zmluvy.  </w:t>
            </w:r>
          </w:p>
        </w:tc>
      </w:tr>
      <w:tr w:rsidR="00F00403" w:rsidRPr="00A60D9C" w14:paraId="3EFF5B30" w14:textId="77777777" w:rsidTr="006D5157">
        <w:tc>
          <w:tcPr>
            <w:tcW w:w="8255" w:type="dxa"/>
          </w:tcPr>
          <w:p w14:paraId="578907DC" w14:textId="548E90C3" w:rsidR="000E1BC2" w:rsidRPr="00FE13B2" w:rsidRDefault="00170D3D" w:rsidP="006D5157">
            <w:pPr>
              <w:ind w:left="35"/>
              <w:jc w:val="both"/>
              <w:rPr>
                <w:rFonts w:ascii="Cambria" w:hAnsi="Cambria" w:cs="Arial"/>
              </w:rPr>
            </w:pPr>
            <w:r>
              <w:rPr>
                <w:rFonts w:ascii="Cambria" w:hAnsi="Cambria" w:cs="Arial"/>
                <w:b/>
              </w:rPr>
              <w:t>Energetická</w:t>
            </w:r>
            <w:r w:rsidR="000E1BC2" w:rsidRPr="00FE13B2">
              <w:rPr>
                <w:rFonts w:ascii="Cambria" w:hAnsi="Cambria" w:cs="Arial"/>
                <w:b/>
              </w:rPr>
              <w:t xml:space="preserve"> analýza </w:t>
            </w:r>
            <w:r w:rsidR="00FE13B2" w:rsidRPr="00FE13B2">
              <w:rPr>
                <w:rFonts w:ascii="Cambria" w:hAnsi="Cambria" w:cs="Arial"/>
              </w:rPr>
              <w:t xml:space="preserve">znamená podrobnú analýzu energetického systému infraštruktúry a používania/prevádzkovania infraštruktúry Klienta v rozsahu podľa potrieb Poskytovateľa za účelom </w:t>
            </w:r>
            <w:r w:rsidR="00C34CAE" w:rsidRPr="00FE13B2">
              <w:rPr>
                <w:rFonts w:ascii="Cambria" w:hAnsi="Cambria" w:cs="Arial"/>
              </w:rPr>
              <w:t xml:space="preserve">(i) verifikácie správnosti Podkladov, (ii) </w:t>
            </w:r>
            <w:proofErr w:type="spellStart"/>
            <w:r w:rsidR="004B7BF9" w:rsidRPr="00FE13B2">
              <w:rPr>
                <w:rFonts w:ascii="Cambria" w:hAnsi="Cambria" w:cs="Arial"/>
              </w:rPr>
              <w:t>došpecifikovania</w:t>
            </w:r>
            <w:proofErr w:type="spellEnd"/>
            <w:r w:rsidR="004B7BF9" w:rsidRPr="00FE13B2">
              <w:rPr>
                <w:rFonts w:ascii="Cambria" w:hAnsi="Cambria" w:cs="Arial"/>
              </w:rPr>
              <w:t xml:space="preserve"> spôsobu realizácie</w:t>
            </w:r>
            <w:r w:rsidR="00BD0427" w:rsidRPr="00FE13B2">
              <w:rPr>
                <w:rFonts w:ascii="Cambria" w:hAnsi="Cambria" w:cs="Arial"/>
              </w:rPr>
              <w:t xml:space="preserve"> Opatrení</w:t>
            </w:r>
            <w:r w:rsidR="00C34CAE" w:rsidRPr="00FE13B2">
              <w:rPr>
                <w:rFonts w:ascii="Cambria" w:hAnsi="Cambria" w:cs="Arial"/>
              </w:rPr>
              <w:t xml:space="preserve"> a (iii) vypracova</w:t>
            </w:r>
            <w:r w:rsidR="008A31AF" w:rsidRPr="00FE13B2">
              <w:rPr>
                <w:rFonts w:ascii="Cambria" w:hAnsi="Cambria" w:cs="Arial"/>
              </w:rPr>
              <w:t>nia Detailnej špecifikácie technického riešenia</w:t>
            </w:r>
            <w:r w:rsidR="006831E6" w:rsidRPr="00FE13B2">
              <w:rPr>
                <w:rFonts w:ascii="Cambria" w:hAnsi="Cambria" w:cs="Arial"/>
              </w:rPr>
              <w:t>.</w:t>
            </w:r>
            <w:r w:rsidR="000E1BC2" w:rsidRPr="00FE13B2">
              <w:rPr>
                <w:rFonts w:ascii="Cambria" w:hAnsi="Cambria" w:cs="Arial"/>
              </w:rPr>
              <w:t xml:space="preserve">. </w:t>
            </w:r>
          </w:p>
        </w:tc>
      </w:tr>
      <w:tr w:rsidR="00F00403" w:rsidRPr="00A60D9C" w14:paraId="6518CF26" w14:textId="77777777" w:rsidTr="006D5157">
        <w:tc>
          <w:tcPr>
            <w:tcW w:w="8255" w:type="dxa"/>
          </w:tcPr>
          <w:p w14:paraId="4C86A946" w14:textId="47351AF3" w:rsidR="000E1BC2" w:rsidRPr="00FE13B2" w:rsidRDefault="00515290" w:rsidP="006D5157">
            <w:pPr>
              <w:ind w:left="35"/>
              <w:jc w:val="both"/>
              <w:rPr>
                <w:rFonts w:ascii="Cambria" w:hAnsi="Cambria" w:cs="Arial"/>
              </w:rPr>
            </w:pPr>
            <w:r w:rsidRPr="00FE13B2">
              <w:rPr>
                <w:rFonts w:ascii="Cambria" w:hAnsi="Cambria" w:cs="Arial"/>
                <w:b/>
              </w:rPr>
              <w:t>Služby</w:t>
            </w:r>
            <w:r w:rsidR="000E1BC2" w:rsidRPr="00FE13B2">
              <w:rPr>
                <w:rFonts w:ascii="Cambria" w:hAnsi="Cambria" w:cs="Arial"/>
                <w:b/>
              </w:rPr>
              <w:t xml:space="preserve"> </w:t>
            </w:r>
            <w:r w:rsidR="000E1BC2" w:rsidRPr="00FE13B2">
              <w:rPr>
                <w:rFonts w:ascii="Cambria" w:hAnsi="Cambria" w:cs="Arial"/>
              </w:rPr>
              <w:t xml:space="preserve">sú činnosti a opatrenia, ktoré bude </w:t>
            </w:r>
            <w:r w:rsidR="004A5086" w:rsidRPr="00FE13B2">
              <w:rPr>
                <w:rFonts w:ascii="Cambria" w:hAnsi="Cambria" w:cs="Arial"/>
              </w:rPr>
              <w:t xml:space="preserve">Poskytovateľ </w:t>
            </w:r>
            <w:r w:rsidR="000E1BC2" w:rsidRPr="00FE13B2">
              <w:rPr>
                <w:rFonts w:ascii="Cambria" w:hAnsi="Cambria" w:cs="Arial"/>
              </w:rPr>
              <w:t xml:space="preserve">realizovať na základe Zmluvy, ktorých cieľom je zlepšenie </w:t>
            </w:r>
            <w:r w:rsidR="001233B9" w:rsidRPr="00FE13B2">
              <w:rPr>
                <w:rFonts w:ascii="Cambria" w:hAnsi="Cambria" w:cs="Arial"/>
              </w:rPr>
              <w:t>prevádzkovej</w:t>
            </w:r>
            <w:r w:rsidR="001233B9" w:rsidRPr="00FE13B2" w:rsidDel="008D799C">
              <w:rPr>
                <w:rFonts w:ascii="Cambria" w:hAnsi="Cambria" w:cs="Arial"/>
              </w:rPr>
              <w:t xml:space="preserve"> </w:t>
            </w:r>
            <w:r w:rsidR="000E1BC2" w:rsidRPr="00FE13B2">
              <w:rPr>
                <w:rFonts w:ascii="Cambria" w:hAnsi="Cambria" w:cs="Arial"/>
              </w:rPr>
              <w:t xml:space="preserve">efektívnosti pri používaní energií, preukázateľne overiteľné a merateľné úspory energie </w:t>
            </w:r>
            <w:r w:rsidR="001233B9" w:rsidRPr="00FE13B2">
              <w:rPr>
                <w:rFonts w:ascii="Cambria" w:hAnsi="Cambria" w:cs="Arial"/>
              </w:rPr>
              <w:t xml:space="preserve">a </w:t>
            </w:r>
            <w:r w:rsidR="000E1BC2" w:rsidRPr="00FE13B2">
              <w:rPr>
                <w:rFonts w:ascii="Cambria" w:hAnsi="Cambria" w:cs="Arial"/>
              </w:rPr>
              <w:t>neenergetických prevádzkových nákladov, alebo úspory obojstranne dohodnuté iným spôsobom (napr. fixne)</w:t>
            </w:r>
            <w:r w:rsidR="00521A39" w:rsidRPr="00FE13B2">
              <w:rPr>
                <w:rFonts w:ascii="Cambria" w:hAnsi="Cambria" w:cs="Arial"/>
              </w:rPr>
              <w:t>,</w:t>
            </w:r>
            <w:r w:rsidR="000E1BC2" w:rsidRPr="00FE13B2">
              <w:rPr>
                <w:rFonts w:ascii="Cambria" w:hAnsi="Cambria" w:cs="Arial"/>
              </w:rPr>
              <w:t xml:space="preserve"> ktoré umožňujú dosiahnutie finančnej alebo hmotnej výhody pre zmluvné strany. Medzi </w:t>
            </w:r>
            <w:r w:rsidRPr="00FE13B2">
              <w:rPr>
                <w:rFonts w:ascii="Cambria" w:hAnsi="Cambria" w:cs="Arial"/>
              </w:rPr>
              <w:t>Služby</w:t>
            </w:r>
            <w:r w:rsidR="000E1BC2" w:rsidRPr="00FE13B2">
              <w:rPr>
                <w:rFonts w:ascii="Cambria" w:hAnsi="Cambria" w:cs="Arial"/>
              </w:rPr>
              <w:t xml:space="preserve"> patrí najmä </w:t>
            </w:r>
            <w:r w:rsidR="00A52553" w:rsidRPr="00FE13B2">
              <w:rPr>
                <w:rFonts w:ascii="Cambria" w:hAnsi="Cambria" w:cs="Arial"/>
              </w:rPr>
              <w:t xml:space="preserve">vypracovanie </w:t>
            </w:r>
            <w:r w:rsidR="000E1BC2" w:rsidRPr="00FE13B2">
              <w:rPr>
                <w:rFonts w:ascii="Cambria" w:hAnsi="Cambria" w:cs="Arial"/>
              </w:rPr>
              <w:t>Energetick</w:t>
            </w:r>
            <w:r w:rsidR="00A52553" w:rsidRPr="00FE13B2">
              <w:rPr>
                <w:rFonts w:ascii="Cambria" w:hAnsi="Cambria" w:cs="Arial"/>
              </w:rPr>
              <w:t>ej</w:t>
            </w:r>
            <w:r w:rsidR="000E1BC2" w:rsidRPr="00FE13B2">
              <w:rPr>
                <w:rFonts w:ascii="Cambria" w:hAnsi="Cambria" w:cs="Arial"/>
              </w:rPr>
              <w:t xml:space="preserve"> </w:t>
            </w:r>
            <w:r w:rsidR="00A52553" w:rsidRPr="00FE13B2">
              <w:rPr>
                <w:rFonts w:ascii="Cambria" w:hAnsi="Cambria" w:cs="Arial"/>
              </w:rPr>
              <w:t>analýzy</w:t>
            </w:r>
            <w:r w:rsidR="000E1BC2" w:rsidRPr="00FE13B2">
              <w:rPr>
                <w:rFonts w:ascii="Cambria" w:hAnsi="Cambria" w:cs="Arial"/>
              </w:rPr>
              <w:t>, projektovanie a realizácia Opatrení, zabezpečovanie a preukazovanie dosahovania Garantovanej úspory, financovanie Projektu, monitorovanie a hodnotenie spotreby energií a kvality dodávaných energií, dodávka Energetických zariadení</w:t>
            </w:r>
            <w:r w:rsidR="00FD211C" w:rsidRPr="00FE13B2">
              <w:rPr>
                <w:rFonts w:ascii="Cambria" w:hAnsi="Cambria" w:cs="Arial"/>
              </w:rPr>
              <w:t xml:space="preserve"> </w:t>
            </w:r>
            <w:r w:rsidR="004A5086" w:rsidRPr="00FE13B2">
              <w:rPr>
                <w:rFonts w:ascii="Cambria" w:hAnsi="Cambria" w:cs="Arial"/>
              </w:rPr>
              <w:t xml:space="preserve">Poskytovateľa </w:t>
            </w:r>
            <w:r w:rsidR="000E1BC2" w:rsidRPr="00FE13B2">
              <w:rPr>
                <w:rFonts w:ascii="Cambria" w:hAnsi="Cambria" w:cs="Arial"/>
              </w:rPr>
              <w:t xml:space="preserve">a ich uvedenie do prevádzky, vypracovanie prevádzkového poriadku Energetických zariadení a zaškolenie personálu Klienta v súvislosti s prevádzkou a údržbou Energetických zariadení. Súčasťou </w:t>
            </w:r>
            <w:r w:rsidRPr="00FE13B2">
              <w:rPr>
                <w:rFonts w:ascii="Cambria" w:hAnsi="Cambria" w:cs="Arial"/>
              </w:rPr>
              <w:t>S</w:t>
            </w:r>
            <w:r w:rsidR="000E1BC2" w:rsidRPr="00FE13B2">
              <w:rPr>
                <w:rFonts w:ascii="Cambria" w:hAnsi="Cambria" w:cs="Arial"/>
              </w:rPr>
              <w:t xml:space="preserve">lužieb nie je dodávka, ani zabezpečovanie dodávky </w:t>
            </w:r>
            <w:r w:rsidR="00FD211C" w:rsidRPr="00FE13B2">
              <w:rPr>
                <w:rFonts w:ascii="Cambria" w:hAnsi="Cambria" w:cs="Arial"/>
              </w:rPr>
              <w:t xml:space="preserve">Primárnych </w:t>
            </w:r>
            <w:r w:rsidR="000E1BC2" w:rsidRPr="00FE13B2">
              <w:rPr>
                <w:rFonts w:ascii="Cambria" w:hAnsi="Cambria" w:cs="Arial"/>
              </w:rPr>
              <w:t>energií.</w:t>
            </w:r>
          </w:p>
        </w:tc>
      </w:tr>
      <w:tr w:rsidR="00F00403" w:rsidRPr="00A60D9C" w14:paraId="4ABCC40B" w14:textId="77777777" w:rsidTr="006D5157">
        <w:tc>
          <w:tcPr>
            <w:tcW w:w="8255" w:type="dxa"/>
          </w:tcPr>
          <w:p w14:paraId="570A8C7F" w14:textId="19CEC0A5" w:rsidR="000E1BC2" w:rsidRPr="00A60D9C" w:rsidRDefault="000E1BC2" w:rsidP="006D5157">
            <w:pPr>
              <w:ind w:left="35"/>
              <w:jc w:val="both"/>
              <w:rPr>
                <w:rFonts w:ascii="Cambria" w:hAnsi="Cambria" w:cs="Arial"/>
              </w:rPr>
            </w:pPr>
            <w:r w:rsidRPr="00A60D9C">
              <w:rPr>
                <w:rFonts w:ascii="Cambria" w:hAnsi="Cambria" w:cs="Arial"/>
                <w:b/>
              </w:rPr>
              <w:t xml:space="preserve">Energetické zariadenia </w:t>
            </w:r>
            <w:r w:rsidRPr="00A60D9C">
              <w:rPr>
                <w:rFonts w:ascii="Cambria" w:hAnsi="Cambria" w:cs="Arial"/>
              </w:rPr>
              <w:t>sú všetky technické a technologické zariadenia, ktoré sa nachádzajú v Areáli (vrátane tých, ktoré budú dodané na základe Zmluvy), a ktoré sa využívajú alebo môžu využívať na zabezpečenie vykurovania nehnuteľností, prípravu teplej vody alebo na zabezpečenie iného tepelno</w:t>
            </w:r>
            <w:r w:rsidR="00B66E4C">
              <w:rPr>
                <w:rFonts w:ascii="Cambria" w:hAnsi="Cambria" w:cs="Arial"/>
              </w:rPr>
              <w:t>-</w:t>
            </w:r>
            <w:r w:rsidRPr="00A60D9C">
              <w:rPr>
                <w:rFonts w:ascii="Cambria" w:hAnsi="Cambria" w:cs="Arial"/>
              </w:rPr>
              <w:t xml:space="preserve">energetického využitia (vrátane zdroja a rozvodov tepla </w:t>
            </w:r>
            <w:r w:rsidR="006E0637" w:rsidRPr="00A60D9C">
              <w:rPr>
                <w:rFonts w:ascii="Cambria" w:hAnsi="Cambria" w:cs="Arial"/>
              </w:rPr>
              <w:t xml:space="preserve">chladu </w:t>
            </w:r>
            <w:r w:rsidRPr="00A60D9C">
              <w:rPr>
                <w:rFonts w:ascii="Cambria" w:hAnsi="Cambria" w:cs="Arial"/>
              </w:rPr>
              <w:t xml:space="preserve">a teplej vody, </w:t>
            </w:r>
            <w:r w:rsidR="006E0637" w:rsidRPr="00A60D9C">
              <w:rPr>
                <w:rFonts w:ascii="Cambria" w:hAnsi="Cambria" w:cs="Arial"/>
              </w:rPr>
              <w:t>stlač. vzduch</w:t>
            </w:r>
            <w:r w:rsidRPr="00A60D9C">
              <w:rPr>
                <w:rFonts w:ascii="Cambria" w:hAnsi="Cambria" w:cs="Arial"/>
              </w:rPr>
              <w:t xml:space="preserve"> a VZT zariadení s príslušenstvom), ako aj všetky ďalšie technické a technologické zariadenia, ktorých prevádzka je spôsobilá ovplyvniť spotrebu energie (napr. systém osvetlenia, elektrospotrebiče a pod.).</w:t>
            </w:r>
            <w:r w:rsidR="008476D8" w:rsidRPr="00A60D9C">
              <w:rPr>
                <w:rFonts w:ascii="Cambria" w:hAnsi="Cambria" w:cs="Arial"/>
              </w:rPr>
              <w:t xml:space="preserve"> Pokiaľ sa v tejto Zmluvy vyskytuje pojem </w:t>
            </w:r>
            <w:r w:rsidR="008476D8" w:rsidRPr="00A60D9C">
              <w:rPr>
                <w:rFonts w:ascii="Cambria" w:hAnsi="Cambria" w:cs="Arial"/>
                <w:b/>
              </w:rPr>
              <w:t xml:space="preserve">„Energetické zariadenia </w:t>
            </w:r>
            <w:r w:rsidR="004A5086" w:rsidRPr="00A60D9C">
              <w:rPr>
                <w:rFonts w:ascii="Cambria" w:hAnsi="Cambria" w:cs="Arial"/>
                <w:b/>
              </w:rPr>
              <w:t>Poskytovateľa</w:t>
            </w:r>
            <w:r w:rsidR="008476D8" w:rsidRPr="00A60D9C">
              <w:rPr>
                <w:rFonts w:ascii="Cambria" w:hAnsi="Cambria" w:cs="Arial"/>
                <w:b/>
              </w:rPr>
              <w:t>“</w:t>
            </w:r>
            <w:r w:rsidR="008476D8" w:rsidRPr="00A60D9C">
              <w:rPr>
                <w:rFonts w:ascii="Cambria" w:hAnsi="Cambria" w:cs="Arial"/>
              </w:rPr>
              <w:t xml:space="preserve"> označujú sa ním všetky Energetické zariadenia dodané a nainštalované </w:t>
            </w:r>
            <w:r w:rsidR="00FD211C" w:rsidRPr="00A60D9C">
              <w:rPr>
                <w:rFonts w:ascii="Cambria" w:hAnsi="Cambria" w:cs="Arial"/>
              </w:rPr>
              <w:t xml:space="preserve">v rámci realizácie Opatrení </w:t>
            </w:r>
            <w:r w:rsidR="008476D8" w:rsidRPr="00A60D9C">
              <w:rPr>
                <w:rFonts w:ascii="Cambria" w:hAnsi="Cambria" w:cs="Arial"/>
              </w:rPr>
              <w:t xml:space="preserve">zo strany </w:t>
            </w:r>
            <w:r w:rsidR="004A5086" w:rsidRPr="00A60D9C">
              <w:rPr>
                <w:rFonts w:ascii="Cambria" w:hAnsi="Cambria" w:cs="Arial"/>
              </w:rPr>
              <w:t xml:space="preserve">Poskytovateľa </w:t>
            </w:r>
            <w:r w:rsidR="008476D8" w:rsidRPr="00A60D9C">
              <w:rPr>
                <w:rFonts w:ascii="Cambria" w:hAnsi="Cambria" w:cs="Arial"/>
              </w:rPr>
              <w:t>na základe tejto Zmluvy.</w:t>
            </w:r>
            <w:r w:rsidR="00F82196" w:rsidRPr="00A60D9C">
              <w:rPr>
                <w:rFonts w:ascii="Cambria" w:hAnsi="Cambria" w:cs="Arial"/>
              </w:rPr>
              <w:t xml:space="preserve"> Pokiaľ sa v tejto Zmluve vyskytuje pojem </w:t>
            </w:r>
            <w:r w:rsidR="00F82196" w:rsidRPr="00A60D9C">
              <w:rPr>
                <w:rFonts w:ascii="Cambria" w:hAnsi="Cambria" w:cs="Arial"/>
                <w:b/>
              </w:rPr>
              <w:t>„Energetické zariadenia Klienta“</w:t>
            </w:r>
            <w:r w:rsidR="004316FC" w:rsidRPr="00A60D9C">
              <w:rPr>
                <w:rFonts w:ascii="Cambria" w:hAnsi="Cambria" w:cs="Arial"/>
              </w:rPr>
              <w:t xml:space="preserve"> označujú sa tým všetky Energetické zariadenia okrem Energetických zariadení </w:t>
            </w:r>
            <w:r w:rsidR="004A5086" w:rsidRPr="00A60D9C">
              <w:rPr>
                <w:rFonts w:ascii="Cambria" w:hAnsi="Cambria" w:cs="Arial"/>
              </w:rPr>
              <w:t>Poskytovateľa</w:t>
            </w:r>
            <w:r w:rsidR="004316FC" w:rsidRPr="00A60D9C">
              <w:rPr>
                <w:rFonts w:ascii="Cambria" w:hAnsi="Cambria" w:cs="Arial"/>
              </w:rPr>
              <w:t>.</w:t>
            </w:r>
          </w:p>
        </w:tc>
      </w:tr>
      <w:tr w:rsidR="00F00403" w:rsidRPr="00A60D9C" w14:paraId="3116F8B3" w14:textId="77777777" w:rsidTr="003E2374">
        <w:tc>
          <w:tcPr>
            <w:tcW w:w="8255" w:type="dxa"/>
          </w:tcPr>
          <w:p w14:paraId="6F01BF5B" w14:textId="392D7021" w:rsidR="007A79D1" w:rsidRPr="00A60D9C" w:rsidRDefault="00586537" w:rsidP="00607B9E">
            <w:pPr>
              <w:ind w:left="35"/>
              <w:jc w:val="both"/>
              <w:rPr>
                <w:rFonts w:ascii="Cambria" w:hAnsi="Cambria" w:cs="Arial"/>
              </w:rPr>
            </w:pPr>
            <w:r w:rsidRPr="00A60D9C">
              <w:rPr>
                <w:rFonts w:ascii="Cambria" w:hAnsi="Cambria" w:cs="Arial"/>
                <w:b/>
              </w:rPr>
              <w:t>Etapa I </w:t>
            </w:r>
            <w:r w:rsidRPr="00A60D9C">
              <w:rPr>
                <w:rFonts w:ascii="Cambria" w:hAnsi="Cambria" w:cs="Arial"/>
              </w:rPr>
              <w:t xml:space="preserve">alebo </w:t>
            </w:r>
            <w:r w:rsidRPr="00A60D9C">
              <w:rPr>
                <w:rFonts w:ascii="Cambria" w:hAnsi="Cambria" w:cs="Arial"/>
                <w:b/>
              </w:rPr>
              <w:t>Obdobie príprav</w:t>
            </w:r>
            <w:r w:rsidRPr="00A60D9C">
              <w:rPr>
                <w:rFonts w:ascii="Cambria" w:hAnsi="Cambria" w:cs="Arial"/>
              </w:rPr>
              <w:t xml:space="preserve"> znamená obdobie začínajúce dňom nadobudnutia účinnosti tejto Zmluvy a končiace </w:t>
            </w:r>
            <w:r w:rsidR="001E0871" w:rsidRPr="00A60D9C">
              <w:rPr>
                <w:rFonts w:ascii="Cambria" w:hAnsi="Cambria" w:cs="Arial"/>
              </w:rPr>
              <w:t xml:space="preserve">dňom </w:t>
            </w:r>
            <w:r w:rsidR="001621DA">
              <w:rPr>
                <w:rFonts w:ascii="Cambria" w:hAnsi="Cambria" w:cs="Arial"/>
              </w:rPr>
              <w:t xml:space="preserve">protokolárneho </w:t>
            </w:r>
            <w:r w:rsidR="001E0871" w:rsidRPr="00A60D9C">
              <w:rPr>
                <w:rFonts w:ascii="Cambria" w:hAnsi="Cambria" w:cs="Arial"/>
              </w:rPr>
              <w:t xml:space="preserve">odovzdania </w:t>
            </w:r>
            <w:r w:rsidR="00C50A47">
              <w:rPr>
                <w:rFonts w:ascii="Cambria" w:hAnsi="Cambria" w:cs="Arial"/>
              </w:rPr>
              <w:t>Areálu</w:t>
            </w:r>
            <w:r w:rsidR="001E0871" w:rsidRPr="00A60D9C">
              <w:rPr>
                <w:rFonts w:ascii="Cambria" w:hAnsi="Cambria" w:cs="Arial"/>
              </w:rPr>
              <w:t>, resp. jednotlivých Objektov v rámci Areálu Klientom (deň začatia Etapy II)</w:t>
            </w:r>
            <w:r w:rsidR="00C50A47">
              <w:rPr>
                <w:rFonts w:ascii="Cambria" w:hAnsi="Cambria" w:cs="Arial"/>
              </w:rPr>
              <w:t xml:space="preserve"> na účely realizácie Opatrení</w:t>
            </w:r>
            <w:r w:rsidR="001E0871" w:rsidRPr="00A60D9C">
              <w:rPr>
                <w:rFonts w:ascii="Cambria" w:hAnsi="Cambria" w:cs="Arial"/>
              </w:rPr>
              <w:t xml:space="preserve">; v rámci Obdobia príprav </w:t>
            </w:r>
            <w:r w:rsidR="00877248" w:rsidRPr="00A60D9C">
              <w:rPr>
                <w:rFonts w:ascii="Cambria" w:hAnsi="Cambria" w:cs="Arial"/>
              </w:rPr>
              <w:t xml:space="preserve">Poskytovateľ </w:t>
            </w:r>
            <w:r w:rsidR="001E0871" w:rsidRPr="00A60D9C">
              <w:rPr>
                <w:rFonts w:ascii="Cambria" w:hAnsi="Cambria" w:cs="Arial"/>
              </w:rPr>
              <w:t>vykoná Energetickú analýzu a vypracuje Detailnú špecifikáciu technického riešenia.</w:t>
            </w:r>
          </w:p>
        </w:tc>
      </w:tr>
      <w:tr w:rsidR="00F00403" w:rsidRPr="00A60D9C" w14:paraId="63C1D002" w14:textId="77777777" w:rsidTr="003E2374">
        <w:tc>
          <w:tcPr>
            <w:tcW w:w="8255" w:type="dxa"/>
          </w:tcPr>
          <w:p w14:paraId="594FC191" w14:textId="693316DE" w:rsidR="007A79D1" w:rsidRPr="00A60D9C" w:rsidRDefault="007A79D1" w:rsidP="00607B9E">
            <w:pPr>
              <w:ind w:left="35"/>
              <w:jc w:val="both"/>
              <w:rPr>
                <w:rFonts w:ascii="Cambria" w:hAnsi="Cambria" w:cs="Arial"/>
                <w:b/>
              </w:rPr>
            </w:pPr>
            <w:r w:rsidRPr="00A60D9C">
              <w:rPr>
                <w:rFonts w:ascii="Cambria" w:hAnsi="Cambria" w:cs="Arial"/>
                <w:b/>
              </w:rPr>
              <w:t xml:space="preserve">Etapa II </w:t>
            </w:r>
            <w:r w:rsidRPr="00A60D9C">
              <w:rPr>
                <w:rFonts w:ascii="Cambria" w:hAnsi="Cambria" w:cs="Arial"/>
              </w:rPr>
              <w:t xml:space="preserve">alebo </w:t>
            </w:r>
            <w:r w:rsidRPr="00A60D9C">
              <w:rPr>
                <w:rFonts w:ascii="Cambria" w:hAnsi="Cambria" w:cs="Arial"/>
                <w:b/>
              </w:rPr>
              <w:t xml:space="preserve">Obdobie realizácie Opatrení </w:t>
            </w:r>
            <w:r w:rsidRPr="00A60D9C">
              <w:rPr>
                <w:rFonts w:ascii="Cambria" w:hAnsi="Cambria" w:cs="Arial"/>
              </w:rPr>
              <w:t>je</w:t>
            </w:r>
            <w:r w:rsidRPr="00A60D9C">
              <w:rPr>
                <w:rFonts w:ascii="Cambria" w:hAnsi="Cambria" w:cs="Arial"/>
                <w:b/>
              </w:rPr>
              <w:t xml:space="preserve"> </w:t>
            </w:r>
            <w:r w:rsidRPr="00A60D9C">
              <w:rPr>
                <w:rFonts w:ascii="Cambria" w:hAnsi="Cambria" w:cs="Arial"/>
              </w:rPr>
              <w:t xml:space="preserve">obdobie začínajúce dňom odovzdania </w:t>
            </w:r>
            <w:r w:rsidR="00C82D47">
              <w:rPr>
                <w:rFonts w:ascii="Cambria" w:hAnsi="Cambria" w:cs="Arial"/>
              </w:rPr>
              <w:t>Areálu</w:t>
            </w:r>
            <w:r w:rsidRPr="00A60D9C">
              <w:rPr>
                <w:rFonts w:ascii="Cambria" w:hAnsi="Cambria" w:cs="Arial"/>
              </w:rPr>
              <w:t>, resp. jednotlivých Objektov v rámci Areálu Klientom</w:t>
            </w:r>
            <w:r w:rsidR="00C82D47">
              <w:rPr>
                <w:rFonts w:ascii="Cambria" w:hAnsi="Cambria" w:cs="Arial"/>
              </w:rPr>
              <w:t xml:space="preserve"> na účely realizácie </w:t>
            </w:r>
            <w:r w:rsidR="00C82D47">
              <w:rPr>
                <w:rFonts w:ascii="Cambria" w:hAnsi="Cambria" w:cs="Arial"/>
              </w:rPr>
              <w:lastRenderedPageBreak/>
              <w:t xml:space="preserve">Opatrení </w:t>
            </w:r>
            <w:r w:rsidRPr="00A60D9C">
              <w:rPr>
                <w:rFonts w:ascii="Cambria" w:hAnsi="Cambria" w:cs="Arial"/>
              </w:rPr>
              <w:t xml:space="preserve">a končiace </w:t>
            </w:r>
            <w:r w:rsidR="004F4B72" w:rsidRPr="00A60D9C">
              <w:rPr>
                <w:rFonts w:ascii="Cambria" w:hAnsi="Cambria" w:cs="Arial"/>
              </w:rPr>
              <w:t xml:space="preserve">dňom podpisu Protokolu o </w:t>
            </w:r>
            <w:r w:rsidR="00391D3F" w:rsidRPr="00A60D9C">
              <w:rPr>
                <w:rFonts w:ascii="Cambria" w:hAnsi="Cambria" w:cs="Arial"/>
              </w:rPr>
              <w:t>prevzatí</w:t>
            </w:r>
            <w:r w:rsidRPr="00A60D9C">
              <w:rPr>
                <w:rFonts w:ascii="Cambria" w:hAnsi="Cambria" w:cs="Arial"/>
              </w:rPr>
              <w:t xml:space="preserve"> Opatrení po ich riadnom </w:t>
            </w:r>
            <w:r w:rsidR="004F4B72" w:rsidRPr="00A60D9C">
              <w:rPr>
                <w:rFonts w:ascii="Cambria" w:hAnsi="Cambria" w:cs="Arial"/>
              </w:rPr>
              <w:t>vykonaní</w:t>
            </w:r>
            <w:r w:rsidRPr="00A60D9C">
              <w:rPr>
                <w:rFonts w:ascii="Cambria" w:hAnsi="Cambria" w:cs="Arial"/>
              </w:rPr>
              <w:t xml:space="preserve"> zo strany </w:t>
            </w:r>
            <w:r w:rsidR="00877248" w:rsidRPr="00A60D9C">
              <w:rPr>
                <w:rFonts w:ascii="Cambria" w:hAnsi="Cambria" w:cs="Arial"/>
              </w:rPr>
              <w:t>Poskytovateľa</w:t>
            </w:r>
            <w:r w:rsidRPr="00A60D9C">
              <w:rPr>
                <w:rFonts w:ascii="Cambria" w:hAnsi="Cambria" w:cs="Arial"/>
              </w:rPr>
              <w:t>.</w:t>
            </w:r>
          </w:p>
        </w:tc>
      </w:tr>
      <w:tr w:rsidR="00F00403" w:rsidRPr="00A60D9C" w14:paraId="2201F538" w14:textId="77777777" w:rsidTr="003E2374">
        <w:tc>
          <w:tcPr>
            <w:tcW w:w="8255" w:type="dxa"/>
          </w:tcPr>
          <w:p w14:paraId="37E68826" w14:textId="63C769A6" w:rsidR="00F121B1" w:rsidRPr="00A60D9C" w:rsidRDefault="00F121B1" w:rsidP="00607B9E">
            <w:pPr>
              <w:ind w:left="35"/>
              <w:jc w:val="both"/>
              <w:rPr>
                <w:rFonts w:ascii="Cambria" w:hAnsi="Cambria" w:cs="Arial"/>
              </w:rPr>
            </w:pPr>
            <w:r w:rsidRPr="00A60D9C">
              <w:rPr>
                <w:rFonts w:ascii="Cambria" w:hAnsi="Cambria" w:cs="Arial"/>
                <w:b/>
              </w:rPr>
              <w:lastRenderedPageBreak/>
              <w:t>Etapa III</w:t>
            </w:r>
            <w:r w:rsidRPr="00A60D9C">
              <w:rPr>
                <w:rFonts w:ascii="Cambria" w:hAnsi="Cambria" w:cs="Arial"/>
              </w:rPr>
              <w:t xml:space="preserve"> alebo </w:t>
            </w:r>
            <w:r w:rsidRPr="00A60D9C">
              <w:rPr>
                <w:rFonts w:ascii="Cambria" w:hAnsi="Cambria" w:cs="Arial"/>
                <w:b/>
              </w:rPr>
              <w:t>Obdobie garancie</w:t>
            </w:r>
            <w:r w:rsidRPr="00A60D9C">
              <w:rPr>
                <w:rFonts w:ascii="Cambria" w:hAnsi="Cambria" w:cs="Arial"/>
              </w:rPr>
              <w:t xml:space="preserve"> znamená obdobie, v ktorom </w:t>
            </w:r>
            <w:r w:rsidR="00877248" w:rsidRPr="00A60D9C">
              <w:rPr>
                <w:rFonts w:ascii="Cambria" w:hAnsi="Cambria" w:cs="Arial"/>
              </w:rPr>
              <w:t xml:space="preserve">Poskytovateľ </w:t>
            </w:r>
            <w:r w:rsidRPr="00A60D9C">
              <w:rPr>
                <w:rFonts w:ascii="Cambria" w:hAnsi="Cambria" w:cs="Arial"/>
              </w:rPr>
              <w:t>garantuje Klientovi dosahovanie Garantovaných úspor a</w:t>
            </w:r>
            <w:r w:rsidR="00515290" w:rsidRPr="00A60D9C">
              <w:rPr>
                <w:rFonts w:ascii="Cambria" w:hAnsi="Cambria" w:cs="Arial"/>
              </w:rPr>
              <w:t> tiež poskytuje Služby</w:t>
            </w:r>
            <w:r w:rsidR="00FD1671">
              <w:rPr>
                <w:rFonts w:ascii="Cambria" w:hAnsi="Cambria" w:cs="Arial"/>
              </w:rPr>
              <w:t xml:space="preserve"> spojené s dosahovaním a vyhodnocovaním úspor</w:t>
            </w:r>
            <w:r w:rsidRPr="00A60D9C">
              <w:rPr>
                <w:rFonts w:ascii="Cambria" w:hAnsi="Cambria" w:cs="Arial"/>
              </w:rPr>
              <w:t xml:space="preserve">, začínajúce </w:t>
            </w:r>
            <w:r w:rsidR="008F4D6F" w:rsidRPr="00A60D9C">
              <w:rPr>
                <w:rFonts w:ascii="Cambria" w:hAnsi="Cambria" w:cs="Arial"/>
              </w:rPr>
              <w:t>prvým dňom prvého kalendárneho mesiaca nasledujúceho po dni podpisu Protokolu o </w:t>
            </w:r>
            <w:r w:rsidR="00391D3F" w:rsidRPr="00A60D9C">
              <w:rPr>
                <w:rFonts w:ascii="Cambria" w:hAnsi="Cambria" w:cs="Arial"/>
              </w:rPr>
              <w:t>prevzatí</w:t>
            </w:r>
            <w:r w:rsidR="008F4D6F" w:rsidRPr="00A60D9C">
              <w:rPr>
                <w:rFonts w:ascii="Cambria" w:hAnsi="Cambria" w:cs="Arial"/>
              </w:rPr>
              <w:t xml:space="preserve"> Opatrení a končiaceho </w:t>
            </w:r>
            <w:r w:rsidR="00BB31BA" w:rsidRPr="00A60D9C">
              <w:rPr>
                <w:rFonts w:ascii="Cambria" w:hAnsi="Cambria" w:cs="Arial"/>
              </w:rPr>
              <w:t>Konečným dňom.</w:t>
            </w:r>
            <w:r w:rsidR="00285608" w:rsidRPr="00A60D9C">
              <w:rPr>
                <w:rFonts w:ascii="Cambria" w:hAnsi="Cambria" w:cs="Arial"/>
              </w:rPr>
              <w:t xml:space="preserve"> Obdobie garancie trvá </w:t>
            </w:r>
            <w:r w:rsidR="00426017">
              <w:rPr>
                <w:rFonts w:ascii="Cambria" w:hAnsi="Cambria" w:cs="Arial"/>
                <w:b/>
                <w:bCs/>
              </w:rPr>
              <w:t>stoosemdesiat</w:t>
            </w:r>
            <w:r w:rsidR="00285608" w:rsidRPr="0042382B">
              <w:rPr>
                <w:rFonts w:ascii="Cambria" w:hAnsi="Cambria" w:cs="Arial"/>
                <w:b/>
                <w:bCs/>
              </w:rPr>
              <w:t xml:space="preserve"> (</w:t>
            </w:r>
            <w:r w:rsidR="006C2323" w:rsidRPr="0042382B">
              <w:rPr>
                <w:rFonts w:ascii="Cambria" w:hAnsi="Cambria" w:cs="Arial"/>
                <w:b/>
                <w:bCs/>
              </w:rPr>
              <w:t>1</w:t>
            </w:r>
            <w:r w:rsidR="00426017">
              <w:rPr>
                <w:rFonts w:ascii="Cambria" w:hAnsi="Cambria" w:cs="Arial"/>
                <w:b/>
                <w:bCs/>
              </w:rPr>
              <w:t>8</w:t>
            </w:r>
            <w:r w:rsidR="006C2323" w:rsidRPr="0042382B">
              <w:rPr>
                <w:rFonts w:ascii="Cambria" w:hAnsi="Cambria" w:cs="Arial"/>
                <w:b/>
                <w:bCs/>
              </w:rPr>
              <w:t>0</w:t>
            </w:r>
            <w:r w:rsidR="00285608" w:rsidRPr="0042382B">
              <w:rPr>
                <w:rFonts w:ascii="Cambria" w:hAnsi="Cambria" w:cs="Arial"/>
                <w:b/>
                <w:bCs/>
              </w:rPr>
              <w:t>) mesiacov</w:t>
            </w:r>
            <w:r w:rsidR="00285608" w:rsidRPr="00A60D9C">
              <w:rPr>
                <w:rFonts w:ascii="Cambria" w:hAnsi="Cambria" w:cs="Arial"/>
              </w:rPr>
              <w:t>.</w:t>
            </w:r>
          </w:p>
        </w:tc>
      </w:tr>
      <w:tr w:rsidR="00F00403" w:rsidRPr="00A60D9C" w14:paraId="64DD3A41" w14:textId="77777777" w:rsidTr="006D5157">
        <w:tc>
          <w:tcPr>
            <w:tcW w:w="8255" w:type="dxa"/>
          </w:tcPr>
          <w:p w14:paraId="3657E447" w14:textId="3BAD4C62" w:rsidR="000E1BC2" w:rsidRPr="00A60D9C" w:rsidRDefault="000E1BC2" w:rsidP="006D5157">
            <w:pPr>
              <w:jc w:val="both"/>
              <w:rPr>
                <w:rFonts w:ascii="Cambria" w:hAnsi="Cambria" w:cs="Arial"/>
              </w:rPr>
            </w:pPr>
            <w:r w:rsidRPr="00A60D9C">
              <w:rPr>
                <w:rFonts w:ascii="Cambria" w:hAnsi="Cambria" w:cs="Arial"/>
                <w:b/>
              </w:rPr>
              <w:t xml:space="preserve">Garantovaná úspora </w:t>
            </w:r>
            <w:r w:rsidRPr="00A60D9C">
              <w:rPr>
                <w:rFonts w:ascii="Cambria" w:hAnsi="Cambria" w:cs="Arial"/>
              </w:rPr>
              <w:t>je</w:t>
            </w:r>
            <w:r w:rsidRPr="00A60D9C">
              <w:rPr>
                <w:rFonts w:ascii="Cambria" w:hAnsi="Cambria" w:cs="Arial"/>
                <w:b/>
              </w:rPr>
              <w:t xml:space="preserve"> </w:t>
            </w:r>
            <w:r w:rsidRPr="00A60D9C">
              <w:rPr>
                <w:rFonts w:ascii="Cambria" w:hAnsi="Cambria" w:cs="Arial"/>
              </w:rPr>
              <w:t>minimálna výška Úspory nákladov</w:t>
            </w:r>
            <w:r w:rsidR="0010263F" w:rsidRPr="00A60D9C">
              <w:rPr>
                <w:rFonts w:ascii="Cambria" w:hAnsi="Cambria" w:cs="Arial"/>
              </w:rPr>
              <w:t xml:space="preserve"> v eurách (EUR)</w:t>
            </w:r>
            <w:r w:rsidRPr="00A60D9C">
              <w:rPr>
                <w:rFonts w:ascii="Cambria" w:hAnsi="Cambria" w:cs="Arial"/>
              </w:rPr>
              <w:t xml:space="preserve">, </w:t>
            </w:r>
            <w:r w:rsidR="00FC0258" w:rsidRPr="00A60D9C">
              <w:rPr>
                <w:rFonts w:ascii="Cambria" w:hAnsi="Cambria" w:cs="Arial"/>
              </w:rPr>
              <w:t xml:space="preserve">ktoré sa </w:t>
            </w:r>
            <w:r w:rsidR="00877248" w:rsidRPr="00A60D9C">
              <w:rPr>
                <w:rFonts w:ascii="Cambria" w:hAnsi="Cambria" w:cs="Arial"/>
              </w:rPr>
              <w:t xml:space="preserve">Poskytovateľ </w:t>
            </w:r>
            <w:r w:rsidR="00FC0258" w:rsidRPr="00A60D9C">
              <w:rPr>
                <w:rFonts w:ascii="Cambria" w:hAnsi="Cambria" w:cs="Arial"/>
              </w:rPr>
              <w:t xml:space="preserve">zaviazal dosahovať podľa Ponuky </w:t>
            </w:r>
            <w:r w:rsidR="00877248" w:rsidRPr="00A60D9C">
              <w:rPr>
                <w:rFonts w:ascii="Cambria" w:hAnsi="Cambria" w:cs="Arial"/>
              </w:rPr>
              <w:t xml:space="preserve">Poskytovateľa </w:t>
            </w:r>
            <w:r w:rsidRPr="00A60D9C">
              <w:rPr>
                <w:rFonts w:ascii="Cambria" w:hAnsi="Cambria" w:cs="Arial"/>
              </w:rPr>
              <w:t xml:space="preserve">v dôsledku realizácie Opatrení podľa tejto Zmluvy v jednotlivých </w:t>
            </w:r>
            <w:r w:rsidR="00C36491" w:rsidRPr="00A60D9C">
              <w:rPr>
                <w:rFonts w:ascii="Cambria" w:hAnsi="Cambria" w:cs="Arial"/>
              </w:rPr>
              <w:t xml:space="preserve">Rozhodných </w:t>
            </w:r>
            <w:r w:rsidRPr="00A60D9C">
              <w:rPr>
                <w:rFonts w:ascii="Cambria" w:hAnsi="Cambria" w:cs="Arial"/>
              </w:rPr>
              <w:t>obdobiach</w:t>
            </w:r>
            <w:r w:rsidR="00A96675" w:rsidRPr="00A60D9C">
              <w:rPr>
                <w:rFonts w:ascii="Cambria" w:hAnsi="Cambria" w:cs="Arial"/>
              </w:rPr>
              <w:t xml:space="preserve"> </w:t>
            </w:r>
            <w:r w:rsidR="0010263F" w:rsidRPr="00A60D9C">
              <w:rPr>
                <w:rFonts w:ascii="Cambria" w:hAnsi="Cambria" w:cs="Arial"/>
              </w:rPr>
              <w:t>počas celého Obdobia garancie</w:t>
            </w:r>
            <w:r w:rsidR="00395730" w:rsidRPr="00A60D9C">
              <w:rPr>
                <w:rFonts w:ascii="Cambria" w:hAnsi="Cambria" w:cs="Arial"/>
              </w:rPr>
              <w:t xml:space="preserve">. Pokiaľ sa v tejto Zmluve uvádza pojem </w:t>
            </w:r>
            <w:r w:rsidR="00395730" w:rsidRPr="00A60D9C">
              <w:rPr>
                <w:rFonts w:ascii="Cambria" w:hAnsi="Cambria" w:cs="Arial"/>
                <w:b/>
              </w:rPr>
              <w:t>Garantovaná úspora energií</w:t>
            </w:r>
            <w:r w:rsidR="00395730" w:rsidRPr="00A60D9C">
              <w:rPr>
                <w:rFonts w:ascii="Cambria" w:hAnsi="Cambria" w:cs="Arial"/>
              </w:rPr>
              <w:t xml:space="preserve"> myslí sa tým minimálna výška Úspory energií, ktorú sa </w:t>
            </w:r>
            <w:r w:rsidR="00877248" w:rsidRPr="00A60D9C">
              <w:rPr>
                <w:rFonts w:ascii="Cambria" w:hAnsi="Cambria" w:cs="Arial"/>
              </w:rPr>
              <w:t xml:space="preserve">Poskytovateľ </w:t>
            </w:r>
            <w:r w:rsidR="00395730" w:rsidRPr="00A60D9C">
              <w:rPr>
                <w:rFonts w:ascii="Cambria" w:hAnsi="Cambria" w:cs="Arial"/>
              </w:rPr>
              <w:t xml:space="preserve">zaviazal dosahovať podľa Ponuky </w:t>
            </w:r>
            <w:r w:rsidR="00877248" w:rsidRPr="00A60D9C">
              <w:rPr>
                <w:rFonts w:ascii="Cambria" w:hAnsi="Cambria" w:cs="Arial"/>
              </w:rPr>
              <w:t xml:space="preserve">Poskytovateľa </w:t>
            </w:r>
            <w:r w:rsidR="00395730" w:rsidRPr="00A60D9C">
              <w:rPr>
                <w:rFonts w:ascii="Cambria" w:hAnsi="Cambria" w:cs="Arial"/>
              </w:rPr>
              <w:t>v dôsledku realizácie Opatrení podľa tejto Zmluvy v jednotlivých Rozhodných obdobiach</w:t>
            </w:r>
            <w:r w:rsidR="00340F12" w:rsidRPr="00A60D9C">
              <w:rPr>
                <w:rFonts w:ascii="Cambria" w:hAnsi="Cambria" w:cs="Arial"/>
              </w:rPr>
              <w:t xml:space="preserve"> počas celého Obdobia garancie.</w:t>
            </w:r>
          </w:p>
        </w:tc>
      </w:tr>
      <w:tr w:rsidR="00F00403" w:rsidRPr="00A60D9C" w14:paraId="79DFEDC5" w14:textId="77777777" w:rsidTr="006D5157">
        <w:tc>
          <w:tcPr>
            <w:tcW w:w="8255" w:type="dxa"/>
          </w:tcPr>
          <w:p w14:paraId="1AA2FD66" w14:textId="5B5BCE2C" w:rsidR="000E1BC2" w:rsidRPr="00A60D9C" w:rsidRDefault="008B524C" w:rsidP="006D5157">
            <w:pPr>
              <w:ind w:left="35"/>
              <w:jc w:val="both"/>
              <w:rPr>
                <w:rFonts w:ascii="Cambria" w:hAnsi="Cambria" w:cs="Arial"/>
              </w:rPr>
            </w:pPr>
            <w:r w:rsidRPr="00A60D9C">
              <w:rPr>
                <w:rFonts w:ascii="Cambria" w:hAnsi="Cambria" w:cs="Arial"/>
                <w:b/>
              </w:rPr>
              <w:t>Harmonogram prác</w:t>
            </w:r>
            <w:r w:rsidRPr="00A60D9C">
              <w:rPr>
                <w:rFonts w:ascii="Cambria" w:hAnsi="Cambria" w:cs="Arial"/>
              </w:rPr>
              <w:t xml:space="preserve"> znamená harmonogram, ktorý predložil </w:t>
            </w:r>
            <w:r w:rsidR="00877248" w:rsidRPr="00A60D9C">
              <w:rPr>
                <w:rFonts w:ascii="Cambria" w:hAnsi="Cambria" w:cs="Arial"/>
              </w:rPr>
              <w:t xml:space="preserve">Poskytovateľ </w:t>
            </w:r>
            <w:r w:rsidRPr="00A60D9C">
              <w:rPr>
                <w:rFonts w:ascii="Cambria" w:hAnsi="Cambria" w:cs="Arial"/>
              </w:rPr>
              <w:t xml:space="preserve">vo svojej Ponuke </w:t>
            </w:r>
            <w:r w:rsidR="00877248" w:rsidRPr="00A60D9C">
              <w:rPr>
                <w:rFonts w:ascii="Cambria" w:hAnsi="Cambria" w:cs="Arial"/>
              </w:rPr>
              <w:t>Poskytovateľa</w:t>
            </w:r>
            <w:r w:rsidRPr="00A60D9C">
              <w:rPr>
                <w:rFonts w:ascii="Cambria" w:hAnsi="Cambria" w:cs="Arial"/>
              </w:rPr>
              <w:t xml:space="preserve">. Harmonogram prác tvorí </w:t>
            </w:r>
            <w:r w:rsidR="00F93854" w:rsidRPr="00A60D9C">
              <w:rPr>
                <w:rFonts w:ascii="Cambria" w:hAnsi="Cambria" w:cs="Arial"/>
              </w:rPr>
              <w:t xml:space="preserve">súčasť Ponuky </w:t>
            </w:r>
            <w:r w:rsidR="00877248" w:rsidRPr="00A60D9C">
              <w:rPr>
                <w:rFonts w:ascii="Cambria" w:hAnsi="Cambria" w:cs="Arial"/>
              </w:rPr>
              <w:t>Poskytovateľa</w:t>
            </w:r>
            <w:r w:rsidRPr="00A60D9C">
              <w:rPr>
                <w:rFonts w:ascii="Cambria" w:hAnsi="Cambria" w:cs="Arial"/>
              </w:rPr>
              <w:t>.</w:t>
            </w:r>
          </w:p>
        </w:tc>
      </w:tr>
      <w:tr w:rsidR="00F00403" w:rsidRPr="00A60D9C" w14:paraId="00A3A993" w14:textId="77777777" w:rsidTr="003E2374">
        <w:tc>
          <w:tcPr>
            <w:tcW w:w="8255" w:type="dxa"/>
          </w:tcPr>
          <w:p w14:paraId="66846856" w14:textId="17597AD8" w:rsidR="00BB31BA" w:rsidRPr="00A60D9C" w:rsidRDefault="00BB31BA" w:rsidP="003E2374">
            <w:pPr>
              <w:ind w:left="35"/>
              <w:jc w:val="both"/>
              <w:rPr>
                <w:rFonts w:ascii="Cambria" w:hAnsi="Cambria" w:cs="Arial"/>
              </w:rPr>
            </w:pPr>
            <w:r w:rsidRPr="00A60D9C">
              <w:rPr>
                <w:rFonts w:ascii="Cambria" w:hAnsi="Cambria" w:cs="Arial"/>
                <w:b/>
              </w:rPr>
              <w:t>Konečný deň</w:t>
            </w:r>
            <w:r w:rsidRPr="00A60D9C">
              <w:rPr>
                <w:rFonts w:ascii="Cambria" w:hAnsi="Cambria" w:cs="Arial"/>
              </w:rPr>
              <w:t xml:space="preserve"> znamená deň uvedený v</w:t>
            </w:r>
            <w:r w:rsidR="00E92705" w:rsidRPr="00A60D9C">
              <w:rPr>
                <w:rFonts w:ascii="Cambria" w:hAnsi="Cambria" w:cs="Arial"/>
              </w:rPr>
              <w:t> </w:t>
            </w:r>
            <w:r w:rsidRPr="00A60D9C">
              <w:rPr>
                <w:rFonts w:ascii="Cambria" w:hAnsi="Cambria" w:cs="Arial"/>
              </w:rPr>
              <w:t>bode</w:t>
            </w:r>
            <w:r w:rsidR="00E92705" w:rsidRPr="00A60D9C">
              <w:rPr>
                <w:rFonts w:ascii="Cambria" w:hAnsi="Cambria" w:cs="Arial"/>
              </w:rPr>
              <w:t xml:space="preserve"> </w:t>
            </w:r>
            <w:r w:rsidR="00802B9E" w:rsidRPr="00A60D9C">
              <w:rPr>
                <w:rFonts w:ascii="Cambria" w:hAnsi="Cambria" w:cs="Arial"/>
              </w:rPr>
              <w:fldChar w:fldCharType="begin"/>
            </w:r>
            <w:r w:rsidR="00802B9E" w:rsidRPr="00A60D9C">
              <w:rPr>
                <w:rFonts w:ascii="Cambria" w:hAnsi="Cambria" w:cs="Arial"/>
              </w:rPr>
              <w:instrText xml:space="preserve"> REF _Ref523906665 \r \h </w:instrText>
            </w:r>
            <w:r w:rsidR="00F93854" w:rsidRPr="00A60D9C">
              <w:rPr>
                <w:rFonts w:ascii="Cambria" w:hAnsi="Cambria" w:cs="Arial"/>
              </w:rPr>
              <w:instrText xml:space="preserve"> \* MERGEFORMAT </w:instrText>
            </w:r>
            <w:r w:rsidR="00802B9E" w:rsidRPr="00A60D9C">
              <w:rPr>
                <w:rFonts w:ascii="Cambria" w:hAnsi="Cambria" w:cs="Arial"/>
              </w:rPr>
            </w:r>
            <w:r w:rsidR="00802B9E" w:rsidRPr="00A60D9C">
              <w:rPr>
                <w:rFonts w:ascii="Cambria" w:hAnsi="Cambria" w:cs="Arial"/>
              </w:rPr>
              <w:fldChar w:fldCharType="separate"/>
            </w:r>
            <w:r w:rsidR="00024726">
              <w:rPr>
                <w:rFonts w:ascii="Cambria" w:hAnsi="Cambria" w:cs="Arial"/>
              </w:rPr>
              <w:t>24.1</w:t>
            </w:r>
            <w:r w:rsidR="00802B9E" w:rsidRPr="00A60D9C">
              <w:rPr>
                <w:rFonts w:ascii="Cambria" w:hAnsi="Cambria" w:cs="Arial"/>
              </w:rPr>
              <w:fldChar w:fldCharType="end"/>
            </w:r>
            <w:r w:rsidR="00802B9E" w:rsidRPr="00A60D9C">
              <w:rPr>
                <w:rFonts w:ascii="Cambria" w:hAnsi="Cambria" w:cs="Arial"/>
              </w:rPr>
              <w:t xml:space="preserve"> </w:t>
            </w:r>
            <w:r w:rsidRPr="00A60D9C">
              <w:rPr>
                <w:rFonts w:ascii="Cambria" w:hAnsi="Cambria" w:cs="Arial"/>
              </w:rPr>
              <w:t>tejto Zmluvy.</w:t>
            </w:r>
          </w:p>
        </w:tc>
      </w:tr>
      <w:tr w:rsidR="00F00403" w:rsidRPr="00A60D9C" w14:paraId="1CC16D90" w14:textId="77777777" w:rsidTr="006D5157">
        <w:tc>
          <w:tcPr>
            <w:tcW w:w="8255" w:type="dxa"/>
          </w:tcPr>
          <w:p w14:paraId="1DCEACA1" w14:textId="0E5BA30B" w:rsidR="000E1BC2" w:rsidRPr="00A60D9C" w:rsidRDefault="000E1BC2" w:rsidP="006D5157">
            <w:pPr>
              <w:ind w:left="35"/>
              <w:jc w:val="both"/>
              <w:rPr>
                <w:rFonts w:ascii="Cambria" w:hAnsi="Cambria" w:cs="Arial"/>
              </w:rPr>
            </w:pPr>
            <w:r w:rsidRPr="00A60D9C">
              <w:rPr>
                <w:rFonts w:ascii="Cambria" w:hAnsi="Cambria" w:cs="Arial"/>
                <w:b/>
              </w:rPr>
              <w:t xml:space="preserve">Náklady na energie </w:t>
            </w:r>
            <w:r w:rsidRPr="00A60D9C">
              <w:rPr>
                <w:rFonts w:ascii="Cambria" w:hAnsi="Cambria" w:cs="Arial"/>
              </w:rPr>
              <w:t xml:space="preserve">sú celkové náklady Klienta na spotrebu všetkých </w:t>
            </w:r>
            <w:r w:rsidR="00DA4BBE" w:rsidRPr="00A60D9C">
              <w:rPr>
                <w:rFonts w:ascii="Cambria" w:hAnsi="Cambria" w:cs="Arial"/>
              </w:rPr>
              <w:t xml:space="preserve">vstupných </w:t>
            </w:r>
            <w:r w:rsidRPr="00A60D9C">
              <w:rPr>
                <w:rFonts w:ascii="Cambria" w:hAnsi="Cambria" w:cs="Arial"/>
              </w:rPr>
              <w:t>Primárnych</w:t>
            </w:r>
            <w:r w:rsidR="00DA4BBE" w:rsidRPr="00A60D9C">
              <w:rPr>
                <w:rFonts w:ascii="Cambria" w:hAnsi="Cambria" w:cs="Arial"/>
              </w:rPr>
              <w:t xml:space="preserve"> </w:t>
            </w:r>
            <w:r w:rsidRPr="00A60D9C">
              <w:rPr>
                <w:rFonts w:ascii="Cambria" w:hAnsi="Cambria" w:cs="Arial"/>
              </w:rPr>
              <w:t>energií.</w:t>
            </w:r>
          </w:p>
        </w:tc>
      </w:tr>
      <w:tr w:rsidR="00F00403" w:rsidRPr="00A60D9C" w14:paraId="5409C41E" w14:textId="77777777" w:rsidTr="006D5157">
        <w:tc>
          <w:tcPr>
            <w:tcW w:w="8255" w:type="dxa"/>
          </w:tcPr>
          <w:p w14:paraId="39B79CDE" w14:textId="6BF925D0" w:rsidR="000E1BC2" w:rsidRPr="00A60D9C" w:rsidRDefault="000E1BC2" w:rsidP="006D5157">
            <w:pPr>
              <w:ind w:left="35"/>
              <w:jc w:val="both"/>
              <w:rPr>
                <w:rFonts w:ascii="Cambria" w:hAnsi="Cambria" w:cs="Arial"/>
              </w:rPr>
            </w:pPr>
            <w:r w:rsidRPr="00A60D9C">
              <w:rPr>
                <w:rFonts w:ascii="Cambria" w:hAnsi="Cambria" w:cs="Arial"/>
                <w:b/>
              </w:rPr>
              <w:t xml:space="preserve">Objekt </w:t>
            </w:r>
            <w:r w:rsidRPr="00A60D9C">
              <w:rPr>
                <w:rFonts w:ascii="Cambria" w:hAnsi="Cambria" w:cs="Arial"/>
              </w:rPr>
              <w:t>je budova, časť budovy, miestnosť alebo iný priestor</w:t>
            </w:r>
            <w:r w:rsidR="007117E5">
              <w:rPr>
                <w:rFonts w:ascii="Cambria" w:hAnsi="Cambria" w:cs="Arial"/>
              </w:rPr>
              <w:t xml:space="preserve"> v rámci Areálu</w:t>
            </w:r>
            <w:r w:rsidRPr="00A60D9C">
              <w:rPr>
                <w:rFonts w:ascii="Cambria" w:hAnsi="Cambria" w:cs="Arial"/>
              </w:rPr>
              <w:t xml:space="preserve">, </w:t>
            </w:r>
            <w:r w:rsidR="007117E5">
              <w:rPr>
                <w:rFonts w:ascii="Cambria" w:hAnsi="Cambria" w:cs="Arial"/>
              </w:rPr>
              <w:t>ako môže (môžu) byť</w:t>
            </w:r>
            <w:r w:rsidRPr="00A60D9C">
              <w:rPr>
                <w:rFonts w:ascii="Cambria" w:hAnsi="Cambria" w:cs="Arial"/>
              </w:rPr>
              <w:t xml:space="preserve"> jednotlivo špecifikovaný</w:t>
            </w:r>
            <w:r w:rsidR="007117E5">
              <w:rPr>
                <w:rFonts w:ascii="Cambria" w:hAnsi="Cambria" w:cs="Arial"/>
              </w:rPr>
              <w:t xml:space="preserve">(é) </w:t>
            </w:r>
            <w:r w:rsidRPr="00A60D9C">
              <w:rPr>
                <w:rFonts w:ascii="Cambria" w:hAnsi="Cambria" w:cs="Arial"/>
              </w:rPr>
              <w:t>v Prílohe č. 1 tejto Zmluvy.</w:t>
            </w:r>
          </w:p>
        </w:tc>
      </w:tr>
      <w:tr w:rsidR="00C52B18" w:rsidRPr="00A60D9C" w14:paraId="5BA2F739" w14:textId="77777777" w:rsidTr="006D5157">
        <w:tc>
          <w:tcPr>
            <w:tcW w:w="8255" w:type="dxa"/>
          </w:tcPr>
          <w:p w14:paraId="7FB4F188" w14:textId="69ABE8AD" w:rsidR="00C52B18" w:rsidRPr="00222949" w:rsidRDefault="00C52B18" w:rsidP="006D5157">
            <w:pPr>
              <w:ind w:left="35"/>
              <w:jc w:val="both"/>
              <w:rPr>
                <w:rFonts w:ascii="Cambria" w:hAnsi="Cambria" w:cs="Arial"/>
                <w:b/>
              </w:rPr>
            </w:pPr>
            <w:r w:rsidRPr="00222949">
              <w:rPr>
                <w:rFonts w:ascii="Cambria" w:hAnsi="Cambria" w:cs="Arial"/>
                <w:b/>
                <w:bCs/>
              </w:rPr>
              <w:t>Odborníci</w:t>
            </w:r>
            <w:r w:rsidRPr="00222949">
              <w:rPr>
                <w:rFonts w:ascii="Cambria" w:hAnsi="Cambria" w:cs="Arial"/>
              </w:rPr>
              <w:t xml:space="preserve"> znamenajú osoby menované ako odborníci uvedené v</w:t>
            </w:r>
            <w:r w:rsidR="000637AD" w:rsidRPr="00222949">
              <w:rPr>
                <w:rFonts w:ascii="Cambria" w:hAnsi="Cambria" w:cs="Arial"/>
              </w:rPr>
              <w:t> </w:t>
            </w:r>
            <w:r w:rsidR="000637AD" w:rsidRPr="003757D5">
              <w:rPr>
                <w:rFonts w:ascii="Cambria" w:hAnsi="Cambria" w:cs="Arial"/>
              </w:rPr>
              <w:t xml:space="preserve">Prílohe č. </w:t>
            </w:r>
            <w:r w:rsidR="007F78CC" w:rsidRPr="00222949">
              <w:rPr>
                <w:rFonts w:ascii="Cambria" w:hAnsi="Cambria" w:cs="Arial"/>
              </w:rPr>
              <w:t>6</w:t>
            </w:r>
            <w:r w:rsidR="000637AD" w:rsidRPr="00222949">
              <w:rPr>
                <w:rFonts w:ascii="Cambria" w:hAnsi="Cambria" w:cs="Arial"/>
              </w:rPr>
              <w:t xml:space="preserve"> tejto Zmluvy</w:t>
            </w:r>
            <w:r w:rsidR="004C2F9E" w:rsidRPr="00222949">
              <w:rPr>
                <w:rFonts w:ascii="Cambria" w:hAnsi="Cambria" w:cs="Arial"/>
              </w:rPr>
              <w:t>.</w:t>
            </w:r>
          </w:p>
        </w:tc>
      </w:tr>
      <w:tr w:rsidR="00F00403" w:rsidRPr="00A60D9C" w14:paraId="34A0FB37" w14:textId="77777777" w:rsidTr="006D5157">
        <w:tc>
          <w:tcPr>
            <w:tcW w:w="8255" w:type="dxa"/>
          </w:tcPr>
          <w:p w14:paraId="366D1AB3" w14:textId="3F77C0B8" w:rsidR="00294BDA" w:rsidRPr="00222949" w:rsidRDefault="000E1BC2" w:rsidP="006D5157">
            <w:pPr>
              <w:ind w:left="35"/>
              <w:jc w:val="both"/>
              <w:rPr>
                <w:rFonts w:ascii="Cambria" w:hAnsi="Cambria" w:cs="Arial"/>
              </w:rPr>
            </w:pPr>
            <w:r w:rsidRPr="00222949">
              <w:rPr>
                <w:rFonts w:ascii="Cambria" w:hAnsi="Cambria" w:cs="Arial"/>
                <w:b/>
              </w:rPr>
              <w:t xml:space="preserve">Opatrenie </w:t>
            </w:r>
            <w:r w:rsidRPr="00222949">
              <w:rPr>
                <w:rFonts w:ascii="Cambria" w:hAnsi="Cambria" w:cs="Arial"/>
              </w:rPr>
              <w:t>je</w:t>
            </w:r>
            <w:r w:rsidRPr="00222949">
              <w:rPr>
                <w:rFonts w:ascii="Cambria" w:hAnsi="Cambria" w:cs="Arial"/>
                <w:b/>
              </w:rPr>
              <w:t xml:space="preserve"> </w:t>
            </w:r>
            <w:r w:rsidRPr="00222949">
              <w:rPr>
                <w:rFonts w:ascii="Cambria" w:hAnsi="Cambria" w:cs="Arial"/>
              </w:rPr>
              <w:t>činnosť alebo súbor činností stavebného, technologického, prevádzkového a iného charakteru</w:t>
            </w:r>
            <w:r w:rsidR="00200ACB" w:rsidRPr="00222949">
              <w:rPr>
                <w:rFonts w:ascii="Cambria" w:hAnsi="Cambria" w:cs="Arial"/>
              </w:rPr>
              <w:t xml:space="preserve"> vykona</w:t>
            </w:r>
            <w:r w:rsidR="002F6E0F" w:rsidRPr="00222949">
              <w:rPr>
                <w:rFonts w:ascii="Cambria" w:hAnsi="Cambria" w:cs="Arial"/>
              </w:rPr>
              <w:t>ných na základe tejto Zmluvy pre dosahovanie Garantovaných úspor a plnenie tejto Zmluvy.</w:t>
            </w:r>
          </w:p>
          <w:p w14:paraId="450E2B84" w14:textId="185A2AB5" w:rsidR="00FC30BF" w:rsidRPr="00222949" w:rsidRDefault="00FC30BF" w:rsidP="0008047E">
            <w:pPr>
              <w:ind w:left="35"/>
              <w:jc w:val="both"/>
              <w:rPr>
                <w:rFonts w:ascii="Cambria" w:hAnsi="Cambria" w:cs="Arial"/>
              </w:rPr>
            </w:pPr>
            <w:r w:rsidRPr="00222949">
              <w:rPr>
                <w:rFonts w:ascii="Cambria" w:hAnsi="Cambria" w:cs="Arial"/>
                <w:b/>
              </w:rPr>
              <w:t>Podklady</w:t>
            </w:r>
            <w:r w:rsidRPr="00222949">
              <w:rPr>
                <w:rFonts w:ascii="Cambria" w:hAnsi="Cambria" w:cs="Arial"/>
              </w:rPr>
              <w:t xml:space="preserve"> znamenajú </w:t>
            </w:r>
            <w:r w:rsidR="00D555FA" w:rsidRPr="00222949">
              <w:rPr>
                <w:rFonts w:ascii="Cambria" w:hAnsi="Cambria" w:cs="Arial"/>
              </w:rPr>
              <w:t>Špecifikáciu</w:t>
            </w:r>
            <w:r w:rsidRPr="00222949">
              <w:rPr>
                <w:rFonts w:ascii="Cambria" w:hAnsi="Cambria" w:cs="Arial"/>
              </w:rPr>
              <w:t xml:space="preserve"> predmetu zákazky a všetky prílohy súťažných podkladov </w:t>
            </w:r>
            <w:r w:rsidR="00501C7F" w:rsidRPr="00222949">
              <w:rPr>
                <w:rFonts w:ascii="Cambria" w:hAnsi="Cambria" w:cs="Arial"/>
              </w:rPr>
              <w:t xml:space="preserve">a všetky informácie a iné podklady poskytnuté Klientom </w:t>
            </w:r>
            <w:r w:rsidRPr="00222949">
              <w:rPr>
                <w:rFonts w:ascii="Cambria" w:hAnsi="Cambria" w:cs="Arial"/>
              </w:rPr>
              <w:t xml:space="preserve">definujúce </w:t>
            </w:r>
            <w:r w:rsidR="00137851" w:rsidRPr="00222949">
              <w:rPr>
                <w:rFonts w:ascii="Cambria" w:hAnsi="Cambria" w:cs="Arial"/>
              </w:rPr>
              <w:t xml:space="preserve">východiskové okolnosti Projektu a </w:t>
            </w:r>
            <w:r w:rsidRPr="00222949">
              <w:rPr>
                <w:rFonts w:ascii="Cambria" w:hAnsi="Cambria" w:cs="Arial"/>
              </w:rPr>
              <w:t xml:space="preserve">požiadavky </w:t>
            </w:r>
            <w:r w:rsidR="0007406C" w:rsidRPr="00222949">
              <w:rPr>
                <w:rFonts w:ascii="Cambria" w:hAnsi="Cambria" w:cs="Arial"/>
              </w:rPr>
              <w:t>Klienta</w:t>
            </w:r>
            <w:r w:rsidRPr="00222949">
              <w:rPr>
                <w:rFonts w:ascii="Cambria" w:hAnsi="Cambria" w:cs="Arial"/>
              </w:rPr>
              <w:t xml:space="preserve"> na </w:t>
            </w:r>
            <w:r w:rsidR="001A0E30" w:rsidRPr="00222949">
              <w:rPr>
                <w:rFonts w:ascii="Cambria" w:hAnsi="Cambria" w:cs="Arial"/>
              </w:rPr>
              <w:t>Projekt</w:t>
            </w:r>
            <w:r w:rsidR="00A2117A" w:rsidRPr="00222949">
              <w:rPr>
                <w:rFonts w:ascii="Cambria" w:hAnsi="Cambria" w:cs="Arial"/>
              </w:rPr>
              <w:t>. Podklady zahŕňajú a</w:t>
            </w:r>
            <w:r w:rsidR="00A546C4" w:rsidRPr="00222949">
              <w:rPr>
                <w:rFonts w:ascii="Cambria" w:hAnsi="Cambria" w:cs="Arial"/>
              </w:rPr>
              <w:t> </w:t>
            </w:r>
            <w:r w:rsidR="00A2117A" w:rsidRPr="00222949">
              <w:rPr>
                <w:rFonts w:ascii="Cambria" w:hAnsi="Cambria" w:cs="Arial"/>
              </w:rPr>
              <w:t>znamenajú</w:t>
            </w:r>
            <w:r w:rsidR="00A546C4" w:rsidRPr="00222949">
              <w:rPr>
                <w:rFonts w:ascii="Cambria" w:hAnsi="Cambria" w:cs="Arial"/>
              </w:rPr>
              <w:t xml:space="preserve"> najmä</w:t>
            </w:r>
            <w:r w:rsidR="00A2117A" w:rsidRPr="00222949">
              <w:rPr>
                <w:rFonts w:ascii="Cambria" w:hAnsi="Cambria" w:cs="Arial"/>
              </w:rPr>
              <w:t xml:space="preserve">: </w:t>
            </w:r>
            <w:r w:rsidR="001A0E30" w:rsidRPr="003757D5">
              <w:rPr>
                <w:rFonts w:ascii="Cambria" w:hAnsi="Cambria" w:cs="Arial"/>
              </w:rPr>
              <w:t>Príloh</w:t>
            </w:r>
            <w:r w:rsidR="00A546C4" w:rsidRPr="003757D5">
              <w:rPr>
                <w:rFonts w:ascii="Cambria" w:hAnsi="Cambria" w:cs="Arial"/>
              </w:rPr>
              <w:t>u</w:t>
            </w:r>
            <w:r w:rsidR="001A0E30" w:rsidRPr="003757D5">
              <w:rPr>
                <w:rFonts w:ascii="Cambria" w:hAnsi="Cambria" w:cs="Arial"/>
              </w:rPr>
              <w:t xml:space="preserve"> č. </w:t>
            </w:r>
            <w:r w:rsidR="0007406C" w:rsidRPr="003757D5">
              <w:rPr>
                <w:rFonts w:ascii="Cambria" w:hAnsi="Cambria" w:cs="Arial"/>
              </w:rPr>
              <w:t>1</w:t>
            </w:r>
            <w:r w:rsidR="00501C7F" w:rsidRPr="00222949">
              <w:rPr>
                <w:rFonts w:ascii="Cambria" w:hAnsi="Cambria" w:cs="Arial"/>
              </w:rPr>
              <w:t xml:space="preserve"> </w:t>
            </w:r>
            <w:r w:rsidR="007F78CC" w:rsidRPr="00222949">
              <w:rPr>
                <w:rFonts w:ascii="Cambria" w:hAnsi="Cambria" w:cs="Arial"/>
              </w:rPr>
              <w:t>Opis súčasného stavu</w:t>
            </w:r>
            <w:r w:rsidR="00A2117A" w:rsidRPr="00222949">
              <w:rPr>
                <w:rFonts w:ascii="Cambria" w:hAnsi="Cambria" w:cs="Arial"/>
              </w:rPr>
              <w:t xml:space="preserve">, </w:t>
            </w:r>
            <w:r w:rsidR="00A2117A" w:rsidRPr="003757D5">
              <w:rPr>
                <w:rFonts w:ascii="Cambria" w:hAnsi="Cambria" w:cs="Arial"/>
              </w:rPr>
              <w:t>Príloh</w:t>
            </w:r>
            <w:r w:rsidR="00233AC8" w:rsidRPr="003757D5">
              <w:rPr>
                <w:rFonts w:ascii="Cambria" w:hAnsi="Cambria" w:cs="Arial"/>
              </w:rPr>
              <w:t>u</w:t>
            </w:r>
            <w:r w:rsidR="00A2117A" w:rsidRPr="003757D5">
              <w:rPr>
                <w:rFonts w:ascii="Cambria" w:hAnsi="Cambria" w:cs="Arial"/>
              </w:rPr>
              <w:t xml:space="preserve"> č. </w:t>
            </w:r>
            <w:r w:rsidR="007F78CC" w:rsidRPr="00222949">
              <w:rPr>
                <w:rFonts w:ascii="Cambria" w:hAnsi="Cambria" w:cs="Arial"/>
              </w:rPr>
              <w:t>3</w:t>
            </w:r>
            <w:r w:rsidR="00501C7F" w:rsidRPr="00222949">
              <w:rPr>
                <w:rFonts w:ascii="Cambria" w:hAnsi="Cambria" w:cs="Arial"/>
              </w:rPr>
              <w:t xml:space="preserve"> </w:t>
            </w:r>
            <w:r w:rsidR="007F78CC" w:rsidRPr="00222949">
              <w:rPr>
                <w:rFonts w:ascii="Cambria" w:hAnsi="Cambria" w:cs="Arial"/>
              </w:rPr>
              <w:t>Rozsah a cieľové parametre Opatrení</w:t>
            </w:r>
            <w:r w:rsidR="00425A52" w:rsidRPr="00222949">
              <w:rPr>
                <w:rFonts w:ascii="Cambria" w:hAnsi="Cambria" w:cs="Arial"/>
              </w:rPr>
              <w:t xml:space="preserve"> </w:t>
            </w:r>
            <w:r w:rsidR="00233AC8" w:rsidRPr="00222949">
              <w:rPr>
                <w:rFonts w:ascii="Cambria" w:hAnsi="Cambria" w:cs="Arial"/>
              </w:rPr>
              <w:t xml:space="preserve">a tiež </w:t>
            </w:r>
            <w:r w:rsidR="00465B6C" w:rsidRPr="00222949">
              <w:rPr>
                <w:rFonts w:ascii="Cambria" w:hAnsi="Cambria" w:cs="Arial"/>
              </w:rPr>
              <w:t xml:space="preserve">najmä </w:t>
            </w:r>
            <w:r w:rsidR="00233AC8" w:rsidRPr="00222949">
              <w:rPr>
                <w:rFonts w:ascii="Cambria" w:hAnsi="Cambria" w:cs="Arial"/>
              </w:rPr>
              <w:t xml:space="preserve">všetky </w:t>
            </w:r>
            <w:r w:rsidR="007D6A5A" w:rsidRPr="00222949">
              <w:rPr>
                <w:rFonts w:ascii="Cambria" w:hAnsi="Cambria" w:cs="Arial"/>
              </w:rPr>
              <w:t xml:space="preserve">dokumenty, </w:t>
            </w:r>
            <w:r w:rsidR="00233AC8" w:rsidRPr="00222949">
              <w:rPr>
                <w:rFonts w:ascii="Cambria" w:hAnsi="Cambria" w:cs="Arial"/>
              </w:rPr>
              <w:t xml:space="preserve">vysvetlenia a doplnenia súťažných podkladov verejnej súťaže podľa bodu </w:t>
            </w:r>
            <w:r w:rsidR="00233AC8" w:rsidRPr="003757D5">
              <w:rPr>
                <w:rFonts w:ascii="Cambria" w:hAnsi="Cambria" w:cs="Arial"/>
              </w:rPr>
              <w:fldChar w:fldCharType="begin"/>
            </w:r>
            <w:r w:rsidR="00233AC8" w:rsidRPr="00222949">
              <w:rPr>
                <w:rFonts w:ascii="Cambria" w:hAnsi="Cambria" w:cs="Arial"/>
              </w:rPr>
              <w:instrText xml:space="preserve"> REF _Ref528149143 \r \h </w:instrText>
            </w:r>
            <w:r w:rsidR="00A60D9C" w:rsidRPr="00222949">
              <w:rPr>
                <w:rFonts w:ascii="Cambria" w:hAnsi="Cambria" w:cs="Arial"/>
              </w:rPr>
              <w:instrText xml:space="preserve"> \* MERGEFORMAT </w:instrText>
            </w:r>
            <w:r w:rsidR="00233AC8" w:rsidRPr="003757D5">
              <w:rPr>
                <w:rFonts w:ascii="Cambria" w:hAnsi="Cambria" w:cs="Arial"/>
              </w:rPr>
            </w:r>
            <w:r w:rsidR="00233AC8" w:rsidRPr="003757D5">
              <w:rPr>
                <w:rFonts w:ascii="Cambria" w:hAnsi="Cambria" w:cs="Arial"/>
              </w:rPr>
              <w:fldChar w:fldCharType="separate"/>
            </w:r>
            <w:r w:rsidR="00024726" w:rsidRPr="00222949">
              <w:rPr>
                <w:rFonts w:ascii="Cambria" w:hAnsi="Cambria" w:cs="Arial"/>
              </w:rPr>
              <w:t>C)</w:t>
            </w:r>
            <w:r w:rsidR="00233AC8" w:rsidRPr="003757D5">
              <w:rPr>
                <w:rFonts w:ascii="Cambria" w:hAnsi="Cambria" w:cs="Arial"/>
              </w:rPr>
              <w:fldChar w:fldCharType="end"/>
            </w:r>
            <w:r w:rsidR="00233AC8" w:rsidRPr="00222949">
              <w:rPr>
                <w:rFonts w:ascii="Cambria" w:hAnsi="Cambria" w:cs="Arial"/>
              </w:rPr>
              <w:t xml:space="preserve"> Preambuly, vrátane všetkých ich príloh</w:t>
            </w:r>
            <w:r w:rsidR="001A0E30" w:rsidRPr="00222949">
              <w:rPr>
                <w:rFonts w:ascii="Cambria" w:hAnsi="Cambria" w:cs="Arial"/>
              </w:rPr>
              <w:t>.</w:t>
            </w:r>
          </w:p>
          <w:p w14:paraId="7F142619" w14:textId="66C65473" w:rsidR="000E1BC2" w:rsidRPr="00222949" w:rsidRDefault="002F6E0F" w:rsidP="006D5157">
            <w:pPr>
              <w:ind w:left="35"/>
              <w:jc w:val="both"/>
              <w:rPr>
                <w:rFonts w:ascii="Cambria" w:hAnsi="Cambria" w:cs="Arial"/>
              </w:rPr>
            </w:pPr>
            <w:r w:rsidRPr="00222949">
              <w:rPr>
                <w:rFonts w:ascii="Cambria" w:hAnsi="Cambria" w:cs="Arial"/>
                <w:b/>
              </w:rPr>
              <w:t xml:space="preserve">Ponuka </w:t>
            </w:r>
            <w:r w:rsidR="00877248" w:rsidRPr="00222949">
              <w:rPr>
                <w:rFonts w:ascii="Cambria" w:hAnsi="Cambria" w:cs="Arial"/>
                <w:b/>
              </w:rPr>
              <w:t>Poskytovateľa</w:t>
            </w:r>
            <w:r w:rsidR="00877248" w:rsidRPr="00222949">
              <w:rPr>
                <w:rFonts w:ascii="Cambria" w:hAnsi="Cambria" w:cs="Arial"/>
              </w:rPr>
              <w:t xml:space="preserve"> </w:t>
            </w:r>
            <w:r w:rsidRPr="00222949">
              <w:rPr>
                <w:rFonts w:ascii="Cambria" w:hAnsi="Cambria" w:cs="Arial"/>
              </w:rPr>
              <w:t>znamená ponuku</w:t>
            </w:r>
            <w:r w:rsidR="007D590F" w:rsidRPr="00222949">
              <w:rPr>
                <w:rFonts w:ascii="Cambria" w:hAnsi="Cambria" w:cs="Arial"/>
              </w:rPr>
              <w:t xml:space="preserve">, ktorú </w:t>
            </w:r>
            <w:r w:rsidR="00877248" w:rsidRPr="00222949">
              <w:rPr>
                <w:rFonts w:ascii="Cambria" w:hAnsi="Cambria" w:cs="Arial"/>
              </w:rPr>
              <w:t>Poskytovateľ</w:t>
            </w:r>
            <w:r w:rsidR="007D590F" w:rsidRPr="00222949">
              <w:rPr>
                <w:rFonts w:ascii="Cambria" w:hAnsi="Cambria" w:cs="Arial"/>
              </w:rPr>
              <w:t xml:space="preserve">, ako úspešný uchádzač predložil v rámci verejného obstarávania uvedeného v bode </w:t>
            </w:r>
            <w:r w:rsidR="002565F7" w:rsidRPr="003757D5">
              <w:rPr>
                <w:rFonts w:ascii="Cambria" w:hAnsi="Cambria" w:cs="Arial"/>
              </w:rPr>
              <w:fldChar w:fldCharType="begin"/>
            </w:r>
            <w:r w:rsidR="002565F7" w:rsidRPr="00222949">
              <w:rPr>
                <w:rFonts w:ascii="Cambria" w:hAnsi="Cambria" w:cs="Arial"/>
              </w:rPr>
              <w:instrText xml:space="preserve"> REF _Ref528149143 \r \h </w:instrText>
            </w:r>
            <w:r w:rsidR="00A60D9C" w:rsidRPr="00222949">
              <w:rPr>
                <w:rFonts w:ascii="Cambria" w:hAnsi="Cambria" w:cs="Arial"/>
              </w:rPr>
              <w:instrText xml:space="preserve"> \* MERGEFORMAT </w:instrText>
            </w:r>
            <w:r w:rsidR="002565F7" w:rsidRPr="003757D5">
              <w:rPr>
                <w:rFonts w:ascii="Cambria" w:hAnsi="Cambria" w:cs="Arial"/>
              </w:rPr>
            </w:r>
            <w:r w:rsidR="002565F7" w:rsidRPr="003757D5">
              <w:rPr>
                <w:rFonts w:ascii="Cambria" w:hAnsi="Cambria" w:cs="Arial"/>
              </w:rPr>
              <w:fldChar w:fldCharType="separate"/>
            </w:r>
            <w:r w:rsidR="00024726" w:rsidRPr="00222949">
              <w:rPr>
                <w:rFonts w:ascii="Cambria" w:hAnsi="Cambria" w:cs="Arial"/>
              </w:rPr>
              <w:t>C)</w:t>
            </w:r>
            <w:r w:rsidR="002565F7" w:rsidRPr="003757D5">
              <w:rPr>
                <w:rFonts w:ascii="Cambria" w:hAnsi="Cambria" w:cs="Arial"/>
              </w:rPr>
              <w:fldChar w:fldCharType="end"/>
            </w:r>
            <w:r w:rsidR="004B22C3" w:rsidRPr="00222949">
              <w:rPr>
                <w:rFonts w:ascii="Cambria" w:hAnsi="Cambria" w:cs="Arial"/>
              </w:rPr>
              <w:t xml:space="preserve"> Preambuly, a ktorá tvorí </w:t>
            </w:r>
            <w:r w:rsidR="004B22C3" w:rsidRPr="003757D5">
              <w:rPr>
                <w:rFonts w:ascii="Cambria" w:hAnsi="Cambria" w:cs="Arial"/>
              </w:rPr>
              <w:t xml:space="preserve">Prílohu č. </w:t>
            </w:r>
            <w:r w:rsidR="007D6A5A" w:rsidRPr="00222949">
              <w:rPr>
                <w:rFonts w:ascii="Cambria" w:hAnsi="Cambria" w:cs="Arial"/>
              </w:rPr>
              <w:t>4</w:t>
            </w:r>
            <w:r w:rsidR="004B22C3" w:rsidRPr="00222949">
              <w:rPr>
                <w:rFonts w:ascii="Cambria" w:hAnsi="Cambria" w:cs="Arial"/>
              </w:rPr>
              <w:t xml:space="preserve"> tejto Zmluvy.</w:t>
            </w:r>
          </w:p>
          <w:p w14:paraId="50AE3CD1" w14:textId="460DA6C6" w:rsidR="008021C5" w:rsidRPr="00222949" w:rsidRDefault="008021C5" w:rsidP="006D5157">
            <w:pPr>
              <w:ind w:left="35"/>
              <w:jc w:val="both"/>
              <w:rPr>
                <w:rFonts w:ascii="Cambria" w:hAnsi="Cambria" w:cs="Arial"/>
              </w:rPr>
            </w:pPr>
            <w:r w:rsidRPr="00222949">
              <w:rPr>
                <w:rFonts w:ascii="Cambria" w:hAnsi="Cambria"/>
                <w:b/>
                <w:bCs/>
              </w:rPr>
              <w:t>Povolenia</w:t>
            </w:r>
            <w:r w:rsidRPr="00222949">
              <w:rPr>
                <w:rFonts w:ascii="Cambria" w:hAnsi="Cambria"/>
              </w:rPr>
              <w:t xml:space="preserve"> znamenajú akékoľvek rozhodnutia orgánov verejnej správy, ktorých obsah sa dotýka realizácie Opatrení alebo ktoré sú pre realizáciu Opatrení nevyhnutné, najmä avšak nie výlučne stavebné povolenie a kolaudačné rozhodnutie, ako aj vyjadrenia orgánov verejnej správy a ostatných dotknutých orgánov a organizácií, ktoré boli podkladom pre vydanie týchto rozhodnutí.</w:t>
            </w:r>
          </w:p>
          <w:p w14:paraId="2F24DF8D" w14:textId="3116E263" w:rsidR="004A0A50" w:rsidRPr="00222949" w:rsidRDefault="004A0A50" w:rsidP="006D5157">
            <w:pPr>
              <w:ind w:left="35"/>
              <w:jc w:val="both"/>
              <w:rPr>
                <w:rFonts w:ascii="Cambria" w:hAnsi="Cambria" w:cs="Arial"/>
              </w:rPr>
            </w:pPr>
            <w:r w:rsidRPr="00222949">
              <w:rPr>
                <w:rFonts w:ascii="Cambria" w:hAnsi="Cambria" w:cs="Arial"/>
                <w:b/>
              </w:rPr>
              <w:lastRenderedPageBreak/>
              <w:t xml:space="preserve">Právne predpisy </w:t>
            </w:r>
            <w:r w:rsidRPr="00222949">
              <w:rPr>
                <w:rFonts w:ascii="Cambria" w:hAnsi="Cambria" w:cs="Arial"/>
                <w:bCs/>
              </w:rPr>
              <w:t>znamenajú</w:t>
            </w:r>
            <w:r w:rsidR="00BE1FA7" w:rsidRPr="00222949">
              <w:t xml:space="preserve"> </w:t>
            </w:r>
            <w:r w:rsidR="00BE1FA7" w:rsidRPr="00222949">
              <w:rPr>
                <w:rFonts w:ascii="Cambria" w:hAnsi="Cambria" w:cs="Arial"/>
                <w:bCs/>
              </w:rPr>
              <w:t>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tc>
      </w:tr>
      <w:tr w:rsidR="00F00403" w:rsidRPr="00A60D9C" w14:paraId="4DAACA35" w14:textId="77777777" w:rsidTr="006D5157">
        <w:tc>
          <w:tcPr>
            <w:tcW w:w="8255" w:type="dxa"/>
          </w:tcPr>
          <w:p w14:paraId="034A1F98" w14:textId="15075735" w:rsidR="000E1BC2" w:rsidRPr="00A60D9C" w:rsidRDefault="000E1BC2" w:rsidP="006D5157">
            <w:pPr>
              <w:ind w:left="35"/>
              <w:jc w:val="both"/>
              <w:rPr>
                <w:rFonts w:ascii="Cambria" w:hAnsi="Cambria" w:cs="Arial"/>
              </w:rPr>
            </w:pPr>
            <w:r w:rsidRPr="00A60D9C">
              <w:rPr>
                <w:rFonts w:ascii="Cambria" w:hAnsi="Cambria" w:cs="Arial"/>
                <w:b/>
              </w:rPr>
              <w:lastRenderedPageBreak/>
              <w:t xml:space="preserve">Primárne energie </w:t>
            </w:r>
            <w:r w:rsidRPr="00A60D9C">
              <w:rPr>
                <w:rFonts w:ascii="Cambria" w:hAnsi="Cambria" w:cs="Arial"/>
              </w:rPr>
              <w:t>sú</w:t>
            </w:r>
            <w:r w:rsidRPr="00A60D9C">
              <w:rPr>
                <w:rFonts w:ascii="Cambria" w:hAnsi="Cambria" w:cs="Arial"/>
                <w:b/>
              </w:rPr>
              <w:t xml:space="preserve"> </w:t>
            </w:r>
            <w:r w:rsidRPr="00A60D9C">
              <w:rPr>
                <w:rFonts w:ascii="Cambria" w:hAnsi="Cambria" w:cs="Arial"/>
              </w:rPr>
              <w:t>všetky formy komerčne dostupnej energie, najmä voda, elektrická energia, zemný plyn</w:t>
            </w:r>
            <w:r w:rsidR="00A57373" w:rsidRPr="00A60D9C">
              <w:rPr>
                <w:rFonts w:ascii="Cambria" w:hAnsi="Cambria" w:cs="Arial"/>
              </w:rPr>
              <w:t xml:space="preserve"> a </w:t>
            </w:r>
            <w:r w:rsidRPr="00A60D9C">
              <w:rPr>
                <w:rFonts w:ascii="Cambria" w:hAnsi="Cambria" w:cs="Arial"/>
              </w:rPr>
              <w:t>ostatné palivá</w:t>
            </w:r>
            <w:r w:rsidR="00B253A0">
              <w:rPr>
                <w:rFonts w:ascii="Cambria" w:hAnsi="Cambria" w:cs="Arial"/>
              </w:rPr>
              <w:t>, ktoré Klient využíva na zabezpečenie riadneho fungovania energetického hospodárstva a komplexnú prevádzku Areálu a jednotlivých Budov</w:t>
            </w:r>
            <w:r w:rsidRPr="00A60D9C">
              <w:rPr>
                <w:rFonts w:ascii="Cambria" w:hAnsi="Cambria" w:cs="Arial"/>
              </w:rPr>
              <w:t>.</w:t>
            </w:r>
            <w:r w:rsidR="00E506BB" w:rsidRPr="00A60D9C">
              <w:rPr>
                <w:rFonts w:ascii="Cambria" w:hAnsi="Cambria" w:cs="Arial"/>
              </w:rPr>
              <w:t xml:space="preserve"> </w:t>
            </w:r>
          </w:p>
        </w:tc>
      </w:tr>
      <w:tr w:rsidR="00F00403" w:rsidRPr="00A60D9C" w14:paraId="1AA6CA3D" w14:textId="77777777" w:rsidTr="006D5157">
        <w:tc>
          <w:tcPr>
            <w:tcW w:w="8255" w:type="dxa"/>
          </w:tcPr>
          <w:p w14:paraId="50AD1260" w14:textId="2F3118A0" w:rsidR="000E1BC2" w:rsidRPr="00A60D9C" w:rsidRDefault="000E1BC2" w:rsidP="006D5157">
            <w:pPr>
              <w:ind w:left="35"/>
              <w:jc w:val="both"/>
              <w:rPr>
                <w:rFonts w:ascii="Cambria" w:hAnsi="Cambria" w:cs="Arial"/>
              </w:rPr>
            </w:pPr>
            <w:r w:rsidRPr="00A60D9C">
              <w:rPr>
                <w:rFonts w:ascii="Cambria" w:hAnsi="Cambria" w:cs="Arial"/>
                <w:b/>
              </w:rPr>
              <w:t xml:space="preserve">Projekt </w:t>
            </w:r>
            <w:r w:rsidRPr="00A60D9C">
              <w:rPr>
                <w:rFonts w:ascii="Cambria" w:hAnsi="Cambria" w:cs="Arial"/>
              </w:rPr>
              <w:t xml:space="preserve">je </w:t>
            </w:r>
            <w:r w:rsidR="00B90920" w:rsidRPr="00A60D9C">
              <w:rPr>
                <w:rFonts w:ascii="Cambria" w:hAnsi="Cambria" w:cs="Arial"/>
              </w:rPr>
              <w:t xml:space="preserve">súbor dodávok prác a služieb smerujúcich </w:t>
            </w:r>
            <w:r w:rsidR="00017853">
              <w:rPr>
                <w:rFonts w:ascii="Cambria" w:hAnsi="Cambria" w:cs="Arial"/>
              </w:rPr>
              <w:t>z</w:t>
            </w:r>
            <w:r w:rsidR="00017853" w:rsidRPr="00017853">
              <w:rPr>
                <w:rFonts w:ascii="Cambria" w:hAnsi="Cambria" w:cs="Arial"/>
              </w:rPr>
              <w:t>výšeni</w:t>
            </w:r>
            <w:r w:rsidR="00017853">
              <w:rPr>
                <w:rFonts w:ascii="Cambria" w:hAnsi="Cambria" w:cs="Arial"/>
              </w:rPr>
              <w:t>u</w:t>
            </w:r>
            <w:r w:rsidR="00017853" w:rsidRPr="00017853">
              <w:rPr>
                <w:rFonts w:ascii="Cambria" w:hAnsi="Cambria" w:cs="Arial"/>
              </w:rPr>
              <w:t xml:space="preserve"> prevádzkovej efektívnosti energetického hospodárstva </w:t>
            </w:r>
            <w:r w:rsidR="00465B6C">
              <w:rPr>
                <w:rFonts w:ascii="Cambria" w:hAnsi="Cambria" w:cs="Arial"/>
              </w:rPr>
              <w:t>Objektov Klienta</w:t>
            </w:r>
            <w:r w:rsidR="00017853" w:rsidRPr="00017853">
              <w:rPr>
                <w:rFonts w:ascii="Cambria" w:hAnsi="Cambria" w:cs="Arial"/>
              </w:rPr>
              <w:t xml:space="preserve"> </w:t>
            </w:r>
            <w:r w:rsidR="00017853">
              <w:rPr>
                <w:rFonts w:ascii="Cambria" w:hAnsi="Cambria" w:cs="Arial"/>
              </w:rPr>
              <w:t xml:space="preserve">a smerujúci </w:t>
            </w:r>
            <w:r w:rsidR="00B90920" w:rsidRPr="00A60D9C">
              <w:rPr>
                <w:rFonts w:ascii="Cambria" w:hAnsi="Cambria" w:cs="Arial"/>
              </w:rPr>
              <w:t xml:space="preserve">k navrhnutiu a realizácií Opatrení </w:t>
            </w:r>
            <w:r w:rsidR="0030431E" w:rsidRPr="00A60D9C">
              <w:rPr>
                <w:rFonts w:ascii="Cambria" w:hAnsi="Cambria" w:cs="Arial"/>
              </w:rPr>
              <w:t>smerujúcich k dosiahnutiu zvýšenia prevádzkovej efektivity Objektov Klienta spočívajúci v plneniach</w:t>
            </w:r>
            <w:r w:rsidRPr="00A60D9C">
              <w:rPr>
                <w:rFonts w:ascii="Cambria" w:hAnsi="Cambria" w:cs="Arial"/>
              </w:rPr>
              <w:t xml:space="preserve"> špecifikovaných v tejto </w:t>
            </w:r>
            <w:r w:rsidR="0030431E" w:rsidRPr="00A60D9C">
              <w:rPr>
                <w:rFonts w:ascii="Cambria" w:hAnsi="Cambria" w:cs="Arial"/>
              </w:rPr>
              <w:t xml:space="preserve">Zmluve </w:t>
            </w:r>
            <w:r w:rsidRPr="00A60D9C">
              <w:rPr>
                <w:rFonts w:ascii="Cambria" w:hAnsi="Cambria" w:cs="Arial"/>
              </w:rPr>
              <w:t xml:space="preserve">a v </w:t>
            </w:r>
            <w:r w:rsidR="00930B4F" w:rsidRPr="00A60D9C">
              <w:rPr>
                <w:rFonts w:ascii="Cambria" w:hAnsi="Cambria" w:cs="Arial"/>
              </w:rPr>
              <w:t>Podkladoch</w:t>
            </w:r>
            <w:r w:rsidRPr="00A60D9C">
              <w:rPr>
                <w:rFonts w:ascii="Cambria" w:hAnsi="Cambria" w:cs="Arial"/>
              </w:rPr>
              <w:t>, podľa požiadaviek Klienta</w:t>
            </w:r>
            <w:r w:rsidR="00930B4F" w:rsidRPr="00A60D9C">
              <w:rPr>
                <w:rFonts w:ascii="Cambria" w:hAnsi="Cambria" w:cs="Arial"/>
              </w:rPr>
              <w:t xml:space="preserve"> a</w:t>
            </w:r>
            <w:r w:rsidRPr="00A60D9C">
              <w:rPr>
                <w:rFonts w:ascii="Cambria" w:hAnsi="Cambria" w:cs="Arial"/>
              </w:rPr>
              <w:t xml:space="preserve"> podľa </w:t>
            </w:r>
            <w:r w:rsidR="002F6E0F" w:rsidRPr="00A60D9C">
              <w:rPr>
                <w:rFonts w:ascii="Cambria" w:hAnsi="Cambria" w:cs="Arial"/>
              </w:rPr>
              <w:t>Ponuky</w:t>
            </w:r>
            <w:r w:rsidRPr="00A60D9C">
              <w:rPr>
                <w:rFonts w:ascii="Cambria" w:hAnsi="Cambria" w:cs="Arial"/>
              </w:rPr>
              <w:t xml:space="preserve"> </w:t>
            </w:r>
            <w:r w:rsidR="00877248" w:rsidRPr="00A60D9C">
              <w:rPr>
                <w:rFonts w:ascii="Cambria" w:hAnsi="Cambria" w:cs="Arial"/>
              </w:rPr>
              <w:t>Poskytovateľa</w:t>
            </w:r>
            <w:r w:rsidRPr="00A60D9C">
              <w:rPr>
                <w:rFonts w:ascii="Cambria" w:hAnsi="Cambria" w:cs="Arial"/>
              </w:rPr>
              <w:t>.</w:t>
            </w:r>
          </w:p>
        </w:tc>
      </w:tr>
      <w:tr w:rsidR="00F00403" w:rsidRPr="00A60D9C" w14:paraId="7CEE6CCF" w14:textId="77777777" w:rsidTr="003E2374">
        <w:tc>
          <w:tcPr>
            <w:tcW w:w="8255" w:type="dxa"/>
          </w:tcPr>
          <w:p w14:paraId="5FCAAA26" w14:textId="3944AD88" w:rsidR="004F4B72" w:rsidRPr="00A60D9C" w:rsidRDefault="004F4B72" w:rsidP="00607B9E">
            <w:pPr>
              <w:ind w:left="35"/>
              <w:jc w:val="both"/>
              <w:rPr>
                <w:rFonts w:ascii="Cambria" w:hAnsi="Cambria" w:cs="Arial"/>
              </w:rPr>
            </w:pPr>
            <w:r w:rsidRPr="00A60D9C">
              <w:rPr>
                <w:rFonts w:ascii="Cambria" w:hAnsi="Cambria" w:cs="Arial"/>
                <w:b/>
              </w:rPr>
              <w:t>Protokol o </w:t>
            </w:r>
            <w:r w:rsidR="005836B3" w:rsidRPr="00A60D9C">
              <w:rPr>
                <w:rFonts w:ascii="Cambria" w:hAnsi="Cambria" w:cs="Arial"/>
                <w:b/>
              </w:rPr>
              <w:t>prevzatí</w:t>
            </w:r>
            <w:r w:rsidRPr="00A60D9C">
              <w:rPr>
                <w:rFonts w:ascii="Cambria" w:hAnsi="Cambria" w:cs="Arial"/>
                <w:b/>
              </w:rPr>
              <w:t xml:space="preserve"> Opatrení </w:t>
            </w:r>
            <w:r w:rsidRPr="00A60D9C">
              <w:rPr>
                <w:rFonts w:ascii="Cambria" w:hAnsi="Cambria" w:cs="Arial"/>
              </w:rPr>
              <w:t xml:space="preserve">znamená protokol vydaný podľa bodu </w:t>
            </w:r>
            <w:r w:rsidR="0018063A" w:rsidRPr="00A60D9C">
              <w:rPr>
                <w:rFonts w:ascii="Cambria" w:hAnsi="Cambria" w:cs="Arial"/>
              </w:rPr>
              <w:fldChar w:fldCharType="begin"/>
            </w:r>
            <w:r w:rsidR="0018063A" w:rsidRPr="00A60D9C">
              <w:rPr>
                <w:rFonts w:ascii="Cambria" w:hAnsi="Cambria" w:cs="Arial"/>
              </w:rPr>
              <w:instrText xml:space="preserve"> REF _Ref523911093 \r \h  \* MERGEFORMAT </w:instrText>
            </w:r>
            <w:r w:rsidR="0018063A" w:rsidRPr="00A60D9C">
              <w:rPr>
                <w:rFonts w:ascii="Cambria" w:hAnsi="Cambria" w:cs="Arial"/>
              </w:rPr>
            </w:r>
            <w:r w:rsidR="0018063A" w:rsidRPr="00A60D9C">
              <w:rPr>
                <w:rFonts w:ascii="Cambria" w:hAnsi="Cambria" w:cs="Arial"/>
              </w:rPr>
              <w:fldChar w:fldCharType="separate"/>
            </w:r>
            <w:r w:rsidR="00024726">
              <w:rPr>
                <w:rFonts w:ascii="Cambria" w:hAnsi="Cambria" w:cs="Arial"/>
              </w:rPr>
              <w:t>6.6</w:t>
            </w:r>
            <w:r w:rsidR="0018063A" w:rsidRPr="00A60D9C">
              <w:rPr>
                <w:rFonts w:ascii="Cambria" w:hAnsi="Cambria" w:cs="Arial"/>
              </w:rPr>
              <w:fldChar w:fldCharType="end"/>
            </w:r>
            <w:r w:rsidRPr="00A60D9C">
              <w:rPr>
                <w:rFonts w:ascii="Cambria" w:hAnsi="Cambria" w:cs="Arial"/>
              </w:rPr>
              <w:t xml:space="preserve"> tejto Zmluvy.</w:t>
            </w:r>
          </w:p>
        </w:tc>
      </w:tr>
      <w:tr w:rsidR="00F00403" w:rsidRPr="00A60D9C" w14:paraId="1E85CEB5" w14:textId="77777777" w:rsidTr="006D5157">
        <w:tc>
          <w:tcPr>
            <w:tcW w:w="8255" w:type="dxa"/>
          </w:tcPr>
          <w:p w14:paraId="77F21E6A" w14:textId="5C3CAA89" w:rsidR="000E1BC2" w:rsidRPr="00A60D9C" w:rsidRDefault="000E1BC2" w:rsidP="006D5157">
            <w:pPr>
              <w:ind w:left="35"/>
              <w:jc w:val="both"/>
              <w:rPr>
                <w:rFonts w:ascii="Cambria" w:hAnsi="Cambria" w:cs="Arial"/>
              </w:rPr>
            </w:pPr>
            <w:r w:rsidRPr="00A60D9C">
              <w:rPr>
                <w:rFonts w:ascii="Cambria" w:hAnsi="Cambria" w:cs="Arial"/>
                <w:b/>
              </w:rPr>
              <w:t xml:space="preserve">Rozhodnými hodnotami nákladov na energie </w:t>
            </w:r>
            <w:r w:rsidRPr="00A60D9C">
              <w:rPr>
                <w:rFonts w:ascii="Cambria" w:hAnsi="Cambria" w:cs="Arial"/>
              </w:rPr>
              <w:t>sa rozumie</w:t>
            </w:r>
            <w:r w:rsidRPr="00A60D9C">
              <w:rPr>
                <w:rFonts w:ascii="Cambria" w:hAnsi="Cambria" w:cs="Arial"/>
                <w:b/>
              </w:rPr>
              <w:t xml:space="preserve"> </w:t>
            </w:r>
            <w:r w:rsidRPr="00A60D9C">
              <w:rPr>
                <w:rFonts w:ascii="Cambria" w:hAnsi="Cambria" w:cs="Arial"/>
              </w:rPr>
              <w:t xml:space="preserve">výška platieb na energie prislúchajúca k rozhodným hodnotám spotreby energií určené pre každú formu Primárnej energie zvlášť i v súčte za všetky formy energií. Pre každú formu Primárnej energie sa Rozhodné hodnoty nákladov na energie vypočítajú ako súčin </w:t>
            </w:r>
            <w:r w:rsidR="00D3060B">
              <w:rPr>
                <w:rFonts w:ascii="Cambria" w:hAnsi="Cambria" w:cs="Arial"/>
              </w:rPr>
              <w:t>R</w:t>
            </w:r>
            <w:r w:rsidRPr="00A60D9C">
              <w:rPr>
                <w:rFonts w:ascii="Cambria" w:hAnsi="Cambria" w:cs="Arial"/>
              </w:rPr>
              <w:t xml:space="preserve">ozhodných </w:t>
            </w:r>
            <w:r w:rsidR="00D3060B">
              <w:rPr>
                <w:rFonts w:ascii="Cambria" w:hAnsi="Cambria" w:cs="Arial"/>
              </w:rPr>
              <w:t xml:space="preserve">hodnôt </w:t>
            </w:r>
            <w:r w:rsidRPr="00A60D9C">
              <w:rPr>
                <w:rFonts w:ascii="Cambria" w:hAnsi="Cambria" w:cs="Arial"/>
              </w:rPr>
              <w:t>spotrieb energií a východiskovej jednotkovej ceny.</w:t>
            </w:r>
          </w:p>
        </w:tc>
      </w:tr>
      <w:tr w:rsidR="00F00403" w:rsidRPr="00A60D9C" w14:paraId="5FB9D144" w14:textId="77777777" w:rsidTr="006D5157">
        <w:tc>
          <w:tcPr>
            <w:tcW w:w="8255" w:type="dxa"/>
          </w:tcPr>
          <w:p w14:paraId="55DB78E5" w14:textId="2C9618DE" w:rsidR="000E1BC2" w:rsidRPr="00222949" w:rsidRDefault="000E1BC2" w:rsidP="006D5157">
            <w:pPr>
              <w:ind w:left="35"/>
              <w:jc w:val="both"/>
              <w:rPr>
                <w:rFonts w:ascii="Cambria" w:hAnsi="Cambria" w:cs="Arial"/>
              </w:rPr>
            </w:pPr>
            <w:r w:rsidRPr="00222949">
              <w:rPr>
                <w:rFonts w:ascii="Cambria" w:hAnsi="Cambria" w:cs="Arial"/>
                <w:b/>
              </w:rPr>
              <w:t xml:space="preserve">Rozhodné hodnoty spotreby energií </w:t>
            </w:r>
            <w:r w:rsidRPr="00222949">
              <w:rPr>
                <w:rFonts w:ascii="Cambria" w:hAnsi="Cambria" w:cs="Arial"/>
              </w:rPr>
              <w:t>sú</w:t>
            </w:r>
            <w:r w:rsidRPr="00222949">
              <w:rPr>
                <w:rFonts w:ascii="Cambria" w:hAnsi="Cambria" w:cs="Arial"/>
                <w:b/>
              </w:rPr>
              <w:t xml:space="preserve"> </w:t>
            </w:r>
            <w:r w:rsidRPr="00222949">
              <w:rPr>
                <w:rFonts w:ascii="Cambria" w:hAnsi="Cambria" w:cs="Arial"/>
              </w:rPr>
              <w:t xml:space="preserve">mesačné spotreby jednotlivých energií vo fyzikálnych jednotkách v súčte za celé Rozhodné obdobie po vykonaní Opatrení na Zlepšenie </w:t>
            </w:r>
            <w:r w:rsidR="0030431E" w:rsidRPr="00222949">
              <w:rPr>
                <w:rFonts w:ascii="Cambria" w:hAnsi="Cambria" w:cs="Arial"/>
              </w:rPr>
              <w:t>prevádzkovej</w:t>
            </w:r>
            <w:r w:rsidR="0030431E" w:rsidRPr="00222949" w:rsidDel="008D799C">
              <w:rPr>
                <w:rFonts w:ascii="Cambria" w:hAnsi="Cambria" w:cs="Arial"/>
              </w:rPr>
              <w:t xml:space="preserve"> </w:t>
            </w:r>
            <w:r w:rsidRPr="00222949">
              <w:rPr>
                <w:rFonts w:ascii="Cambria" w:hAnsi="Cambria" w:cs="Arial"/>
              </w:rPr>
              <w:t>efektívnosti</w:t>
            </w:r>
            <w:r w:rsidR="00B007E6" w:rsidRPr="00222949">
              <w:rPr>
                <w:rFonts w:ascii="Cambria" w:hAnsi="Cambria" w:cs="Arial"/>
              </w:rPr>
              <w:t xml:space="preserve"> </w:t>
            </w:r>
            <w:r w:rsidR="007D6A5A" w:rsidRPr="00222949">
              <w:rPr>
                <w:rFonts w:ascii="Cambria" w:hAnsi="Cambria" w:cs="Arial"/>
              </w:rPr>
              <w:t>podľa</w:t>
            </w:r>
            <w:r w:rsidR="00B007E6" w:rsidRPr="00222949">
              <w:rPr>
                <w:rFonts w:ascii="Cambria" w:hAnsi="Cambria" w:cs="Arial"/>
              </w:rPr>
              <w:t> </w:t>
            </w:r>
            <w:r w:rsidR="00B007E6" w:rsidRPr="003757D5">
              <w:rPr>
                <w:rFonts w:ascii="Cambria" w:hAnsi="Cambria" w:cs="Arial"/>
              </w:rPr>
              <w:t>Príloh</w:t>
            </w:r>
            <w:r w:rsidR="007D6A5A" w:rsidRPr="003757D5">
              <w:rPr>
                <w:rFonts w:ascii="Cambria" w:hAnsi="Cambria" w:cs="Arial"/>
              </w:rPr>
              <w:t>y</w:t>
            </w:r>
            <w:r w:rsidR="00B007E6" w:rsidRPr="003757D5">
              <w:rPr>
                <w:rFonts w:ascii="Cambria" w:hAnsi="Cambria" w:cs="Arial"/>
              </w:rPr>
              <w:t xml:space="preserve"> č. </w:t>
            </w:r>
            <w:r w:rsidR="007D6A5A" w:rsidRPr="00222949">
              <w:rPr>
                <w:rFonts w:ascii="Cambria" w:hAnsi="Cambria" w:cs="Arial"/>
              </w:rPr>
              <w:t>2</w:t>
            </w:r>
            <w:r w:rsidR="00B007E6" w:rsidRPr="00222949">
              <w:rPr>
                <w:rFonts w:ascii="Cambria" w:hAnsi="Cambria" w:cs="Arial"/>
              </w:rPr>
              <w:t xml:space="preserve"> tejto Zmluvy.</w:t>
            </w:r>
          </w:p>
        </w:tc>
      </w:tr>
      <w:tr w:rsidR="00F00403" w:rsidRPr="00A60D9C" w14:paraId="6767D15B" w14:textId="77777777" w:rsidTr="006D5157">
        <w:tc>
          <w:tcPr>
            <w:tcW w:w="8255" w:type="dxa"/>
          </w:tcPr>
          <w:p w14:paraId="5C01B051" w14:textId="3F50BACF" w:rsidR="000155B5" w:rsidRPr="00222949" w:rsidRDefault="000E1BC2" w:rsidP="006D5157">
            <w:pPr>
              <w:pStyle w:val="Default"/>
              <w:ind w:left="37"/>
              <w:jc w:val="both"/>
              <w:rPr>
                <w:rFonts w:ascii="Cambria" w:hAnsi="Cambria"/>
                <w:b/>
                <w:color w:val="auto"/>
                <w:sz w:val="22"/>
                <w:szCs w:val="22"/>
              </w:rPr>
            </w:pPr>
            <w:r w:rsidRPr="00222949">
              <w:rPr>
                <w:rFonts w:ascii="Cambria" w:hAnsi="Cambria"/>
                <w:b/>
                <w:color w:val="auto"/>
                <w:sz w:val="22"/>
                <w:szCs w:val="22"/>
              </w:rPr>
              <w:t xml:space="preserve">Rozhodné obdobie </w:t>
            </w:r>
            <w:r w:rsidRPr="00222949">
              <w:rPr>
                <w:rFonts w:ascii="Cambria" w:hAnsi="Cambria"/>
                <w:color w:val="auto"/>
                <w:sz w:val="22"/>
                <w:szCs w:val="22"/>
              </w:rPr>
              <w:t>alebo</w:t>
            </w:r>
            <w:r w:rsidRPr="00222949">
              <w:rPr>
                <w:rFonts w:ascii="Cambria" w:hAnsi="Cambria"/>
                <w:b/>
                <w:color w:val="auto"/>
                <w:sz w:val="22"/>
                <w:szCs w:val="22"/>
              </w:rPr>
              <w:t xml:space="preserve"> zúčtovacie obdobie </w:t>
            </w:r>
            <w:r w:rsidR="00BA10C7" w:rsidRPr="00222949">
              <w:rPr>
                <w:rFonts w:ascii="Cambria" w:hAnsi="Cambria"/>
                <w:color w:val="auto"/>
                <w:sz w:val="22"/>
                <w:szCs w:val="22"/>
              </w:rPr>
              <w:t>znamená každé príslušné obdobie dvanástich (12) po sebe nasledujúcich mesiacov počas Obdobia garancie, pričom prv</w:t>
            </w:r>
            <w:r w:rsidR="000155B5" w:rsidRPr="00222949">
              <w:rPr>
                <w:rFonts w:ascii="Cambria" w:hAnsi="Cambria"/>
                <w:color w:val="auto"/>
                <w:sz w:val="22"/>
                <w:szCs w:val="22"/>
              </w:rPr>
              <w:t>é</w:t>
            </w:r>
            <w:r w:rsidR="00BA10C7" w:rsidRPr="00222949">
              <w:rPr>
                <w:rFonts w:ascii="Cambria" w:hAnsi="Cambria"/>
                <w:color w:val="auto"/>
                <w:sz w:val="22"/>
                <w:szCs w:val="22"/>
              </w:rPr>
              <w:t xml:space="preserve"> </w:t>
            </w:r>
            <w:r w:rsidR="000155B5" w:rsidRPr="00222949">
              <w:rPr>
                <w:rFonts w:ascii="Cambria" w:hAnsi="Cambria"/>
                <w:color w:val="auto"/>
                <w:sz w:val="22"/>
                <w:szCs w:val="22"/>
              </w:rPr>
              <w:t>Rozhodné obdobie</w:t>
            </w:r>
            <w:r w:rsidR="00BA10C7" w:rsidRPr="00222949">
              <w:rPr>
                <w:rFonts w:ascii="Cambria" w:hAnsi="Cambria"/>
                <w:color w:val="auto"/>
                <w:sz w:val="22"/>
                <w:szCs w:val="22"/>
              </w:rPr>
              <w:t xml:space="preserve"> začína plynúť v deň začatia Obdobia garancie</w:t>
            </w:r>
            <w:r w:rsidR="000155B5" w:rsidRPr="00222949">
              <w:rPr>
                <w:rFonts w:ascii="Cambria" w:hAnsi="Cambria"/>
                <w:color w:val="auto"/>
                <w:sz w:val="22"/>
                <w:szCs w:val="22"/>
              </w:rPr>
              <w:t>.</w:t>
            </w:r>
            <w:r w:rsidR="0086788A" w:rsidRPr="00222949">
              <w:rPr>
                <w:rFonts w:ascii="Cambria" w:hAnsi="Cambria"/>
                <w:color w:val="auto"/>
                <w:sz w:val="22"/>
                <w:szCs w:val="22"/>
              </w:rPr>
              <w:t xml:space="preserve"> Každé ďalšie zúčtovacie obdobie začína deň, ktorý je dátumovo identický s prvým dňom prvého Rozhodného obdobia (napr. 1. január, 1. február, 1. marec, atď.) a končí uplynutím 12 mesiacov od prvého dňa príslušného Rozhodného obdobia. </w:t>
            </w:r>
          </w:p>
          <w:p w14:paraId="26E62D62" w14:textId="77777777" w:rsidR="000E1BC2" w:rsidRPr="00222949" w:rsidRDefault="000E1BC2" w:rsidP="006D5157">
            <w:pPr>
              <w:pStyle w:val="Default"/>
              <w:ind w:left="37"/>
              <w:rPr>
                <w:rFonts w:ascii="Cambria" w:hAnsi="Cambria"/>
                <w:color w:val="auto"/>
                <w:sz w:val="22"/>
                <w:szCs w:val="22"/>
              </w:rPr>
            </w:pPr>
          </w:p>
        </w:tc>
      </w:tr>
      <w:tr w:rsidR="0004665E" w:rsidRPr="00B752F9" w14:paraId="501E1DF1" w14:textId="77777777" w:rsidTr="006D5157">
        <w:tc>
          <w:tcPr>
            <w:tcW w:w="8255" w:type="dxa"/>
          </w:tcPr>
          <w:p w14:paraId="049B5E54" w14:textId="0A10EBAD" w:rsidR="0004665E" w:rsidRPr="00222949" w:rsidRDefault="0004665E" w:rsidP="006D5157">
            <w:pPr>
              <w:pStyle w:val="Default"/>
              <w:ind w:left="37"/>
              <w:jc w:val="both"/>
              <w:rPr>
                <w:rFonts w:ascii="Cambria" w:hAnsi="Cambria"/>
                <w:color w:val="auto"/>
                <w:sz w:val="22"/>
                <w:szCs w:val="22"/>
              </w:rPr>
            </w:pPr>
            <w:r w:rsidRPr="00222949">
              <w:rPr>
                <w:rFonts w:ascii="Cambria" w:hAnsi="Cambria"/>
                <w:b/>
                <w:bCs/>
                <w:color w:val="auto"/>
                <w:sz w:val="22"/>
                <w:szCs w:val="22"/>
              </w:rPr>
              <w:t>Subdodávateľ</w:t>
            </w:r>
            <w:r w:rsidRPr="00222949">
              <w:rPr>
                <w:rFonts w:ascii="Cambria" w:hAnsi="Cambria"/>
                <w:color w:val="auto"/>
                <w:sz w:val="22"/>
                <w:szCs w:val="22"/>
              </w:rPr>
              <w:t xml:space="preserve"> znamen</w:t>
            </w:r>
            <w:r w:rsidR="00B752F9" w:rsidRPr="00222949">
              <w:rPr>
                <w:rFonts w:ascii="Cambria" w:hAnsi="Cambria"/>
                <w:color w:val="auto"/>
                <w:sz w:val="22"/>
                <w:szCs w:val="22"/>
              </w:rPr>
              <w:t>á každý hospodársky subjekt, ktorý uzavrie alebo uzavrel s</w:t>
            </w:r>
            <w:r w:rsidR="00A014CE" w:rsidRPr="00222949">
              <w:rPr>
                <w:rFonts w:ascii="Cambria" w:hAnsi="Cambria"/>
                <w:color w:val="auto"/>
                <w:sz w:val="22"/>
                <w:szCs w:val="22"/>
              </w:rPr>
              <w:t xml:space="preserve"> Poskytovateľom </w:t>
            </w:r>
            <w:r w:rsidR="00B752F9" w:rsidRPr="00222949">
              <w:rPr>
                <w:rFonts w:ascii="Cambria" w:hAnsi="Cambria"/>
                <w:color w:val="auto"/>
                <w:sz w:val="22"/>
                <w:szCs w:val="22"/>
              </w:rPr>
              <w:t>písomnú odplatnú zmluvu na plnenie určitej časti tejto Zmluvy</w:t>
            </w:r>
            <w:r w:rsidR="00C52B18" w:rsidRPr="00222949">
              <w:rPr>
                <w:rFonts w:ascii="Cambria" w:hAnsi="Cambria"/>
                <w:color w:val="auto"/>
                <w:sz w:val="22"/>
                <w:szCs w:val="22"/>
              </w:rPr>
              <w:t>.</w:t>
            </w:r>
            <w:r w:rsidR="007E1C72" w:rsidRPr="00222949">
              <w:rPr>
                <w:rFonts w:ascii="Cambria" w:hAnsi="Cambria"/>
                <w:color w:val="auto"/>
                <w:sz w:val="22"/>
                <w:szCs w:val="22"/>
              </w:rPr>
              <w:t xml:space="preserve"> Zoznam Subdodávateľov tvorí </w:t>
            </w:r>
            <w:r w:rsidR="007E1C72" w:rsidRPr="003757D5">
              <w:rPr>
                <w:rFonts w:ascii="Cambria" w:hAnsi="Cambria"/>
                <w:color w:val="auto"/>
                <w:sz w:val="22"/>
                <w:szCs w:val="22"/>
              </w:rPr>
              <w:t xml:space="preserve">Prílohu č. </w:t>
            </w:r>
            <w:r w:rsidR="007D6A5A" w:rsidRPr="00222949">
              <w:rPr>
                <w:rFonts w:ascii="Cambria" w:hAnsi="Cambria"/>
                <w:color w:val="auto"/>
                <w:sz w:val="22"/>
                <w:szCs w:val="22"/>
              </w:rPr>
              <w:t>5</w:t>
            </w:r>
            <w:r w:rsidR="007E1C72" w:rsidRPr="00222949">
              <w:rPr>
                <w:rFonts w:ascii="Cambria" w:hAnsi="Cambria"/>
                <w:color w:val="auto"/>
                <w:sz w:val="22"/>
                <w:szCs w:val="22"/>
              </w:rPr>
              <w:t xml:space="preserve"> tejto Zmluvy.</w:t>
            </w:r>
          </w:p>
          <w:p w14:paraId="1D548FD2" w14:textId="66A28A2A" w:rsidR="00B752F9" w:rsidRPr="00222949" w:rsidRDefault="00B752F9" w:rsidP="006D5157">
            <w:pPr>
              <w:pStyle w:val="Default"/>
              <w:ind w:left="37"/>
              <w:jc w:val="both"/>
              <w:rPr>
                <w:rFonts w:ascii="Cambria" w:hAnsi="Cambria"/>
                <w:color w:val="auto"/>
                <w:sz w:val="22"/>
                <w:szCs w:val="22"/>
              </w:rPr>
            </w:pPr>
          </w:p>
        </w:tc>
      </w:tr>
      <w:tr w:rsidR="00F00403" w:rsidRPr="00A60D9C" w14:paraId="03488195" w14:textId="77777777" w:rsidTr="006D5157">
        <w:tc>
          <w:tcPr>
            <w:tcW w:w="8255" w:type="dxa"/>
          </w:tcPr>
          <w:p w14:paraId="292B7587" w14:textId="50CF9D62" w:rsidR="000E1BC2" w:rsidRPr="00222949" w:rsidRDefault="000E1BC2" w:rsidP="006D5157">
            <w:pPr>
              <w:ind w:left="37"/>
              <w:jc w:val="both"/>
              <w:rPr>
                <w:rFonts w:ascii="Cambria" w:hAnsi="Cambria" w:cs="Arial"/>
              </w:rPr>
            </w:pPr>
            <w:r w:rsidRPr="00222949">
              <w:rPr>
                <w:rFonts w:ascii="Cambria" w:hAnsi="Cambria" w:cs="Arial"/>
                <w:b/>
              </w:rPr>
              <w:t xml:space="preserve">Štandardné prevádzkové podmienky </w:t>
            </w:r>
            <w:r w:rsidRPr="00222949">
              <w:rPr>
                <w:rFonts w:ascii="Cambria" w:hAnsi="Cambria" w:cs="Arial"/>
              </w:rPr>
              <w:t xml:space="preserve">sú </w:t>
            </w:r>
            <w:r w:rsidR="005558CB" w:rsidRPr="00222949">
              <w:rPr>
                <w:rFonts w:ascii="Cambria" w:hAnsi="Cambria" w:cs="Arial"/>
              </w:rPr>
              <w:t xml:space="preserve">Právnymi predpismi dané alebo </w:t>
            </w:r>
            <w:r w:rsidRPr="00222949">
              <w:rPr>
                <w:rFonts w:ascii="Cambria" w:hAnsi="Cambria" w:cs="Arial"/>
              </w:rPr>
              <w:t xml:space="preserve">zmluvne dohodnuté parametre fyzikálnych veličín vnútorného prostredia Objektov </w:t>
            </w:r>
            <w:r w:rsidR="007E55B4" w:rsidRPr="00222949">
              <w:rPr>
                <w:rFonts w:ascii="Cambria" w:hAnsi="Cambria" w:cs="Arial"/>
              </w:rPr>
              <w:t xml:space="preserve">týkajúce sa výlučne </w:t>
            </w:r>
            <w:r w:rsidRPr="00222949">
              <w:rPr>
                <w:rFonts w:ascii="Cambria" w:hAnsi="Cambria" w:cs="Arial"/>
              </w:rPr>
              <w:t>vnútorn</w:t>
            </w:r>
            <w:r w:rsidR="007E55B4" w:rsidRPr="00222949">
              <w:rPr>
                <w:rFonts w:ascii="Cambria" w:hAnsi="Cambria" w:cs="Arial"/>
              </w:rPr>
              <w:t>ej</w:t>
            </w:r>
            <w:r w:rsidRPr="00222949">
              <w:rPr>
                <w:rFonts w:ascii="Cambria" w:hAnsi="Cambria" w:cs="Arial"/>
              </w:rPr>
              <w:t xml:space="preserve"> teplot</w:t>
            </w:r>
            <w:r w:rsidR="007E55B4" w:rsidRPr="00222949">
              <w:rPr>
                <w:rFonts w:ascii="Cambria" w:hAnsi="Cambria" w:cs="Arial"/>
              </w:rPr>
              <w:t>y</w:t>
            </w:r>
            <w:r w:rsidR="002D0723" w:rsidRPr="00222949">
              <w:rPr>
                <w:rFonts w:ascii="Cambria" w:hAnsi="Cambria" w:cs="Arial"/>
              </w:rPr>
              <w:t xml:space="preserve"> a </w:t>
            </w:r>
            <w:r w:rsidRPr="00222949">
              <w:rPr>
                <w:rFonts w:ascii="Cambria" w:hAnsi="Cambria" w:cs="Arial"/>
              </w:rPr>
              <w:t>parametr</w:t>
            </w:r>
            <w:r w:rsidR="002D0723" w:rsidRPr="00222949">
              <w:rPr>
                <w:rFonts w:ascii="Cambria" w:hAnsi="Cambria" w:cs="Arial"/>
              </w:rPr>
              <w:t>ov</w:t>
            </w:r>
            <w:r w:rsidRPr="00222949">
              <w:rPr>
                <w:rFonts w:ascii="Cambria" w:hAnsi="Cambria" w:cs="Arial"/>
              </w:rPr>
              <w:t xml:space="preserve"> teplej vody</w:t>
            </w:r>
            <w:r w:rsidR="002D0723" w:rsidRPr="00222949">
              <w:rPr>
                <w:rFonts w:ascii="Cambria" w:hAnsi="Cambria" w:cs="Arial"/>
              </w:rPr>
              <w:t xml:space="preserve"> </w:t>
            </w:r>
            <w:r w:rsidRPr="00222949">
              <w:rPr>
                <w:rFonts w:ascii="Cambria" w:hAnsi="Cambria" w:cs="Arial"/>
              </w:rPr>
              <w:t>v priamej nadväznosti na realizované Opatrenia</w:t>
            </w:r>
            <w:r w:rsidR="00C01F10" w:rsidRPr="00222949">
              <w:rPr>
                <w:rFonts w:ascii="Cambria" w:hAnsi="Cambria" w:cs="Arial"/>
              </w:rPr>
              <w:t xml:space="preserve">; pre vylúčenie pochybností platí, že </w:t>
            </w:r>
            <w:r w:rsidR="005D7DAA" w:rsidRPr="00222949">
              <w:rPr>
                <w:rFonts w:ascii="Cambria" w:hAnsi="Cambria" w:cs="Arial"/>
              </w:rPr>
              <w:t>Poskytovateľ</w:t>
            </w:r>
            <w:r w:rsidR="00C01F10" w:rsidRPr="00222949">
              <w:rPr>
                <w:rFonts w:ascii="Cambria" w:hAnsi="Cambria" w:cs="Arial"/>
              </w:rPr>
              <w:t xml:space="preserve"> nie je </w:t>
            </w:r>
            <w:r w:rsidR="005D7DAA" w:rsidRPr="00222949">
              <w:rPr>
                <w:rFonts w:ascii="Cambria" w:hAnsi="Cambria" w:cs="Arial"/>
              </w:rPr>
              <w:t xml:space="preserve">zodpovedný </w:t>
            </w:r>
            <w:r w:rsidR="00C01F10" w:rsidRPr="00222949">
              <w:rPr>
                <w:rFonts w:ascii="Cambria" w:hAnsi="Cambria" w:cs="Arial"/>
              </w:rPr>
              <w:t xml:space="preserve">za nedodržanie Štandardných prevádzkových podmienok spôsobené </w:t>
            </w:r>
            <w:r w:rsidR="00F82196" w:rsidRPr="00222949">
              <w:rPr>
                <w:rFonts w:ascii="Cambria" w:hAnsi="Cambria" w:cs="Arial"/>
              </w:rPr>
              <w:t>stavom Energetických zariadení Klienta</w:t>
            </w:r>
            <w:r w:rsidRPr="00222949">
              <w:rPr>
                <w:rFonts w:ascii="Cambria" w:hAnsi="Cambria" w:cs="Arial"/>
              </w:rPr>
              <w:t>. Ak po uzatvorení tejto Zmluvy dôjde k zmene všeobecne záväzných právnych predpisov, ktorá bude znamenať zvýšenie úrovne zmluvne dohodnutých Štandardných prevádzkových podmienok, zmluvné strany vyvinú všetko úsilie, ktoré od nich možno rozumne požadovať, aby dosiahli dohodu o zmene týchto podmienok a na to nadväzujúcich zmluvných podmienok (najmä pokiaľ ide o dopad na Garantovanú úsporu)</w:t>
            </w:r>
            <w:r w:rsidR="0014337B" w:rsidRPr="00222949">
              <w:rPr>
                <w:rFonts w:ascii="Cambria" w:hAnsi="Cambria" w:cs="Arial"/>
              </w:rPr>
              <w:t>.</w:t>
            </w:r>
            <w:r w:rsidRPr="00222949">
              <w:rPr>
                <w:rFonts w:ascii="Cambria" w:hAnsi="Cambria" w:cs="Arial"/>
              </w:rPr>
              <w:t>.</w:t>
            </w:r>
          </w:p>
        </w:tc>
      </w:tr>
      <w:tr w:rsidR="00F00403" w:rsidRPr="00A60D9C" w14:paraId="3F2DE911" w14:textId="77777777" w:rsidTr="006D5157">
        <w:tc>
          <w:tcPr>
            <w:tcW w:w="8255" w:type="dxa"/>
          </w:tcPr>
          <w:p w14:paraId="018DFCF5" w14:textId="438ECA75" w:rsidR="000E1BC2" w:rsidRPr="00222949" w:rsidRDefault="000E1BC2" w:rsidP="006D5157">
            <w:pPr>
              <w:ind w:left="37"/>
              <w:jc w:val="both"/>
              <w:rPr>
                <w:rFonts w:ascii="Cambria" w:hAnsi="Cambria" w:cs="Arial"/>
              </w:rPr>
            </w:pPr>
            <w:r w:rsidRPr="00222949">
              <w:rPr>
                <w:rFonts w:ascii="Cambria" w:hAnsi="Cambria" w:cs="Arial"/>
                <w:b/>
              </w:rPr>
              <w:lastRenderedPageBreak/>
              <w:t xml:space="preserve">Úspora energie </w:t>
            </w:r>
            <w:r w:rsidRPr="00222949">
              <w:rPr>
                <w:rFonts w:ascii="Cambria" w:hAnsi="Cambria" w:cs="Arial"/>
              </w:rPr>
              <w:t>je rozdiel Východiskovej hodnoty spotreby energií a Rozhodnej hodnoty spotreby energií, pričom spôsob výpočtu Úspory energie za Rozhodné obdobie je uvedený v </w:t>
            </w:r>
            <w:r w:rsidR="006E06B8" w:rsidRPr="003757D5">
              <w:rPr>
                <w:rFonts w:ascii="Cambria" w:hAnsi="Cambria" w:cs="Arial"/>
              </w:rPr>
              <w:t xml:space="preserve">Prílohe č. </w:t>
            </w:r>
            <w:r w:rsidR="00A22EBB" w:rsidRPr="003757D5">
              <w:rPr>
                <w:rFonts w:ascii="Cambria" w:hAnsi="Cambria" w:cs="Arial"/>
              </w:rPr>
              <w:t>2</w:t>
            </w:r>
            <w:r w:rsidR="006E06B8" w:rsidRPr="00222949">
              <w:rPr>
                <w:rFonts w:ascii="Cambria" w:hAnsi="Cambria" w:cs="Arial"/>
              </w:rPr>
              <w:t xml:space="preserve"> tejto Zmluvy</w:t>
            </w:r>
            <w:r w:rsidRPr="00222949">
              <w:rPr>
                <w:rFonts w:ascii="Cambria" w:hAnsi="Cambria" w:cs="Arial"/>
              </w:rPr>
              <w:t>.</w:t>
            </w:r>
          </w:p>
        </w:tc>
      </w:tr>
      <w:tr w:rsidR="00F00403" w:rsidRPr="00A60D9C" w14:paraId="195FDBEC" w14:textId="77777777" w:rsidTr="006D5157">
        <w:tc>
          <w:tcPr>
            <w:tcW w:w="8255" w:type="dxa"/>
          </w:tcPr>
          <w:p w14:paraId="116CE37D" w14:textId="57F9B6DB" w:rsidR="000E1BC2" w:rsidRPr="00222949" w:rsidRDefault="000E1BC2" w:rsidP="006D5157">
            <w:pPr>
              <w:ind w:left="37"/>
              <w:jc w:val="both"/>
              <w:rPr>
                <w:rFonts w:ascii="Cambria" w:hAnsi="Cambria" w:cs="Arial"/>
              </w:rPr>
            </w:pPr>
            <w:r w:rsidRPr="00222949">
              <w:rPr>
                <w:rFonts w:ascii="Cambria" w:hAnsi="Cambria" w:cs="Arial"/>
                <w:b/>
              </w:rPr>
              <w:t xml:space="preserve">Úspora nákladov </w:t>
            </w:r>
            <w:r w:rsidRPr="00222949">
              <w:rPr>
                <w:rFonts w:ascii="Cambria" w:hAnsi="Cambria" w:cs="Arial"/>
              </w:rPr>
              <w:t>je</w:t>
            </w:r>
            <w:r w:rsidRPr="00222949">
              <w:rPr>
                <w:rFonts w:ascii="Cambria" w:hAnsi="Cambria" w:cs="Arial"/>
                <w:b/>
              </w:rPr>
              <w:t xml:space="preserve"> </w:t>
            </w:r>
            <w:r w:rsidRPr="00222949">
              <w:rPr>
                <w:rFonts w:ascii="Cambria" w:hAnsi="Cambria" w:cs="Arial"/>
              </w:rPr>
              <w:t>celková úspora nákladov ako súčet Úspory nákladov na energie a Úspory neenergetických nákladov.</w:t>
            </w:r>
            <w:r w:rsidR="009D38FC" w:rsidRPr="00222949">
              <w:rPr>
                <w:rFonts w:ascii="Cambria" w:hAnsi="Cambria" w:cs="Arial"/>
              </w:rPr>
              <w:t xml:space="preserve"> </w:t>
            </w:r>
          </w:p>
        </w:tc>
      </w:tr>
      <w:tr w:rsidR="00F00403" w:rsidRPr="00A60D9C" w14:paraId="28196611" w14:textId="77777777" w:rsidTr="006D5157">
        <w:tc>
          <w:tcPr>
            <w:tcW w:w="8255" w:type="dxa"/>
          </w:tcPr>
          <w:p w14:paraId="37A09FA6" w14:textId="52526CD2" w:rsidR="000E1BC2" w:rsidRPr="00222949" w:rsidRDefault="000E1BC2" w:rsidP="006D5157">
            <w:pPr>
              <w:ind w:left="37"/>
              <w:jc w:val="both"/>
              <w:rPr>
                <w:rFonts w:ascii="Cambria" w:hAnsi="Cambria" w:cs="Arial"/>
              </w:rPr>
            </w:pPr>
            <w:r w:rsidRPr="00222949">
              <w:rPr>
                <w:rFonts w:ascii="Cambria" w:hAnsi="Cambria" w:cs="Arial"/>
                <w:b/>
              </w:rPr>
              <w:t xml:space="preserve">Úspora nákladov na energie </w:t>
            </w:r>
            <w:r w:rsidRPr="00222949">
              <w:rPr>
                <w:rFonts w:ascii="Cambria" w:hAnsi="Cambria" w:cs="Arial"/>
              </w:rPr>
              <w:t>je</w:t>
            </w:r>
            <w:r w:rsidRPr="00222949">
              <w:rPr>
                <w:rFonts w:ascii="Cambria" w:hAnsi="Cambria" w:cs="Arial"/>
                <w:b/>
              </w:rPr>
              <w:t xml:space="preserve"> </w:t>
            </w:r>
            <w:r w:rsidRPr="00222949">
              <w:rPr>
                <w:rFonts w:ascii="Cambria" w:hAnsi="Cambria" w:cs="Arial"/>
              </w:rPr>
              <w:t>rozdiel Východiskovej hodnoty nákladov na energie a Rozhodnej hodnoty nákladov na energie, pričom spôsob výpočtu Úspory nákladov na energie za Rozhodné obdobie je uvedený v </w:t>
            </w:r>
            <w:r w:rsidR="005D723C" w:rsidRPr="003757D5">
              <w:rPr>
                <w:rFonts w:ascii="Cambria" w:hAnsi="Cambria" w:cs="Arial"/>
              </w:rPr>
              <w:t xml:space="preserve">Prílohe č. </w:t>
            </w:r>
            <w:r w:rsidR="00A22EBB" w:rsidRPr="003757D5">
              <w:rPr>
                <w:rFonts w:ascii="Cambria" w:hAnsi="Cambria" w:cs="Arial"/>
              </w:rPr>
              <w:t>2</w:t>
            </w:r>
            <w:r w:rsidR="005D723C" w:rsidRPr="00222949">
              <w:rPr>
                <w:rFonts w:ascii="Cambria" w:hAnsi="Cambria" w:cs="Arial"/>
              </w:rPr>
              <w:t xml:space="preserve"> tejto Zmluvy</w:t>
            </w:r>
            <w:r w:rsidRPr="00222949">
              <w:rPr>
                <w:rFonts w:ascii="Cambria" w:hAnsi="Cambria" w:cs="Arial"/>
              </w:rPr>
              <w:t>.</w:t>
            </w:r>
          </w:p>
        </w:tc>
      </w:tr>
      <w:tr w:rsidR="00F00403" w:rsidRPr="00A60D9C" w14:paraId="722016F1" w14:textId="77777777" w:rsidTr="006D5157">
        <w:tc>
          <w:tcPr>
            <w:tcW w:w="8255" w:type="dxa"/>
          </w:tcPr>
          <w:p w14:paraId="0E1FB99B" w14:textId="65000C13" w:rsidR="000E1BC2" w:rsidRPr="00222949" w:rsidRDefault="000E1BC2" w:rsidP="006D5157">
            <w:pPr>
              <w:ind w:left="37"/>
              <w:jc w:val="both"/>
              <w:rPr>
                <w:rFonts w:ascii="Cambria" w:hAnsi="Cambria" w:cs="Arial"/>
              </w:rPr>
            </w:pPr>
            <w:r w:rsidRPr="00222949">
              <w:rPr>
                <w:rFonts w:ascii="Cambria" w:hAnsi="Cambria" w:cs="Arial"/>
                <w:b/>
              </w:rPr>
              <w:t xml:space="preserve">Úspora neenergetických nákladov </w:t>
            </w:r>
            <w:r w:rsidRPr="00222949">
              <w:rPr>
                <w:rFonts w:ascii="Cambria" w:hAnsi="Cambria" w:cs="Arial"/>
              </w:rPr>
              <w:t>je</w:t>
            </w:r>
            <w:r w:rsidRPr="00222949">
              <w:rPr>
                <w:rFonts w:ascii="Cambria" w:hAnsi="Cambria" w:cs="Arial"/>
                <w:b/>
              </w:rPr>
              <w:t xml:space="preserve"> </w:t>
            </w:r>
            <w:r w:rsidRPr="00222949">
              <w:rPr>
                <w:rFonts w:ascii="Cambria" w:hAnsi="Cambria" w:cs="Arial"/>
              </w:rPr>
              <w:t>rozdiel Východiskovej hodnoty neenergetických nákladov na prevádzku uvedených v </w:t>
            </w:r>
            <w:r w:rsidR="0014555A" w:rsidRPr="00222949">
              <w:rPr>
                <w:rFonts w:ascii="Cambria" w:hAnsi="Cambria" w:cs="Arial"/>
              </w:rPr>
              <w:t>Podkladoch</w:t>
            </w:r>
            <w:r w:rsidR="005D723C" w:rsidRPr="00222949" w:rsidDel="005D723C">
              <w:rPr>
                <w:rFonts w:ascii="Cambria" w:hAnsi="Cambria" w:cs="Arial"/>
              </w:rPr>
              <w:t xml:space="preserve"> </w:t>
            </w:r>
            <w:r w:rsidRPr="00222949">
              <w:rPr>
                <w:rFonts w:ascii="Cambria" w:hAnsi="Cambria" w:cs="Arial"/>
              </w:rPr>
              <w:t>a rozhodnej hodnoty prevádzkových nákladov, pričom spôsob výpočtu za Rozhodné obdobie je uvedený v </w:t>
            </w:r>
            <w:r w:rsidR="005D723C" w:rsidRPr="003757D5">
              <w:rPr>
                <w:rFonts w:ascii="Cambria" w:hAnsi="Cambria" w:cs="Arial"/>
              </w:rPr>
              <w:t xml:space="preserve">Prílohe č. </w:t>
            </w:r>
            <w:r w:rsidR="00A22EBB" w:rsidRPr="003757D5">
              <w:rPr>
                <w:rFonts w:ascii="Cambria" w:hAnsi="Cambria" w:cs="Arial"/>
              </w:rPr>
              <w:t>2</w:t>
            </w:r>
            <w:r w:rsidR="005D723C" w:rsidRPr="00222949">
              <w:rPr>
                <w:rFonts w:ascii="Cambria" w:hAnsi="Cambria" w:cs="Arial"/>
              </w:rPr>
              <w:t xml:space="preserve"> tejto Zmluvy</w:t>
            </w:r>
            <w:r w:rsidRPr="00222949">
              <w:rPr>
                <w:rFonts w:ascii="Cambria" w:hAnsi="Cambria" w:cs="Arial"/>
              </w:rPr>
              <w:t>.</w:t>
            </w:r>
          </w:p>
        </w:tc>
      </w:tr>
      <w:tr w:rsidR="00F00403" w:rsidRPr="00A60D9C" w14:paraId="3A8C717D" w14:textId="77777777" w:rsidTr="006D5157">
        <w:tc>
          <w:tcPr>
            <w:tcW w:w="8255" w:type="dxa"/>
          </w:tcPr>
          <w:p w14:paraId="7C3FE6F6" w14:textId="771697C1" w:rsidR="000E1BC2" w:rsidRPr="00222949" w:rsidRDefault="000E1BC2" w:rsidP="006D5157">
            <w:pPr>
              <w:ind w:left="37"/>
              <w:jc w:val="both"/>
              <w:rPr>
                <w:rFonts w:ascii="Cambria" w:hAnsi="Cambria" w:cs="Arial"/>
              </w:rPr>
            </w:pPr>
            <w:r w:rsidRPr="00222949">
              <w:rPr>
                <w:rFonts w:ascii="Cambria" w:hAnsi="Cambria" w:cs="Arial"/>
                <w:b/>
              </w:rPr>
              <w:t xml:space="preserve">Východiskovými hodnotami nákladov na energie </w:t>
            </w:r>
            <w:r w:rsidRPr="00222949">
              <w:rPr>
                <w:rFonts w:ascii="Cambria" w:hAnsi="Cambria" w:cs="Arial"/>
              </w:rPr>
              <w:t xml:space="preserve">sa rozumie výška platieb na energie prislúchajúca k Východiskovým hodnotám spotreby energií podľa </w:t>
            </w:r>
            <w:r w:rsidR="0014555A" w:rsidRPr="00222949">
              <w:rPr>
                <w:rFonts w:ascii="Cambria" w:hAnsi="Cambria" w:cs="Arial"/>
              </w:rPr>
              <w:t>Podkladov</w:t>
            </w:r>
            <w:r w:rsidRPr="00222949">
              <w:rPr>
                <w:rFonts w:ascii="Cambria" w:hAnsi="Cambria" w:cs="Arial"/>
              </w:rPr>
              <w:t xml:space="preserve"> určené pre každú formu Primárnej energie zvlášť i v súčte za všetky formy energií</w:t>
            </w:r>
            <w:r w:rsidR="00EF12FA" w:rsidRPr="00222949">
              <w:rPr>
                <w:rFonts w:ascii="Cambria" w:hAnsi="Cambria" w:cs="Arial"/>
              </w:rPr>
              <w:t>.</w:t>
            </w:r>
          </w:p>
        </w:tc>
      </w:tr>
      <w:tr w:rsidR="00F00403" w:rsidRPr="00A60D9C" w14:paraId="1164F941" w14:textId="77777777" w:rsidTr="006D5157">
        <w:tc>
          <w:tcPr>
            <w:tcW w:w="8255" w:type="dxa"/>
          </w:tcPr>
          <w:p w14:paraId="1D2E399D" w14:textId="010430FB" w:rsidR="000E1BC2" w:rsidRPr="00222949" w:rsidRDefault="000E1BC2" w:rsidP="006D5157">
            <w:pPr>
              <w:ind w:left="37"/>
              <w:jc w:val="both"/>
              <w:rPr>
                <w:rFonts w:ascii="Cambria" w:hAnsi="Cambria" w:cs="Arial"/>
              </w:rPr>
            </w:pPr>
            <w:r w:rsidRPr="00222949">
              <w:rPr>
                <w:rFonts w:ascii="Cambria" w:hAnsi="Cambria" w:cs="Arial"/>
                <w:b/>
              </w:rPr>
              <w:t xml:space="preserve">Východiskovými hodnotami neenergetických nákladov </w:t>
            </w:r>
            <w:r w:rsidRPr="00222949">
              <w:rPr>
                <w:rFonts w:ascii="Cambria" w:hAnsi="Cambria" w:cs="Arial"/>
              </w:rPr>
              <w:t xml:space="preserve">sa rozumie výška platieb na prevádzkové náklady iné ako sú energie prislúchajúce k Východiskovým hodnotám neenergetických nákladov podľa </w:t>
            </w:r>
            <w:r w:rsidR="00A07A9B" w:rsidRPr="003757D5">
              <w:rPr>
                <w:rFonts w:ascii="Cambria" w:hAnsi="Cambria" w:cs="Arial"/>
              </w:rPr>
              <w:t xml:space="preserve">Prílohy č. </w:t>
            </w:r>
            <w:r w:rsidR="002F2CE6" w:rsidRPr="00222949">
              <w:rPr>
                <w:rFonts w:ascii="Cambria" w:hAnsi="Cambria" w:cs="Arial"/>
              </w:rPr>
              <w:t>2</w:t>
            </w:r>
            <w:r w:rsidR="00A07A9B" w:rsidRPr="00222949">
              <w:rPr>
                <w:rFonts w:ascii="Cambria" w:hAnsi="Cambria" w:cs="Arial"/>
              </w:rPr>
              <w:t xml:space="preserve"> tejto Zmluvy</w:t>
            </w:r>
            <w:r w:rsidR="00A07A9B" w:rsidRPr="00222949" w:rsidDel="00A07A9B">
              <w:rPr>
                <w:rFonts w:ascii="Cambria" w:hAnsi="Cambria" w:cs="Arial"/>
              </w:rPr>
              <w:t xml:space="preserve"> </w:t>
            </w:r>
            <w:r w:rsidRPr="00222949">
              <w:rPr>
                <w:rFonts w:ascii="Cambria" w:hAnsi="Cambria" w:cs="Arial"/>
              </w:rPr>
              <w:t xml:space="preserve">(napr. náklady na opravy a údržbu energetického hospodárstva, </w:t>
            </w:r>
            <w:r w:rsidR="002F2CE6" w:rsidRPr="00222949">
              <w:rPr>
                <w:rFonts w:ascii="Cambria" w:hAnsi="Cambria" w:cs="Arial"/>
              </w:rPr>
              <w:t>mzdové náklady</w:t>
            </w:r>
            <w:r w:rsidRPr="00222949">
              <w:rPr>
                <w:rFonts w:ascii="Cambria" w:hAnsi="Cambria" w:cs="Arial"/>
              </w:rPr>
              <w:t xml:space="preserve"> a pod.)</w:t>
            </w:r>
            <w:r w:rsidR="00EF12FA" w:rsidRPr="00222949">
              <w:rPr>
                <w:rFonts w:ascii="Cambria" w:hAnsi="Cambria" w:cs="Arial"/>
              </w:rPr>
              <w:t>.</w:t>
            </w:r>
          </w:p>
        </w:tc>
      </w:tr>
      <w:tr w:rsidR="00F00403" w:rsidRPr="00A60D9C" w14:paraId="41FDFB85" w14:textId="77777777" w:rsidTr="006D5157">
        <w:tc>
          <w:tcPr>
            <w:tcW w:w="8255" w:type="dxa"/>
          </w:tcPr>
          <w:p w14:paraId="44671784" w14:textId="2A00CE4F" w:rsidR="000E1BC2" w:rsidRPr="00222949" w:rsidRDefault="000E1BC2" w:rsidP="006D5157">
            <w:pPr>
              <w:ind w:left="37"/>
              <w:jc w:val="both"/>
              <w:rPr>
                <w:rFonts w:ascii="Cambria" w:hAnsi="Cambria" w:cs="Arial"/>
              </w:rPr>
            </w:pPr>
            <w:r w:rsidRPr="00222949">
              <w:rPr>
                <w:rFonts w:ascii="Cambria" w:hAnsi="Cambria" w:cs="Arial"/>
                <w:b/>
              </w:rPr>
              <w:t xml:space="preserve">Východiskové hodnoty spotreby energií </w:t>
            </w:r>
            <w:r w:rsidRPr="00222949">
              <w:rPr>
                <w:rFonts w:ascii="Cambria" w:hAnsi="Cambria" w:cs="Arial"/>
              </w:rPr>
              <w:t xml:space="preserve">sú mesačné spotreby jednotlivých energií vo fyzikálnych jednotkách podľa </w:t>
            </w:r>
            <w:r w:rsidR="00A07A9B" w:rsidRPr="003757D5">
              <w:rPr>
                <w:rFonts w:ascii="Cambria" w:hAnsi="Cambria" w:cs="Arial"/>
              </w:rPr>
              <w:t xml:space="preserve">Prílohy č. </w:t>
            </w:r>
            <w:r w:rsidR="002F2CE6" w:rsidRPr="00222949">
              <w:rPr>
                <w:rFonts w:ascii="Cambria" w:hAnsi="Cambria" w:cs="Arial"/>
              </w:rPr>
              <w:t>2</w:t>
            </w:r>
            <w:r w:rsidR="00A07A9B" w:rsidRPr="00222949">
              <w:rPr>
                <w:rFonts w:ascii="Cambria" w:hAnsi="Cambria" w:cs="Arial"/>
              </w:rPr>
              <w:t xml:space="preserve"> tejto Zmluvy</w:t>
            </w:r>
            <w:r w:rsidR="00607B9E" w:rsidRPr="00222949">
              <w:rPr>
                <w:rFonts w:ascii="Cambria" w:hAnsi="Cambria" w:cs="Arial"/>
              </w:rPr>
              <w:t>.</w:t>
            </w:r>
          </w:p>
        </w:tc>
      </w:tr>
      <w:tr w:rsidR="00F00403" w:rsidRPr="00A60D9C" w14:paraId="681BE571" w14:textId="77777777" w:rsidTr="006D5157">
        <w:tc>
          <w:tcPr>
            <w:tcW w:w="8255" w:type="dxa"/>
          </w:tcPr>
          <w:p w14:paraId="09539F88" w14:textId="60669F88" w:rsidR="000E1BC2" w:rsidRPr="00222949" w:rsidRDefault="000E1BC2" w:rsidP="006D5157">
            <w:pPr>
              <w:ind w:left="37"/>
              <w:jc w:val="both"/>
              <w:rPr>
                <w:rFonts w:ascii="Cambria" w:hAnsi="Cambria" w:cs="Arial"/>
              </w:rPr>
            </w:pPr>
            <w:r w:rsidRPr="00222949">
              <w:rPr>
                <w:rFonts w:ascii="Cambria" w:hAnsi="Cambria" w:cs="Arial"/>
                <w:b/>
              </w:rPr>
              <w:t xml:space="preserve">Vyhodnocovacia správa </w:t>
            </w:r>
            <w:r w:rsidRPr="00222949">
              <w:rPr>
                <w:rFonts w:ascii="Cambria" w:hAnsi="Cambria" w:cs="Arial"/>
              </w:rPr>
              <w:t>je</w:t>
            </w:r>
            <w:r w:rsidRPr="00222949">
              <w:rPr>
                <w:rFonts w:ascii="Cambria" w:hAnsi="Cambria" w:cs="Arial"/>
                <w:b/>
              </w:rPr>
              <w:t xml:space="preserve"> </w:t>
            </w:r>
            <w:r w:rsidRPr="00222949">
              <w:rPr>
                <w:rFonts w:ascii="Cambria" w:hAnsi="Cambria" w:cs="Arial"/>
              </w:rPr>
              <w:t xml:space="preserve">súhrnná písomná správa vyhotovená </w:t>
            </w:r>
            <w:r w:rsidR="005D7DAA" w:rsidRPr="00222949">
              <w:rPr>
                <w:rFonts w:ascii="Cambria" w:hAnsi="Cambria" w:cs="Arial"/>
              </w:rPr>
              <w:t xml:space="preserve">Poskytovateľom </w:t>
            </w:r>
            <w:r w:rsidRPr="00222949">
              <w:rPr>
                <w:rFonts w:ascii="Cambria" w:hAnsi="Cambria" w:cs="Arial"/>
              </w:rPr>
              <w:t xml:space="preserve">pre Klienta každoročne po uplynutí </w:t>
            </w:r>
            <w:r w:rsidR="00C50437" w:rsidRPr="00222949">
              <w:rPr>
                <w:rFonts w:ascii="Cambria" w:hAnsi="Cambria" w:cs="Arial"/>
              </w:rPr>
              <w:t>Rozhodného</w:t>
            </w:r>
            <w:r w:rsidRPr="00222949">
              <w:rPr>
                <w:rFonts w:ascii="Cambria" w:hAnsi="Cambria" w:cs="Arial"/>
              </w:rPr>
              <w:t xml:space="preserve"> obdobia, ktorá obsahuje zoznam vykonaných činností v rámci poskytovania </w:t>
            </w:r>
            <w:r w:rsidR="00515290" w:rsidRPr="00222949">
              <w:rPr>
                <w:rFonts w:ascii="Cambria" w:hAnsi="Cambria" w:cs="Arial"/>
              </w:rPr>
              <w:t>Služieb</w:t>
            </w:r>
            <w:r w:rsidRPr="00222949">
              <w:rPr>
                <w:rFonts w:ascii="Cambria" w:hAnsi="Cambria" w:cs="Arial"/>
              </w:rPr>
              <w:t>, výsledky merania a vyhodnocovania používania, kvality a spotreby energií, vyhodnotenie dosiahnutých Úspor nákladov a to aj v porovnaní s Garantovanou úsporou.</w:t>
            </w:r>
          </w:p>
        </w:tc>
      </w:tr>
      <w:tr w:rsidR="00F00403" w:rsidRPr="00A60D9C" w14:paraId="1579C588" w14:textId="77777777" w:rsidTr="006D5157">
        <w:tc>
          <w:tcPr>
            <w:tcW w:w="8255" w:type="dxa"/>
            <w:hideMark/>
          </w:tcPr>
          <w:p w14:paraId="113E135E" w14:textId="234E2406" w:rsidR="000E1BC2" w:rsidRPr="00222949" w:rsidRDefault="000E1BC2" w:rsidP="006D5157">
            <w:pPr>
              <w:ind w:left="37"/>
              <w:jc w:val="both"/>
              <w:rPr>
                <w:rFonts w:ascii="Cambria" w:hAnsi="Cambria" w:cs="Arial"/>
                <w:b/>
              </w:rPr>
            </w:pPr>
            <w:r w:rsidRPr="00222949">
              <w:rPr>
                <w:rFonts w:ascii="Cambria" w:hAnsi="Cambria" w:cs="Arial"/>
                <w:b/>
              </w:rPr>
              <w:t xml:space="preserve">Zlepšenie </w:t>
            </w:r>
            <w:r w:rsidR="0030431E" w:rsidRPr="00222949">
              <w:rPr>
                <w:rFonts w:ascii="Cambria" w:hAnsi="Cambria" w:cs="Arial"/>
                <w:b/>
              </w:rPr>
              <w:t xml:space="preserve">prevádzkovej </w:t>
            </w:r>
            <w:r w:rsidRPr="00222949">
              <w:rPr>
                <w:rFonts w:ascii="Cambria" w:hAnsi="Cambria" w:cs="Arial"/>
                <w:b/>
              </w:rPr>
              <w:t xml:space="preserve">efektívnosti </w:t>
            </w:r>
            <w:r w:rsidRPr="00222949">
              <w:rPr>
                <w:rFonts w:ascii="Cambria" w:hAnsi="Cambria" w:cs="Arial"/>
              </w:rPr>
              <w:t>je</w:t>
            </w:r>
            <w:r w:rsidRPr="00222949">
              <w:rPr>
                <w:rFonts w:ascii="Cambria" w:hAnsi="Cambria" w:cs="Arial"/>
                <w:b/>
              </w:rPr>
              <w:t xml:space="preserve"> </w:t>
            </w:r>
            <w:r w:rsidRPr="00222949">
              <w:rPr>
                <w:rFonts w:ascii="Cambria" w:hAnsi="Cambria" w:cs="Arial"/>
              </w:rPr>
              <w:t xml:space="preserve">zvýšenie </w:t>
            </w:r>
            <w:r w:rsidR="00B66E11" w:rsidRPr="00222949">
              <w:rPr>
                <w:rFonts w:ascii="Cambria" w:hAnsi="Cambria" w:cs="Arial"/>
              </w:rPr>
              <w:t xml:space="preserve">prevádzkovej </w:t>
            </w:r>
            <w:r w:rsidRPr="00222949">
              <w:rPr>
                <w:rFonts w:ascii="Cambria" w:hAnsi="Cambria" w:cs="Arial"/>
              </w:rPr>
              <w:t xml:space="preserve">účinnosti alebo zníženie </w:t>
            </w:r>
            <w:r w:rsidR="00B66E11" w:rsidRPr="00222949">
              <w:rPr>
                <w:rFonts w:ascii="Cambria" w:hAnsi="Cambria" w:cs="Arial"/>
              </w:rPr>
              <w:t xml:space="preserve">prevádzkovej </w:t>
            </w:r>
            <w:r w:rsidRPr="00222949">
              <w:rPr>
                <w:rFonts w:ascii="Cambria" w:hAnsi="Cambria" w:cs="Arial"/>
              </w:rPr>
              <w:t xml:space="preserve">náročnosti v dôsledku realizácie Opatrení, a to výlučne v dôsledku činnosti </w:t>
            </w:r>
            <w:r w:rsidR="005D7DAA" w:rsidRPr="00222949">
              <w:rPr>
                <w:rFonts w:ascii="Cambria" w:hAnsi="Cambria" w:cs="Arial"/>
              </w:rPr>
              <w:t xml:space="preserve">Poskytovateľa </w:t>
            </w:r>
            <w:r w:rsidRPr="00222949">
              <w:rPr>
                <w:rFonts w:ascii="Cambria" w:hAnsi="Cambria" w:cs="Arial"/>
              </w:rPr>
              <w:t xml:space="preserve">alebo v dôsledku Klientom vykonaných technických, hospodárskych, personálnych alebo prevádzkových zmien, alebo zmien správania konečných spotrebiteľov, ktoré Klient vykonal na základe odporúčaní </w:t>
            </w:r>
            <w:r w:rsidR="005D7DAA" w:rsidRPr="00222949">
              <w:rPr>
                <w:rFonts w:ascii="Cambria" w:hAnsi="Cambria" w:cs="Arial"/>
              </w:rPr>
              <w:t>Poskytovateľa</w:t>
            </w:r>
            <w:r w:rsidRPr="00222949">
              <w:rPr>
                <w:rFonts w:ascii="Cambria" w:hAnsi="Cambria" w:cs="Arial"/>
              </w:rPr>
              <w:t>.</w:t>
            </w:r>
          </w:p>
        </w:tc>
      </w:tr>
    </w:tbl>
    <w:p w14:paraId="3C089946"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 w:name="_Toc520968503"/>
      <w:bookmarkStart w:id="4" w:name="_Toc517267601"/>
      <w:r w:rsidRPr="00A60D9C">
        <w:rPr>
          <w:rFonts w:ascii="Cambria" w:eastAsiaTheme="minorHAnsi" w:hAnsi="Cambria" w:cs="Arial"/>
          <w:b/>
          <w:caps/>
          <w:sz w:val="22"/>
          <w:szCs w:val="22"/>
        </w:rPr>
        <w:t>Vyhlásenia zmluvných strán</w:t>
      </w:r>
      <w:bookmarkEnd w:id="3"/>
      <w:bookmarkEnd w:id="4"/>
    </w:p>
    <w:p w14:paraId="7810EB0C" w14:textId="4E56DF72"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vlastníkom </w:t>
      </w:r>
      <w:r w:rsidR="000E48D6" w:rsidRPr="00A60D9C">
        <w:rPr>
          <w:rFonts w:ascii="Cambria" w:hAnsi="Cambria" w:cs="Arial"/>
          <w:sz w:val="22"/>
          <w:szCs w:val="22"/>
        </w:rPr>
        <w:t xml:space="preserve">resp. správcom </w:t>
      </w:r>
      <w:r w:rsidRPr="00A60D9C">
        <w:rPr>
          <w:rFonts w:ascii="Cambria" w:hAnsi="Cambria" w:cs="Arial"/>
          <w:sz w:val="22"/>
          <w:szCs w:val="22"/>
        </w:rPr>
        <w:t>Objektov, ktorých špecifikácia tvorí Prílohu č. 1 Zmluvy. Objekty spolu tvoria jeden funkčný celok, ktorým je Areál.</w:t>
      </w:r>
    </w:p>
    <w:p w14:paraId="36F72310"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vyhlasuje a zaväzuje sa, že mu nie je známe nič, čo by mohlo z jeho strany ohroziť plnenie tejto Zmluvy (napr. </w:t>
      </w:r>
      <w:proofErr w:type="spellStart"/>
      <w:r w:rsidRPr="00A60D9C">
        <w:rPr>
          <w:rFonts w:ascii="Cambria" w:hAnsi="Cambria" w:cs="Arial"/>
          <w:sz w:val="22"/>
          <w:szCs w:val="22"/>
        </w:rPr>
        <w:t>nevysporiadané</w:t>
      </w:r>
      <w:proofErr w:type="spellEnd"/>
      <w:r w:rsidRPr="00A60D9C">
        <w:rPr>
          <w:rFonts w:ascii="Cambria" w:hAnsi="Cambria" w:cs="Arial"/>
          <w:sz w:val="22"/>
          <w:szCs w:val="22"/>
        </w:rPr>
        <w:t xml:space="preserve"> vlastnícke vzťahy a pod.), a najmä, že proti nemu v danej veci nie je vedené a ani nehrozí súdne, rozhodcovské či iné konanie.</w:t>
      </w:r>
    </w:p>
    <w:p w14:paraId="6D725042" w14:textId="3FE5B9E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vyhlasuje, potvrdzuje a zaväzuje sa, že jej uzatvorenie je v súlade s jeho vnútornými predpismi, právnymi predpismi, ktoré sa na Klienta vzťahujú a tiež na jeho majetok. </w:t>
      </w:r>
    </w:p>
    <w:p w14:paraId="5BB43E64" w14:textId="087BEA8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Klient má záujem o</w:t>
      </w:r>
      <w:r w:rsidR="000E3AAB" w:rsidRPr="00A60D9C">
        <w:rPr>
          <w:rFonts w:ascii="Cambria" w:hAnsi="Cambria" w:cs="Arial"/>
          <w:sz w:val="22"/>
          <w:szCs w:val="22"/>
        </w:rPr>
        <w:t xml:space="preserve"> realizáciu Opatrení a </w:t>
      </w:r>
      <w:r w:rsidRPr="00A60D9C">
        <w:rPr>
          <w:rFonts w:ascii="Cambria" w:hAnsi="Cambria" w:cs="Arial"/>
          <w:sz w:val="22"/>
          <w:szCs w:val="22"/>
        </w:rPr>
        <w:t xml:space="preserve">poskytnutie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Pr="00A60D9C">
        <w:rPr>
          <w:rFonts w:ascii="Cambria" w:hAnsi="Cambria" w:cs="Arial"/>
          <w:sz w:val="22"/>
          <w:szCs w:val="22"/>
        </w:rPr>
        <w:t xml:space="preserve">za účelom Zlepšenia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zníženia spotreby Primárnych energií, dosiahnutia úspor a zníženia nákladov na </w:t>
      </w:r>
      <w:r w:rsidR="00F2233B" w:rsidRPr="00A60D9C">
        <w:rPr>
          <w:rFonts w:ascii="Cambria" w:hAnsi="Cambria" w:cs="Arial"/>
          <w:sz w:val="22"/>
          <w:szCs w:val="22"/>
        </w:rPr>
        <w:t>prevádzku</w:t>
      </w:r>
      <w:r w:rsidR="00AB35F8" w:rsidRPr="00A60D9C">
        <w:rPr>
          <w:rFonts w:ascii="Cambria" w:hAnsi="Cambria" w:cs="Arial"/>
          <w:sz w:val="22"/>
          <w:szCs w:val="22"/>
        </w:rPr>
        <w:t xml:space="preserve"> Budov</w:t>
      </w:r>
      <w:r w:rsidRPr="00A60D9C">
        <w:rPr>
          <w:rFonts w:ascii="Cambria" w:hAnsi="Cambria" w:cs="Arial"/>
          <w:sz w:val="22"/>
          <w:szCs w:val="22"/>
        </w:rPr>
        <w:t>.</w:t>
      </w:r>
    </w:p>
    <w:p w14:paraId="6C133A36" w14:textId="6B4E6C95"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vyhlasuje a potvrdzuje, že má všetko nevyhnutné odborné, personálne a materiálne vybavenie na 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a na realizáciu Opatrení, ako aj na plnenie ďalších záväzkov vyplývajúcich mu z tejto Zmluvy. </w:t>
      </w:r>
    </w:p>
    <w:p w14:paraId="632AB17D" w14:textId="372FE1D0"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vyhlasuje, potvrdzuje a zaväzuje sa, že spĺňa všetky podmienky na </w:t>
      </w:r>
      <w:r w:rsidR="00FF1DFB" w:rsidRPr="00A60D9C">
        <w:rPr>
          <w:rFonts w:ascii="Cambria" w:hAnsi="Cambria" w:cs="Arial"/>
          <w:sz w:val="22"/>
          <w:szCs w:val="22"/>
        </w:rPr>
        <w:t xml:space="preserve">realizáciu Opatrení </w:t>
      </w:r>
      <w:r w:rsidR="000E1BC2" w:rsidRPr="00A60D9C">
        <w:rPr>
          <w:rFonts w:ascii="Cambria" w:hAnsi="Cambria" w:cs="Arial"/>
          <w:sz w:val="22"/>
          <w:szCs w:val="22"/>
        </w:rPr>
        <w:t xml:space="preserve">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v súlade </w:t>
      </w:r>
      <w:r w:rsidR="00C23DDE">
        <w:rPr>
          <w:rFonts w:ascii="Cambria" w:hAnsi="Cambria" w:cs="Arial"/>
          <w:sz w:val="22"/>
          <w:szCs w:val="22"/>
        </w:rPr>
        <w:t>s Právnymi predpismi</w:t>
      </w:r>
      <w:r w:rsidR="000E1BC2" w:rsidRPr="00A60D9C">
        <w:rPr>
          <w:rFonts w:ascii="Cambria" w:hAnsi="Cambria" w:cs="Arial"/>
          <w:sz w:val="22"/>
          <w:szCs w:val="22"/>
        </w:rPr>
        <w:t xml:space="preserve"> a dokáže zabezpečiť </w:t>
      </w:r>
      <w:r w:rsidR="00FF1DFB" w:rsidRPr="00A60D9C">
        <w:rPr>
          <w:rFonts w:ascii="Cambria" w:hAnsi="Cambria" w:cs="Arial"/>
          <w:sz w:val="22"/>
          <w:szCs w:val="22"/>
        </w:rPr>
        <w:t xml:space="preserve">realizáciu Opatrení a </w:t>
      </w:r>
      <w:r w:rsidR="000E1BC2" w:rsidRPr="00A60D9C">
        <w:rPr>
          <w:rFonts w:ascii="Cambria" w:hAnsi="Cambria" w:cs="Arial"/>
          <w:sz w:val="22"/>
          <w:szCs w:val="22"/>
        </w:rPr>
        <w:t xml:space="preserve">poskytovanie </w:t>
      </w:r>
      <w:r w:rsidR="00FF1DFB" w:rsidRPr="00A60D9C">
        <w:rPr>
          <w:rFonts w:ascii="Cambria" w:hAnsi="Cambria" w:cs="Arial"/>
          <w:sz w:val="22"/>
          <w:szCs w:val="22"/>
        </w:rPr>
        <w:t>Služieb</w:t>
      </w:r>
      <w:r w:rsidR="00FF1DFB" w:rsidRPr="00A60D9C" w:rsidDel="00FF1DFB">
        <w:rPr>
          <w:rFonts w:ascii="Cambria" w:hAnsi="Cambria" w:cs="Arial"/>
          <w:sz w:val="22"/>
          <w:szCs w:val="22"/>
        </w:rPr>
        <w:t xml:space="preserve"> </w:t>
      </w:r>
      <w:r w:rsidR="000E1BC2" w:rsidRPr="00A60D9C">
        <w:rPr>
          <w:rFonts w:ascii="Cambria" w:hAnsi="Cambria" w:cs="Arial"/>
          <w:sz w:val="22"/>
          <w:szCs w:val="22"/>
        </w:rPr>
        <w:t xml:space="preserve">tak, aby došlo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zníženiu spotreby Primárnych energií a k Úspore nákladov.</w:t>
      </w:r>
    </w:p>
    <w:p w14:paraId="19B97691" w14:textId="20DDECFD"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vyhlasuje, že pred uzatvorením Zmluvy sa </w:t>
      </w:r>
      <w:r w:rsidRPr="00A60D9C">
        <w:rPr>
          <w:rFonts w:ascii="Cambria" w:hAnsi="Cambria" w:cs="Arial"/>
          <w:sz w:val="22"/>
          <w:szCs w:val="22"/>
        </w:rPr>
        <w:t xml:space="preserve">Poskytovateľ </w:t>
      </w:r>
      <w:r w:rsidR="000E1BC2" w:rsidRPr="00A60D9C">
        <w:rPr>
          <w:rFonts w:ascii="Cambria" w:hAnsi="Cambria" w:cs="Arial"/>
          <w:sz w:val="22"/>
          <w:szCs w:val="22"/>
        </w:rPr>
        <w:t xml:space="preserve">riadne a s odbornou starostlivosťou oboznámil so stavom Objektov, technologických zariadení a s podmienkami dodávky a používania energií v Areáli, a že od Klienta prevzal požadované informácie, ktoré Klient považuje za potrebné pre naplnenie účelu tejto Zmluvy. Tým nie je dotknuté právo </w:t>
      </w:r>
      <w:r w:rsidRPr="00A60D9C">
        <w:rPr>
          <w:rFonts w:ascii="Cambria" w:hAnsi="Cambria" w:cs="Arial"/>
          <w:sz w:val="22"/>
          <w:szCs w:val="22"/>
        </w:rPr>
        <w:t>Poskytovateľa</w:t>
      </w:r>
      <w:r w:rsidR="000E1BC2" w:rsidRPr="00A60D9C">
        <w:rPr>
          <w:rFonts w:ascii="Cambria" w:hAnsi="Cambria" w:cs="Arial"/>
          <w:sz w:val="22"/>
          <w:szCs w:val="22"/>
        </w:rPr>
        <w:t xml:space="preserve">, vzhľadom najmä na zložitosť Energetických zariadení v Objektoch navrhovať zmeny v rozsahu potrebných Opatrení, ktoré vyplynú z nových skutočností a zistení, ktoré </w:t>
      </w:r>
      <w:r w:rsidRPr="00A60D9C">
        <w:rPr>
          <w:rFonts w:ascii="Cambria" w:hAnsi="Cambria" w:cs="Arial"/>
          <w:sz w:val="22"/>
          <w:szCs w:val="22"/>
        </w:rPr>
        <w:t xml:space="preserve">Poskytovateľ </w:t>
      </w:r>
      <w:r w:rsidR="000E1BC2" w:rsidRPr="00A60D9C">
        <w:rPr>
          <w:rFonts w:ascii="Cambria" w:hAnsi="Cambria" w:cs="Arial"/>
          <w:sz w:val="22"/>
          <w:szCs w:val="22"/>
        </w:rPr>
        <w:t xml:space="preserve">urobí v priebehu výkonu svojej činnosti v zmysle tejto Zmluvy a ktoré jej nemohli byť dovtedy zrejmé. </w:t>
      </w:r>
    </w:p>
    <w:p w14:paraId="34FF5F5E" w14:textId="6EBE6031" w:rsidR="000E1BC2" w:rsidRPr="00A60D9C" w:rsidRDefault="00606130"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5" w:name="_Toc520968505"/>
      <w:bookmarkStart w:id="6" w:name="_Toc517267603"/>
      <w:r w:rsidRPr="00A60D9C">
        <w:rPr>
          <w:rFonts w:ascii="Cambria" w:eastAsiaTheme="minorHAnsi" w:hAnsi="Cambria" w:cs="Arial"/>
          <w:b/>
          <w:caps/>
          <w:sz w:val="22"/>
          <w:szCs w:val="22"/>
        </w:rPr>
        <w:t xml:space="preserve">ÚČEL a </w:t>
      </w:r>
      <w:r w:rsidR="000E1BC2" w:rsidRPr="00A60D9C">
        <w:rPr>
          <w:rFonts w:ascii="Cambria" w:eastAsiaTheme="minorHAnsi" w:hAnsi="Cambria" w:cs="Arial"/>
          <w:b/>
          <w:caps/>
          <w:sz w:val="22"/>
          <w:szCs w:val="22"/>
        </w:rPr>
        <w:t>Predmet Zmluvy</w:t>
      </w:r>
      <w:bookmarkEnd w:id="5"/>
      <w:bookmarkEnd w:id="6"/>
    </w:p>
    <w:p w14:paraId="153875E7" w14:textId="556ABDB5" w:rsidR="00071330"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Účelom tejto Zmluvy je stanovenie základných práv a povinností </w:t>
      </w:r>
      <w:r w:rsidR="000254FB">
        <w:rPr>
          <w:rFonts w:ascii="Cambria" w:hAnsi="Cambria" w:cs="Arial"/>
          <w:sz w:val="22"/>
          <w:szCs w:val="22"/>
        </w:rPr>
        <w:t>zmluvných s</w:t>
      </w:r>
      <w:r w:rsidRPr="00A60D9C">
        <w:rPr>
          <w:rFonts w:ascii="Cambria" w:hAnsi="Cambria" w:cs="Arial"/>
          <w:sz w:val="22"/>
          <w:szCs w:val="22"/>
        </w:rPr>
        <w:t xml:space="preserve">trán pre naplnenie </w:t>
      </w:r>
      <w:r w:rsidR="00071330" w:rsidRPr="00A60D9C">
        <w:rPr>
          <w:rFonts w:ascii="Cambria" w:hAnsi="Cambria" w:cs="Arial"/>
          <w:sz w:val="22"/>
          <w:szCs w:val="22"/>
        </w:rPr>
        <w:t xml:space="preserve">realizáciu </w:t>
      </w:r>
      <w:r w:rsidRPr="00A60D9C">
        <w:rPr>
          <w:rFonts w:ascii="Cambria" w:hAnsi="Cambria" w:cs="Arial"/>
          <w:sz w:val="22"/>
          <w:szCs w:val="22"/>
        </w:rPr>
        <w:t xml:space="preserve">Projektu, ktorým je Zlepšenie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efektívnosti a</w:t>
      </w:r>
      <w:r w:rsidR="00071330" w:rsidRPr="00A60D9C">
        <w:rPr>
          <w:rFonts w:ascii="Cambria" w:hAnsi="Cambria" w:cs="Arial"/>
          <w:sz w:val="22"/>
          <w:szCs w:val="22"/>
        </w:rPr>
        <w:t xml:space="preserve"> zníženie </w:t>
      </w:r>
      <w:r w:rsidRPr="00A60D9C">
        <w:rPr>
          <w:rFonts w:ascii="Cambria" w:hAnsi="Cambria" w:cs="Arial"/>
          <w:sz w:val="22"/>
          <w:szCs w:val="22"/>
        </w:rPr>
        <w:t>prevádzkových nákladov v</w:t>
      </w:r>
      <w:r w:rsidR="00071330" w:rsidRPr="00A60D9C">
        <w:rPr>
          <w:rFonts w:ascii="Cambria" w:hAnsi="Cambria" w:cs="Arial"/>
          <w:sz w:val="22"/>
          <w:szCs w:val="22"/>
        </w:rPr>
        <w:t> </w:t>
      </w:r>
      <w:r w:rsidRPr="00A60D9C">
        <w:rPr>
          <w:rFonts w:ascii="Cambria" w:hAnsi="Cambria" w:cs="Arial"/>
          <w:sz w:val="22"/>
          <w:szCs w:val="22"/>
        </w:rPr>
        <w:t xml:space="preserve">Objektoch Klienta prostredníctvom realizácie </w:t>
      </w:r>
      <w:r w:rsidR="00FF1DFB" w:rsidRPr="00A60D9C">
        <w:rPr>
          <w:rFonts w:ascii="Cambria" w:hAnsi="Cambria" w:cs="Arial"/>
          <w:sz w:val="22"/>
          <w:szCs w:val="22"/>
        </w:rPr>
        <w:t>Opatrení a poskytovaní súvisiacich Služieb</w:t>
      </w:r>
      <w:r w:rsidR="00071330" w:rsidRPr="00A60D9C">
        <w:rPr>
          <w:rFonts w:ascii="Cambria" w:hAnsi="Cambria" w:cs="Arial"/>
          <w:sz w:val="22"/>
          <w:szCs w:val="22"/>
        </w:rPr>
        <w:t>.</w:t>
      </w:r>
    </w:p>
    <w:p w14:paraId="2B42762D" w14:textId="77777777" w:rsidR="00071330" w:rsidRPr="00A60D9C" w:rsidRDefault="00071330"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Predmetom tejto Zmluvy je záväzok</w:t>
      </w:r>
    </w:p>
    <w:p w14:paraId="28858A22" w14:textId="28DEEE82" w:rsidR="00071330" w:rsidRPr="00A60D9C" w:rsidRDefault="005D7DA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Poskytovateľa </w:t>
      </w:r>
      <w:r w:rsidR="00071330" w:rsidRPr="00A60D9C">
        <w:rPr>
          <w:rFonts w:ascii="Cambria" w:hAnsi="Cambria" w:cs="Arial"/>
          <w:sz w:val="22"/>
          <w:szCs w:val="22"/>
        </w:rPr>
        <w:t xml:space="preserve">vykonať s odbornou starostlivosťou a za podmienok bližšie špecifikovaných v tejto Zmluve Projekt; a </w:t>
      </w:r>
      <w:r w:rsidR="000254FB">
        <w:rPr>
          <w:rFonts w:ascii="Cambria" w:hAnsi="Cambria" w:cs="Arial"/>
          <w:sz w:val="22"/>
          <w:szCs w:val="22"/>
        </w:rPr>
        <w:t>záväzok</w:t>
      </w:r>
    </w:p>
    <w:p w14:paraId="5ED6B409" w14:textId="42CD5DBF" w:rsidR="00756C21" w:rsidRPr="00A60D9C" w:rsidRDefault="00071330"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Klienta uhrádzať </w:t>
      </w:r>
      <w:r w:rsidR="005D7DAA" w:rsidRPr="00A60D9C">
        <w:rPr>
          <w:rFonts w:ascii="Cambria" w:hAnsi="Cambria" w:cs="Arial"/>
          <w:sz w:val="22"/>
          <w:szCs w:val="22"/>
        </w:rPr>
        <w:t xml:space="preserve">Poskytovateľovi </w:t>
      </w:r>
      <w:r w:rsidRPr="00A60D9C">
        <w:rPr>
          <w:rFonts w:ascii="Cambria" w:hAnsi="Cambria" w:cs="Arial"/>
          <w:sz w:val="22"/>
          <w:szCs w:val="22"/>
        </w:rPr>
        <w:t>pravidelné platby</w:t>
      </w:r>
      <w:r w:rsidR="00756C21" w:rsidRPr="00A60D9C">
        <w:rPr>
          <w:rFonts w:ascii="Cambria" w:hAnsi="Cambria" w:cs="Arial"/>
          <w:sz w:val="22"/>
          <w:szCs w:val="22"/>
        </w:rPr>
        <w:t xml:space="preserve"> za </w:t>
      </w:r>
      <w:r w:rsidR="00E25016" w:rsidRPr="00A60D9C">
        <w:rPr>
          <w:rFonts w:ascii="Cambria" w:hAnsi="Cambria" w:cs="Arial"/>
          <w:sz w:val="22"/>
          <w:szCs w:val="22"/>
        </w:rPr>
        <w:t xml:space="preserve">realizáciu Opatrení a </w:t>
      </w:r>
      <w:r w:rsidR="00756C21" w:rsidRPr="00A60D9C">
        <w:rPr>
          <w:rFonts w:ascii="Cambria" w:hAnsi="Cambria" w:cs="Arial"/>
          <w:sz w:val="22"/>
          <w:szCs w:val="22"/>
        </w:rPr>
        <w:t xml:space="preserve">poskytovanie </w:t>
      </w:r>
      <w:r w:rsidR="00FF1DFB" w:rsidRPr="00A60D9C">
        <w:rPr>
          <w:rFonts w:ascii="Cambria" w:hAnsi="Cambria" w:cs="Arial"/>
          <w:sz w:val="22"/>
          <w:szCs w:val="22"/>
        </w:rPr>
        <w:t>Služieb</w:t>
      </w:r>
      <w:r w:rsidR="00756C21" w:rsidRPr="00A60D9C">
        <w:rPr>
          <w:rFonts w:ascii="Cambria" w:hAnsi="Cambria" w:cs="Arial"/>
          <w:sz w:val="22"/>
          <w:szCs w:val="22"/>
        </w:rPr>
        <w:t>, a to za podmienok bližšie špecifikovaných v tejto Zmluve.</w:t>
      </w:r>
    </w:p>
    <w:p w14:paraId="4C92BD59" w14:textId="5B923077" w:rsidR="00756C21" w:rsidRPr="00A60D9C" w:rsidRDefault="00756C2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Projektu sa </w:t>
      </w:r>
      <w:r w:rsidR="005D7DAA" w:rsidRPr="00A60D9C">
        <w:rPr>
          <w:rFonts w:ascii="Cambria" w:hAnsi="Cambria" w:cs="Arial"/>
          <w:sz w:val="22"/>
          <w:szCs w:val="22"/>
        </w:rPr>
        <w:t xml:space="preserve">Poskytovateľ </w:t>
      </w:r>
      <w:r w:rsidRPr="00A60D9C">
        <w:rPr>
          <w:rFonts w:ascii="Cambria" w:hAnsi="Cambria" w:cs="Arial"/>
          <w:sz w:val="22"/>
          <w:szCs w:val="22"/>
        </w:rPr>
        <w:t>za podmienok bližšie špecifikovaných v tejto Zmluve zav</w:t>
      </w:r>
      <w:r w:rsidR="00527AC2" w:rsidRPr="00A60D9C">
        <w:rPr>
          <w:rFonts w:ascii="Cambria" w:hAnsi="Cambria" w:cs="Arial"/>
          <w:sz w:val="22"/>
          <w:szCs w:val="22"/>
        </w:rPr>
        <w:t>ä</w:t>
      </w:r>
      <w:r w:rsidRPr="00A60D9C">
        <w:rPr>
          <w:rFonts w:ascii="Cambria" w:hAnsi="Cambria" w:cs="Arial"/>
          <w:sz w:val="22"/>
          <w:szCs w:val="22"/>
        </w:rPr>
        <w:t>zuje:</w:t>
      </w:r>
    </w:p>
    <w:p w14:paraId="082026F4" w14:textId="77777777" w:rsidR="0013566A" w:rsidRPr="00A60D9C" w:rsidRDefault="00756C21"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 vykonať Energetickú analýzu a vypracovať Detailn</w:t>
      </w:r>
      <w:r w:rsidR="0013566A" w:rsidRPr="00A60D9C">
        <w:rPr>
          <w:rFonts w:ascii="Cambria" w:hAnsi="Cambria" w:cs="Arial"/>
          <w:sz w:val="22"/>
          <w:szCs w:val="22"/>
        </w:rPr>
        <w:t>ú špecifikáciu technického riešenia;</w:t>
      </w:r>
    </w:p>
    <w:p w14:paraId="361B30E8" w14:textId="77777777" w:rsidR="0013566A"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Etapy II zrealizovať všetky Opatrenia; a </w:t>
      </w:r>
    </w:p>
    <w:p w14:paraId="15FAF362" w14:textId="125A3B65" w:rsidR="000E1BC2"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III</w:t>
      </w:r>
      <w:r w:rsidR="002A73E6" w:rsidRPr="00A60D9C">
        <w:rPr>
          <w:rFonts w:ascii="Cambria" w:hAnsi="Cambria" w:cs="Arial"/>
          <w:sz w:val="22"/>
          <w:szCs w:val="22"/>
        </w:rPr>
        <w:t xml:space="preserve"> </w:t>
      </w:r>
      <w:r w:rsidR="00E25016" w:rsidRPr="00A60D9C">
        <w:rPr>
          <w:rFonts w:ascii="Cambria" w:hAnsi="Cambria" w:cs="Arial"/>
          <w:sz w:val="22"/>
          <w:szCs w:val="22"/>
        </w:rPr>
        <w:t>drža</w:t>
      </w:r>
      <w:r w:rsidR="00B646C3" w:rsidRPr="00A60D9C">
        <w:rPr>
          <w:rFonts w:ascii="Cambria" w:hAnsi="Cambria" w:cs="Arial"/>
          <w:sz w:val="22"/>
          <w:szCs w:val="22"/>
        </w:rPr>
        <w:t>ť záruku za dosahovanie Garantovaných úspor a poskytovať ostatné súvisiace Služby</w:t>
      </w:r>
      <w:r w:rsidR="002A73E6" w:rsidRPr="00A60D9C">
        <w:rPr>
          <w:rFonts w:ascii="Cambria" w:hAnsi="Cambria" w:cs="Arial"/>
          <w:sz w:val="22"/>
          <w:szCs w:val="22"/>
        </w:rPr>
        <w:t>.</w:t>
      </w:r>
      <w:r w:rsidR="000E1BC2" w:rsidRPr="00A60D9C">
        <w:rPr>
          <w:rFonts w:ascii="Cambria" w:hAnsi="Cambria" w:cs="Arial"/>
          <w:sz w:val="22"/>
          <w:szCs w:val="22"/>
        </w:rPr>
        <w:t xml:space="preserve"> </w:t>
      </w:r>
    </w:p>
    <w:p w14:paraId="5757C606" w14:textId="6CBA5398"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w:t>
      </w:r>
      <w:r w:rsidR="0071329A" w:rsidRPr="00A60D9C">
        <w:rPr>
          <w:rFonts w:ascii="Cambria" w:hAnsi="Cambria" w:cs="Arial"/>
          <w:sz w:val="22"/>
          <w:szCs w:val="22"/>
        </w:rPr>
        <w:t>zrealizovať Opatrenia a poskytovať súvisiace Služby</w:t>
      </w:r>
      <w:r w:rsidR="000E1BC2" w:rsidRPr="00A60D9C">
        <w:rPr>
          <w:rFonts w:ascii="Cambria" w:hAnsi="Cambria" w:cs="Arial"/>
          <w:sz w:val="22"/>
          <w:szCs w:val="22"/>
        </w:rPr>
        <w:t xml:space="preserve"> s odbornou starostlivosťou, v súlade so všeobecne záväznými právnymi predpismi, technickými a hygienickými normami a záujmami Klienta, s ktorými Klient </w:t>
      </w:r>
      <w:r w:rsidR="005A7D7A" w:rsidRPr="00A60D9C">
        <w:rPr>
          <w:rFonts w:ascii="Cambria" w:hAnsi="Cambria" w:cs="Arial"/>
          <w:sz w:val="22"/>
          <w:szCs w:val="22"/>
        </w:rPr>
        <w:t xml:space="preserve">Poskytovateľa </w:t>
      </w:r>
      <w:r w:rsidR="000E1BC2" w:rsidRPr="00A60D9C">
        <w:rPr>
          <w:rFonts w:ascii="Cambria" w:hAnsi="Cambria" w:cs="Arial"/>
          <w:sz w:val="22"/>
          <w:szCs w:val="22"/>
        </w:rPr>
        <w:t xml:space="preserve">preukázateľne oboznámil pred uzatvorením tejto Zmluvy. </w:t>
      </w:r>
    </w:p>
    <w:p w14:paraId="17BE23CC" w14:textId="226D081D"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zabezpečiť všetky veci potrebné na </w:t>
      </w:r>
      <w:r w:rsidR="0071329A" w:rsidRPr="00A60D9C">
        <w:rPr>
          <w:rFonts w:ascii="Cambria" w:hAnsi="Cambria" w:cs="Arial"/>
          <w:sz w:val="22"/>
          <w:szCs w:val="22"/>
        </w:rPr>
        <w:t>realizáciu Opatrení a poskytovanie Služieb</w:t>
      </w:r>
      <w:r w:rsidR="000E1BC2" w:rsidRPr="00A60D9C">
        <w:rPr>
          <w:rFonts w:ascii="Cambria" w:hAnsi="Cambria" w:cs="Arial"/>
          <w:sz w:val="22"/>
          <w:szCs w:val="22"/>
        </w:rPr>
        <w:t xml:space="preserve">. Cena za obstaranie vecí podľa predchádzajúcej vety je zahrnutá </w:t>
      </w:r>
      <w:r w:rsidR="000E1BC2" w:rsidRPr="00A60D9C">
        <w:rPr>
          <w:rFonts w:ascii="Cambria" w:hAnsi="Cambria" w:cs="Arial"/>
          <w:sz w:val="22"/>
          <w:szCs w:val="22"/>
        </w:rPr>
        <w:lastRenderedPageBreak/>
        <w:t xml:space="preserve">v odplate Klienta za </w:t>
      </w:r>
      <w:r w:rsidR="0071329A" w:rsidRPr="00A60D9C">
        <w:rPr>
          <w:rFonts w:ascii="Cambria" w:hAnsi="Cambria" w:cs="Arial"/>
          <w:sz w:val="22"/>
          <w:szCs w:val="22"/>
        </w:rPr>
        <w:t>realizáciu Opatrení a poskytovanie Služieb</w:t>
      </w:r>
      <w:r w:rsidR="00336E86" w:rsidRPr="00A60D9C">
        <w:rPr>
          <w:rFonts w:ascii="Cambria" w:hAnsi="Cambria" w:cs="Arial"/>
          <w:sz w:val="22"/>
          <w:szCs w:val="22"/>
        </w:rPr>
        <w:t xml:space="preserve"> </w:t>
      </w:r>
      <w:r w:rsidR="000E1BC2" w:rsidRPr="00A60D9C">
        <w:rPr>
          <w:rFonts w:ascii="Cambria" w:hAnsi="Cambria" w:cs="Arial"/>
          <w:sz w:val="22"/>
          <w:szCs w:val="22"/>
        </w:rPr>
        <w:t xml:space="preserve">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_Ref528149605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13</w:t>
      </w:r>
      <w:r w:rsidR="009F7898" w:rsidRPr="00A60D9C">
        <w:rPr>
          <w:rFonts w:ascii="Cambria" w:hAnsi="Cambria" w:cs="Arial"/>
          <w:sz w:val="22"/>
          <w:szCs w:val="22"/>
        </w:rPr>
        <w:fldChar w:fldCharType="end"/>
      </w:r>
      <w:r w:rsidR="000E1BC2" w:rsidRPr="00A60D9C">
        <w:rPr>
          <w:rFonts w:ascii="Cambria" w:hAnsi="Cambria" w:cs="Arial"/>
          <w:sz w:val="22"/>
          <w:szCs w:val="22"/>
        </w:rPr>
        <w:t xml:space="preserve"> Zmluvy, ak v Zmluve nie je uvedené inak.</w:t>
      </w:r>
    </w:p>
    <w:p w14:paraId="092E01AA" w14:textId="4504F38A"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preberá záväzok, že zabezpečí, že v dôsledku </w:t>
      </w:r>
      <w:r w:rsidR="00336E86" w:rsidRPr="00A60D9C">
        <w:rPr>
          <w:rFonts w:ascii="Cambria" w:hAnsi="Cambria" w:cs="Arial"/>
          <w:sz w:val="22"/>
          <w:szCs w:val="22"/>
        </w:rPr>
        <w:t xml:space="preserve">realizácie Opatrení a poskytovania Služieb </w:t>
      </w:r>
      <w:r w:rsidR="000E1BC2" w:rsidRPr="00A60D9C">
        <w:rPr>
          <w:rFonts w:ascii="Cambria" w:hAnsi="Cambria" w:cs="Arial"/>
          <w:sz w:val="22"/>
          <w:szCs w:val="22"/>
        </w:rPr>
        <w:t xml:space="preserve">dôjde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k zníženiu spotreby Primárnych energií, k Úspore nákladov na energie a k Úspore neenergetických nákladov</w:t>
      </w:r>
      <w:r w:rsidR="00C27C0D" w:rsidRPr="00A60D9C">
        <w:rPr>
          <w:rFonts w:ascii="Cambria" w:hAnsi="Cambria" w:cs="Arial"/>
          <w:sz w:val="22"/>
          <w:szCs w:val="22"/>
        </w:rPr>
        <w:t xml:space="preserve"> </w:t>
      </w:r>
      <w:r w:rsidR="00D31877" w:rsidRPr="00A60D9C">
        <w:rPr>
          <w:rFonts w:ascii="Cambria" w:hAnsi="Cambria" w:cs="Arial"/>
          <w:sz w:val="22"/>
          <w:szCs w:val="22"/>
        </w:rPr>
        <w:t xml:space="preserve">minimálne </w:t>
      </w:r>
      <w:r w:rsidR="00C27C0D" w:rsidRPr="00A60D9C">
        <w:rPr>
          <w:rFonts w:ascii="Cambria" w:hAnsi="Cambria" w:cs="Arial"/>
          <w:sz w:val="22"/>
          <w:szCs w:val="22"/>
        </w:rPr>
        <w:t>vo výške Garantovanej úspory energií a Garantovanej úspory nákladov</w:t>
      </w:r>
      <w:r w:rsidR="00941323" w:rsidRPr="00A60D9C">
        <w:rPr>
          <w:rFonts w:ascii="Cambria" w:hAnsi="Cambria" w:cs="Arial"/>
          <w:sz w:val="22"/>
          <w:szCs w:val="22"/>
        </w:rPr>
        <w:t>.</w:t>
      </w:r>
    </w:p>
    <w:p w14:paraId="5F43791E" w14:textId="5EFDA0EF" w:rsidR="000E1BC2" w:rsidRPr="00A60D9C" w:rsidRDefault="002554A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Obdobie Príprav (Etapa I)</w:t>
      </w:r>
    </w:p>
    <w:p w14:paraId="3857B2F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týmto výslovne potvrdzujú, že Zmluva bola uzavretá výlučne na základe informácií a podkladov obsiahnutých v súťažných podkladoch a informácií poskytnutých v priebehu verejného obstarávania. </w:t>
      </w:r>
    </w:p>
    <w:p w14:paraId="49096C7F" w14:textId="78221665" w:rsidR="001520BB" w:rsidRPr="00696A65" w:rsidRDefault="005A7D7A" w:rsidP="00BA1AF2">
      <w:pPr>
        <w:pStyle w:val="ListParagraph"/>
        <w:numPr>
          <w:ilvl w:val="1"/>
          <w:numId w:val="84"/>
        </w:numPr>
        <w:spacing w:after="240" w:line="240" w:lineRule="auto"/>
        <w:contextualSpacing w:val="0"/>
        <w:jc w:val="both"/>
        <w:rPr>
          <w:rFonts w:ascii="Cambria" w:hAnsi="Cambria" w:cs="Arial"/>
          <w:sz w:val="22"/>
          <w:szCs w:val="22"/>
        </w:rPr>
      </w:pPr>
      <w:bookmarkStart w:id="7" w:name="_Ref528149178"/>
      <w:r w:rsidRPr="00696A65">
        <w:rPr>
          <w:rFonts w:ascii="Cambria" w:hAnsi="Cambria" w:cs="Arial"/>
          <w:sz w:val="22"/>
          <w:szCs w:val="22"/>
        </w:rPr>
        <w:t>Poskytovateľ</w:t>
      </w:r>
      <w:r w:rsidR="00696A65" w:rsidRPr="00696A65">
        <w:rPr>
          <w:rFonts w:ascii="Cambria" w:hAnsi="Cambria" w:cs="Arial"/>
          <w:sz w:val="22"/>
          <w:szCs w:val="22"/>
        </w:rPr>
        <w:t xml:space="preserve"> do tridsiatich (30) dní odo dňa nadobudnutia účinnosti Zmluvy vykoná </w:t>
      </w:r>
      <w:r w:rsidR="00170D3D">
        <w:rPr>
          <w:rFonts w:ascii="Cambria" w:hAnsi="Cambria" w:cs="Arial"/>
          <w:sz w:val="22"/>
          <w:szCs w:val="22"/>
        </w:rPr>
        <w:t>Energetickú</w:t>
      </w:r>
      <w:r w:rsidR="00B40D5C" w:rsidRPr="00696A65">
        <w:rPr>
          <w:rFonts w:ascii="Cambria" w:hAnsi="Cambria" w:cs="Arial"/>
          <w:sz w:val="22"/>
          <w:szCs w:val="22"/>
        </w:rPr>
        <w:t xml:space="preserve"> analýzu</w:t>
      </w:r>
      <w:bookmarkEnd w:id="7"/>
      <w:r w:rsidR="00696A65" w:rsidRPr="00696A65">
        <w:rPr>
          <w:rFonts w:ascii="Cambria" w:hAnsi="Cambria" w:cs="Arial"/>
          <w:sz w:val="22"/>
          <w:szCs w:val="22"/>
        </w:rPr>
        <w:t>.</w:t>
      </w:r>
      <w:bookmarkStart w:id="8" w:name="_Ref515358258"/>
      <w:bookmarkStart w:id="9" w:name="_Ref514787864"/>
      <w:r w:rsidR="00696A65">
        <w:rPr>
          <w:rFonts w:ascii="Cambria" w:hAnsi="Cambria" w:cs="Arial"/>
          <w:sz w:val="22"/>
          <w:szCs w:val="22"/>
        </w:rPr>
        <w:t xml:space="preserve"> </w:t>
      </w:r>
      <w:r w:rsidR="000E1BC2" w:rsidRPr="00696A65">
        <w:rPr>
          <w:rFonts w:ascii="Cambria" w:hAnsi="Cambria" w:cs="Arial"/>
          <w:sz w:val="22"/>
          <w:szCs w:val="22"/>
        </w:rPr>
        <w:t xml:space="preserve">V prípade, ak </w:t>
      </w:r>
      <w:r w:rsidRPr="00696A65">
        <w:rPr>
          <w:rFonts w:ascii="Cambria" w:hAnsi="Cambria" w:cs="Arial"/>
          <w:sz w:val="22"/>
          <w:szCs w:val="22"/>
        </w:rPr>
        <w:t xml:space="preserve">Poskytovateľ </w:t>
      </w:r>
      <w:r w:rsidR="000E1BC2" w:rsidRPr="00696A65">
        <w:rPr>
          <w:rFonts w:ascii="Cambria" w:hAnsi="Cambria" w:cs="Arial"/>
          <w:sz w:val="22"/>
          <w:szCs w:val="22"/>
        </w:rPr>
        <w:t xml:space="preserve">počas výkonu </w:t>
      </w:r>
      <w:r w:rsidR="00170D3D">
        <w:rPr>
          <w:rFonts w:ascii="Cambria" w:hAnsi="Cambria" w:cs="Arial"/>
          <w:sz w:val="22"/>
          <w:szCs w:val="22"/>
        </w:rPr>
        <w:t>Energetickej</w:t>
      </w:r>
      <w:r w:rsidR="00170D3D" w:rsidRPr="00696A65">
        <w:rPr>
          <w:rFonts w:ascii="Cambria" w:hAnsi="Cambria" w:cs="Arial"/>
          <w:sz w:val="22"/>
          <w:szCs w:val="22"/>
        </w:rPr>
        <w:t xml:space="preserve"> </w:t>
      </w:r>
      <w:r w:rsidR="000E1BC2" w:rsidRPr="00696A65">
        <w:rPr>
          <w:rFonts w:ascii="Cambria" w:hAnsi="Cambria" w:cs="Arial"/>
          <w:sz w:val="22"/>
          <w:szCs w:val="22"/>
        </w:rPr>
        <w:t>analýzy zistí odchýlky alebo nezrovnalosti</w:t>
      </w:r>
      <w:r w:rsidRPr="00696A65">
        <w:rPr>
          <w:rFonts w:ascii="Cambria" w:hAnsi="Cambria" w:cs="Arial"/>
          <w:sz w:val="22"/>
          <w:szCs w:val="22"/>
        </w:rPr>
        <w:t xml:space="preserve"> </w:t>
      </w:r>
      <w:r w:rsidR="000E1BC2" w:rsidRPr="00696A65">
        <w:rPr>
          <w:rFonts w:ascii="Cambria" w:hAnsi="Cambria" w:cs="Arial"/>
          <w:sz w:val="22"/>
          <w:szCs w:val="22"/>
        </w:rPr>
        <w:t>v</w:t>
      </w:r>
      <w:r w:rsidR="002C7A30" w:rsidRPr="00696A65">
        <w:rPr>
          <w:rFonts w:ascii="Cambria" w:hAnsi="Cambria" w:cs="Arial"/>
          <w:sz w:val="22"/>
          <w:szCs w:val="22"/>
        </w:rPr>
        <w:t> </w:t>
      </w:r>
      <w:r w:rsidR="000E1BC2" w:rsidRPr="00696A65">
        <w:rPr>
          <w:rFonts w:ascii="Cambria" w:hAnsi="Cambria" w:cs="Arial"/>
          <w:sz w:val="22"/>
          <w:szCs w:val="22"/>
        </w:rPr>
        <w:t>údajoch</w:t>
      </w:r>
      <w:r w:rsidR="002C7A30" w:rsidRPr="00696A65">
        <w:rPr>
          <w:rFonts w:ascii="Cambria" w:hAnsi="Cambria" w:cs="Arial"/>
          <w:sz w:val="22"/>
          <w:szCs w:val="22"/>
        </w:rPr>
        <w:t xml:space="preserve"> a Podkladoch</w:t>
      </w:r>
      <w:r w:rsidR="000E1BC2" w:rsidRPr="00696A65">
        <w:rPr>
          <w:rFonts w:ascii="Cambria" w:hAnsi="Cambria" w:cs="Arial"/>
          <w:sz w:val="22"/>
          <w:szCs w:val="22"/>
        </w:rPr>
        <w:t xml:space="preserve"> poskytnutých Klientom v súťažných podkladoch a v rámci verejného obstarávania, ktoré zásadným spôsobom ovplyvňujú návrh Opatrení, výšku Garantovanej úspory, cenu, či iné podstatné zmluvné podmienky alebo tieto odchýlky a nezrovnalosti majú podstatný vplyv na ekonomickú stránku Projektu, </w:t>
      </w:r>
      <w:r w:rsidRPr="00696A65">
        <w:rPr>
          <w:rFonts w:ascii="Cambria" w:hAnsi="Cambria" w:cs="Arial"/>
          <w:sz w:val="22"/>
          <w:szCs w:val="22"/>
        </w:rPr>
        <w:t xml:space="preserve">Poskytovateľ </w:t>
      </w:r>
      <w:r w:rsidR="00345A8F">
        <w:rPr>
          <w:rFonts w:ascii="Cambria" w:hAnsi="Cambria" w:cs="Arial"/>
          <w:sz w:val="22"/>
          <w:szCs w:val="22"/>
        </w:rPr>
        <w:t>tieto nezrovnalosti identifikuje v správe z Energetickej analýzy (ďalej aj ako „</w:t>
      </w:r>
      <w:r w:rsidR="00345A8F" w:rsidRPr="00345A8F">
        <w:rPr>
          <w:rFonts w:ascii="Cambria" w:hAnsi="Cambria" w:cs="Arial"/>
          <w:b/>
          <w:bCs/>
          <w:sz w:val="22"/>
          <w:szCs w:val="22"/>
        </w:rPr>
        <w:t>Správa z Energetickej analýzy</w:t>
      </w:r>
      <w:r w:rsidR="00345A8F">
        <w:rPr>
          <w:rFonts w:ascii="Cambria" w:hAnsi="Cambria" w:cs="Arial"/>
          <w:sz w:val="22"/>
          <w:szCs w:val="22"/>
        </w:rPr>
        <w:t xml:space="preserve">“) a bude </w:t>
      </w:r>
      <w:r w:rsidRPr="00696A65">
        <w:rPr>
          <w:rFonts w:ascii="Cambria" w:hAnsi="Cambria" w:cs="Arial"/>
          <w:sz w:val="22"/>
          <w:szCs w:val="22"/>
        </w:rPr>
        <w:t xml:space="preserve">oprávnený </w:t>
      </w:r>
      <w:r w:rsidR="000E1BC2" w:rsidRPr="00696A65">
        <w:rPr>
          <w:rFonts w:ascii="Cambria" w:hAnsi="Cambria" w:cs="Arial"/>
          <w:sz w:val="22"/>
          <w:szCs w:val="22"/>
        </w:rPr>
        <w:t xml:space="preserve">navrhnúť </w:t>
      </w:r>
      <w:r w:rsidR="008A2C5F" w:rsidRPr="00696A65">
        <w:rPr>
          <w:rFonts w:ascii="Cambria" w:hAnsi="Cambria" w:cs="Arial"/>
          <w:sz w:val="22"/>
          <w:szCs w:val="22"/>
        </w:rPr>
        <w:t xml:space="preserve">Klientovi </w:t>
      </w:r>
      <w:r w:rsidR="000E1BC2" w:rsidRPr="00696A65">
        <w:rPr>
          <w:rFonts w:ascii="Cambria" w:hAnsi="Cambria" w:cs="Arial"/>
          <w:sz w:val="22"/>
          <w:szCs w:val="22"/>
        </w:rPr>
        <w:t xml:space="preserve">zmenu Zmluvy, ktorá by zohľadňovala </w:t>
      </w:r>
      <w:r w:rsidR="00E336D9" w:rsidRPr="00696A65">
        <w:rPr>
          <w:rFonts w:ascii="Cambria" w:hAnsi="Cambria" w:cs="Arial"/>
          <w:sz w:val="22"/>
          <w:szCs w:val="22"/>
        </w:rPr>
        <w:t xml:space="preserve">nesprávnosť </w:t>
      </w:r>
      <w:r w:rsidR="007F02DE" w:rsidRPr="00696A65">
        <w:rPr>
          <w:rFonts w:ascii="Cambria" w:hAnsi="Cambria" w:cs="Arial"/>
          <w:sz w:val="22"/>
          <w:szCs w:val="22"/>
        </w:rPr>
        <w:t>P</w:t>
      </w:r>
      <w:r w:rsidR="00E336D9" w:rsidRPr="00696A65">
        <w:rPr>
          <w:rFonts w:ascii="Cambria" w:hAnsi="Cambria" w:cs="Arial"/>
          <w:sz w:val="22"/>
          <w:szCs w:val="22"/>
        </w:rPr>
        <w:t>odkladov poskytnutých Klientom, pričom  platí, že takáto zmena musí byť vždy</w:t>
      </w:r>
      <w:r w:rsidR="000E1BC2" w:rsidRPr="00696A65">
        <w:rPr>
          <w:rFonts w:ascii="Cambria" w:hAnsi="Cambria" w:cs="Arial"/>
          <w:sz w:val="22"/>
          <w:szCs w:val="22"/>
        </w:rPr>
        <w:t xml:space="preserve"> v súlade so zákonom č. 343/201</w:t>
      </w:r>
      <w:r w:rsidR="000871A1" w:rsidRPr="00696A65">
        <w:rPr>
          <w:rFonts w:ascii="Cambria" w:hAnsi="Cambria" w:cs="Arial"/>
          <w:sz w:val="22"/>
          <w:szCs w:val="22"/>
        </w:rPr>
        <w:t>5</w:t>
      </w:r>
      <w:r w:rsidR="000E1BC2" w:rsidRPr="00696A65">
        <w:rPr>
          <w:rFonts w:ascii="Cambria" w:hAnsi="Cambria" w:cs="Arial"/>
          <w:sz w:val="22"/>
          <w:szCs w:val="22"/>
        </w:rPr>
        <w:t xml:space="preserve"> Z. z. o verejnom obstarávaní a o zmene a doplnení niektorých zákonov v</w:t>
      </w:r>
      <w:r w:rsidR="00364D3A" w:rsidRPr="00696A65">
        <w:rPr>
          <w:rFonts w:ascii="Cambria" w:hAnsi="Cambria" w:cs="Arial"/>
          <w:sz w:val="22"/>
          <w:szCs w:val="22"/>
        </w:rPr>
        <w:t> znení neskorších predpisov (ďalej aj ako „</w:t>
      </w:r>
      <w:r w:rsidR="00364D3A" w:rsidRPr="00696A65">
        <w:rPr>
          <w:rFonts w:ascii="Cambria" w:hAnsi="Cambria" w:cs="Arial"/>
          <w:b/>
          <w:bCs/>
          <w:sz w:val="22"/>
          <w:szCs w:val="22"/>
        </w:rPr>
        <w:t>Zákon o verejnom obstarávaní</w:t>
      </w:r>
      <w:r w:rsidR="00364D3A" w:rsidRPr="00696A65">
        <w:rPr>
          <w:rFonts w:ascii="Cambria" w:hAnsi="Cambria" w:cs="Arial"/>
          <w:sz w:val="22"/>
          <w:szCs w:val="22"/>
        </w:rPr>
        <w:t>“)</w:t>
      </w:r>
      <w:r w:rsidR="007F02DE" w:rsidRPr="00696A65">
        <w:rPr>
          <w:rFonts w:ascii="Cambria" w:hAnsi="Cambria" w:cs="Arial"/>
          <w:sz w:val="22"/>
          <w:szCs w:val="22"/>
        </w:rPr>
        <w:t>, a musí byť riadne zdôvodnená, čo do okolností, ktoré potrebu zmeny vyvolávajú, vždy s uvedením konkrétnej časti Podkladov</w:t>
      </w:r>
      <w:r w:rsidR="009B3992" w:rsidRPr="00696A65">
        <w:rPr>
          <w:rFonts w:ascii="Cambria" w:hAnsi="Cambria" w:cs="Arial"/>
          <w:sz w:val="22"/>
          <w:szCs w:val="22"/>
        </w:rPr>
        <w:t xml:space="preserve"> a kvalifikáciou a kvantifikáciou dopadu nesprávnosti Podkladov na nevyhnutnosť úpravy tejto Zmluvy</w:t>
      </w:r>
      <w:r w:rsidR="000E1BC2" w:rsidRPr="00696A65">
        <w:rPr>
          <w:rFonts w:ascii="Cambria" w:hAnsi="Cambria" w:cs="Arial"/>
          <w:sz w:val="22"/>
          <w:szCs w:val="22"/>
        </w:rPr>
        <w:t>.</w:t>
      </w:r>
      <w:r w:rsidR="006A33FA" w:rsidRPr="00696A65">
        <w:rPr>
          <w:rFonts w:ascii="Cambria" w:hAnsi="Cambria" w:cs="Arial"/>
          <w:sz w:val="22"/>
          <w:szCs w:val="22"/>
        </w:rPr>
        <w:t xml:space="preserve"> Pre vylúčenie pochybností platí, že </w:t>
      </w:r>
      <w:r w:rsidRPr="00696A65">
        <w:rPr>
          <w:rFonts w:ascii="Cambria" w:hAnsi="Cambria" w:cs="Arial"/>
          <w:sz w:val="22"/>
          <w:szCs w:val="22"/>
        </w:rPr>
        <w:t xml:space="preserve">Poskytovateľ </w:t>
      </w:r>
      <w:r w:rsidR="006A33FA" w:rsidRPr="00696A65">
        <w:rPr>
          <w:rFonts w:ascii="Cambria" w:hAnsi="Cambria" w:cs="Arial"/>
          <w:sz w:val="22"/>
          <w:szCs w:val="22"/>
        </w:rPr>
        <w:t xml:space="preserve">nemôže navrhovať zmeny podľa tohto bodu pre nesprávnosť Podkladov, ktorú mohol pri vynaložení odbornej starostlivosti zistiť </w:t>
      </w:r>
      <w:r w:rsidR="00C76258" w:rsidRPr="00696A65">
        <w:rPr>
          <w:rFonts w:ascii="Cambria" w:hAnsi="Cambria" w:cs="Arial"/>
          <w:sz w:val="22"/>
          <w:szCs w:val="22"/>
        </w:rPr>
        <w:t xml:space="preserve">do momentu dátumu na predloženie ponúk vo verejnom obstarávaní uvedenom v bode </w:t>
      </w:r>
      <w:r w:rsidR="003C4456" w:rsidRPr="00696A65">
        <w:rPr>
          <w:rFonts w:ascii="Cambria" w:hAnsi="Cambria" w:cs="Arial"/>
          <w:sz w:val="22"/>
          <w:szCs w:val="22"/>
        </w:rPr>
        <w:fldChar w:fldCharType="begin"/>
      </w:r>
      <w:r w:rsidR="003C4456" w:rsidRPr="00696A65">
        <w:rPr>
          <w:rFonts w:ascii="Cambria" w:hAnsi="Cambria" w:cs="Arial"/>
          <w:sz w:val="22"/>
          <w:szCs w:val="22"/>
        </w:rPr>
        <w:instrText xml:space="preserve"> REF _Ref528149143 \r \h </w:instrText>
      </w:r>
      <w:r w:rsidR="00A60D9C" w:rsidRPr="00696A65">
        <w:rPr>
          <w:rFonts w:ascii="Cambria" w:hAnsi="Cambria" w:cs="Arial"/>
          <w:sz w:val="22"/>
          <w:szCs w:val="22"/>
        </w:rPr>
        <w:instrText xml:space="preserve"> \* MERGEFORMAT </w:instrText>
      </w:r>
      <w:r w:rsidR="003C4456" w:rsidRPr="00696A65">
        <w:rPr>
          <w:rFonts w:ascii="Cambria" w:hAnsi="Cambria" w:cs="Arial"/>
          <w:sz w:val="22"/>
          <w:szCs w:val="22"/>
        </w:rPr>
      </w:r>
      <w:r w:rsidR="003C4456" w:rsidRPr="00696A65">
        <w:rPr>
          <w:rFonts w:ascii="Cambria" w:hAnsi="Cambria" w:cs="Arial"/>
          <w:sz w:val="22"/>
          <w:szCs w:val="22"/>
        </w:rPr>
        <w:fldChar w:fldCharType="separate"/>
      </w:r>
      <w:r w:rsidR="00024726">
        <w:rPr>
          <w:rFonts w:ascii="Cambria" w:hAnsi="Cambria" w:cs="Arial"/>
          <w:sz w:val="22"/>
          <w:szCs w:val="22"/>
        </w:rPr>
        <w:t>C)</w:t>
      </w:r>
      <w:r w:rsidR="003C4456" w:rsidRPr="00696A65">
        <w:rPr>
          <w:rFonts w:ascii="Cambria" w:hAnsi="Cambria" w:cs="Arial"/>
          <w:sz w:val="22"/>
          <w:szCs w:val="22"/>
        </w:rPr>
        <w:fldChar w:fldCharType="end"/>
      </w:r>
      <w:r w:rsidR="00C76258" w:rsidRPr="00696A65">
        <w:rPr>
          <w:rFonts w:ascii="Cambria" w:hAnsi="Cambria" w:cs="Arial"/>
          <w:sz w:val="22"/>
          <w:szCs w:val="22"/>
        </w:rPr>
        <w:t xml:space="preserve"> Preambuly</w:t>
      </w:r>
      <w:r w:rsidR="007B267A">
        <w:rPr>
          <w:rFonts w:ascii="Cambria" w:hAnsi="Cambria" w:cs="Arial"/>
          <w:sz w:val="22"/>
          <w:szCs w:val="22"/>
        </w:rPr>
        <w:t xml:space="preserve">, a po uplynutí lehoty na vypracovanie </w:t>
      </w:r>
      <w:r w:rsidR="00170D3D">
        <w:rPr>
          <w:rFonts w:ascii="Cambria" w:hAnsi="Cambria" w:cs="Arial"/>
          <w:sz w:val="22"/>
          <w:szCs w:val="22"/>
        </w:rPr>
        <w:t>Energetickej</w:t>
      </w:r>
      <w:r w:rsidR="007B267A">
        <w:rPr>
          <w:rFonts w:ascii="Cambria" w:hAnsi="Cambria" w:cs="Arial"/>
          <w:sz w:val="22"/>
          <w:szCs w:val="22"/>
        </w:rPr>
        <w:t xml:space="preserve"> analýzy </w:t>
      </w:r>
      <w:r w:rsidR="007B267A" w:rsidRPr="00696A65">
        <w:rPr>
          <w:rFonts w:ascii="Cambria" w:hAnsi="Cambria" w:cs="Arial"/>
          <w:sz w:val="22"/>
          <w:szCs w:val="22"/>
        </w:rPr>
        <w:t>nemôže navrhovať zmeny podľa tohto bodu pre nesprávnosť Podkladov</w:t>
      </w:r>
      <w:r w:rsidR="0077729C">
        <w:rPr>
          <w:rFonts w:ascii="Cambria" w:hAnsi="Cambria" w:cs="Arial"/>
          <w:sz w:val="22"/>
          <w:szCs w:val="22"/>
        </w:rPr>
        <w:t>,</w:t>
      </w:r>
      <w:r w:rsidR="007B267A">
        <w:rPr>
          <w:rFonts w:ascii="Cambria" w:hAnsi="Cambria" w:cs="Arial"/>
          <w:sz w:val="22"/>
          <w:szCs w:val="22"/>
        </w:rPr>
        <w:t xml:space="preserve"> ktorú mohol zistiť v lehote na vykonanie </w:t>
      </w:r>
      <w:r w:rsidR="00170D3D">
        <w:rPr>
          <w:rFonts w:ascii="Cambria" w:hAnsi="Cambria" w:cs="Arial"/>
          <w:sz w:val="22"/>
          <w:szCs w:val="22"/>
        </w:rPr>
        <w:t xml:space="preserve">Energetickej </w:t>
      </w:r>
      <w:r w:rsidR="007B267A">
        <w:rPr>
          <w:rFonts w:ascii="Cambria" w:hAnsi="Cambria" w:cs="Arial"/>
          <w:sz w:val="22"/>
          <w:szCs w:val="22"/>
        </w:rPr>
        <w:t>analýzy</w:t>
      </w:r>
      <w:r w:rsidR="00C76258" w:rsidRPr="00696A65">
        <w:rPr>
          <w:rFonts w:ascii="Cambria" w:hAnsi="Cambria" w:cs="Arial"/>
          <w:sz w:val="22"/>
          <w:szCs w:val="22"/>
        </w:rPr>
        <w:t>.</w:t>
      </w:r>
      <w:r w:rsidR="000E1BC2" w:rsidRPr="00696A65">
        <w:rPr>
          <w:rFonts w:ascii="Cambria" w:hAnsi="Cambria" w:cs="Arial"/>
          <w:sz w:val="22"/>
          <w:szCs w:val="22"/>
        </w:rPr>
        <w:t xml:space="preserve"> V prípade, ak </w:t>
      </w:r>
      <w:r w:rsidR="00766F96" w:rsidRPr="00696A65">
        <w:rPr>
          <w:rFonts w:ascii="Cambria" w:hAnsi="Cambria" w:cs="Arial"/>
          <w:sz w:val="22"/>
          <w:szCs w:val="22"/>
        </w:rPr>
        <w:t xml:space="preserve">by </w:t>
      </w:r>
      <w:r w:rsidR="004033C1" w:rsidRPr="00696A65">
        <w:rPr>
          <w:rFonts w:ascii="Cambria" w:hAnsi="Cambria" w:cs="Arial"/>
          <w:sz w:val="22"/>
          <w:szCs w:val="22"/>
        </w:rPr>
        <w:t>sa preukázalo, že Podklady poskytnuté zo strany Klienta obsahujú tak významné nesprávnosti a chyby, na ktoré nebolo možné upozorniť v rámci verejného obstarávania</w:t>
      </w:r>
      <w:r w:rsidR="00061916" w:rsidRPr="00696A65">
        <w:rPr>
          <w:rFonts w:ascii="Cambria" w:hAnsi="Cambria" w:cs="Arial"/>
          <w:sz w:val="22"/>
          <w:szCs w:val="22"/>
        </w:rPr>
        <w:t xml:space="preserve">, že </w:t>
      </w:r>
      <w:r w:rsidR="004033C1" w:rsidRPr="00696A65">
        <w:rPr>
          <w:rFonts w:ascii="Cambria" w:hAnsi="Cambria" w:cs="Arial"/>
          <w:sz w:val="22"/>
          <w:szCs w:val="22"/>
        </w:rPr>
        <w:t xml:space="preserve">by nebolo spravodlivé od </w:t>
      </w:r>
      <w:r w:rsidRPr="00696A65">
        <w:rPr>
          <w:rFonts w:ascii="Cambria" w:hAnsi="Cambria" w:cs="Arial"/>
          <w:sz w:val="22"/>
          <w:szCs w:val="22"/>
        </w:rPr>
        <w:t xml:space="preserve">Poskytovateľa </w:t>
      </w:r>
      <w:r w:rsidR="004033C1" w:rsidRPr="00696A65">
        <w:rPr>
          <w:rFonts w:ascii="Cambria" w:hAnsi="Cambria" w:cs="Arial"/>
          <w:sz w:val="22"/>
          <w:szCs w:val="22"/>
        </w:rPr>
        <w:t xml:space="preserve">požadovať plnenie tejto Zmluvy v rozsahu v akom sa na jej plnenie zaviazal vo svojej Ponuke </w:t>
      </w:r>
      <w:r w:rsidRPr="00696A65">
        <w:rPr>
          <w:rFonts w:ascii="Cambria" w:hAnsi="Cambria" w:cs="Arial"/>
          <w:sz w:val="22"/>
          <w:szCs w:val="22"/>
        </w:rPr>
        <w:t>Poskytovateľa</w:t>
      </w:r>
      <w:r w:rsidR="00450B6F" w:rsidRPr="00696A65">
        <w:rPr>
          <w:rFonts w:ascii="Cambria" w:hAnsi="Cambria" w:cs="Arial"/>
          <w:sz w:val="22"/>
          <w:szCs w:val="22"/>
        </w:rPr>
        <w:t xml:space="preserve">, zároveň by </w:t>
      </w:r>
      <w:r w:rsidRPr="00696A65">
        <w:rPr>
          <w:rFonts w:ascii="Cambria" w:hAnsi="Cambria" w:cs="Arial"/>
          <w:sz w:val="22"/>
          <w:szCs w:val="22"/>
        </w:rPr>
        <w:t xml:space="preserve">Poskytovateľ </w:t>
      </w:r>
      <w:r w:rsidR="00450B6F" w:rsidRPr="00696A65">
        <w:rPr>
          <w:rFonts w:ascii="Cambria" w:hAnsi="Cambria" w:cs="Arial"/>
          <w:sz w:val="22"/>
          <w:szCs w:val="22"/>
        </w:rPr>
        <w:t>riadne kvalifikoval a kvantifikoval nevyhnutnosť zmeny Zmluvy</w:t>
      </w:r>
      <w:r w:rsidR="00FC157F" w:rsidRPr="00696A65">
        <w:rPr>
          <w:rFonts w:ascii="Cambria" w:hAnsi="Cambria" w:cs="Arial"/>
          <w:sz w:val="22"/>
          <w:szCs w:val="22"/>
        </w:rPr>
        <w:t>,</w:t>
      </w:r>
      <w:r w:rsidR="00437868" w:rsidRPr="00696A65">
        <w:rPr>
          <w:rFonts w:ascii="Cambria" w:hAnsi="Cambria" w:cs="Arial"/>
          <w:sz w:val="22"/>
          <w:szCs w:val="22"/>
        </w:rPr>
        <w:t xml:space="preserve"> zároveň by</w:t>
      </w:r>
      <w:r w:rsidR="00FC157F" w:rsidRPr="00696A65">
        <w:rPr>
          <w:rFonts w:ascii="Cambria" w:hAnsi="Cambria" w:cs="Arial"/>
          <w:sz w:val="22"/>
          <w:szCs w:val="22"/>
        </w:rPr>
        <w:t xml:space="preserve"> </w:t>
      </w:r>
      <w:r w:rsidR="00437868" w:rsidRPr="00696A65">
        <w:rPr>
          <w:rFonts w:ascii="Cambria" w:hAnsi="Cambria" w:cs="Arial"/>
          <w:sz w:val="22"/>
          <w:szCs w:val="22"/>
        </w:rPr>
        <w:t>navrhovaná</w:t>
      </w:r>
      <w:r w:rsidR="00FC157F" w:rsidRPr="00696A65">
        <w:rPr>
          <w:rFonts w:ascii="Cambria" w:hAnsi="Cambria" w:cs="Arial"/>
          <w:sz w:val="22"/>
          <w:szCs w:val="22"/>
        </w:rPr>
        <w:t xml:space="preserve"> zmena Zmluvy bola</w:t>
      </w:r>
      <w:r w:rsidR="00450B6F" w:rsidRPr="00696A65">
        <w:rPr>
          <w:rFonts w:ascii="Cambria" w:hAnsi="Cambria" w:cs="Arial"/>
          <w:sz w:val="22"/>
          <w:szCs w:val="22"/>
        </w:rPr>
        <w:t xml:space="preserve"> v súlade so Zákonom o verejnom obstarávaní</w:t>
      </w:r>
      <w:r w:rsidR="004033C1" w:rsidRPr="00696A65">
        <w:rPr>
          <w:rFonts w:ascii="Cambria" w:hAnsi="Cambria" w:cs="Arial"/>
          <w:sz w:val="22"/>
          <w:szCs w:val="22"/>
        </w:rPr>
        <w:t xml:space="preserve"> </w:t>
      </w:r>
      <w:r w:rsidR="00364D3A" w:rsidRPr="00696A65">
        <w:rPr>
          <w:rFonts w:ascii="Cambria" w:hAnsi="Cambria" w:cs="Arial"/>
          <w:sz w:val="22"/>
          <w:szCs w:val="22"/>
        </w:rPr>
        <w:t xml:space="preserve">(alebo by z dôvodov Zákona o verejnom obstarávaní objektívne nemohla byť realizovateľná) </w:t>
      </w:r>
      <w:r w:rsidR="004033C1" w:rsidRPr="00696A65">
        <w:rPr>
          <w:rFonts w:ascii="Cambria" w:hAnsi="Cambria" w:cs="Arial"/>
          <w:sz w:val="22"/>
          <w:szCs w:val="22"/>
        </w:rPr>
        <w:t>a zároveň by Klient odmietol</w:t>
      </w:r>
      <w:r w:rsidR="00061916" w:rsidRPr="00696A65">
        <w:rPr>
          <w:rFonts w:ascii="Cambria" w:hAnsi="Cambria" w:cs="Arial"/>
          <w:sz w:val="22"/>
          <w:szCs w:val="22"/>
        </w:rPr>
        <w:t xml:space="preserve"> </w:t>
      </w:r>
      <w:r w:rsidR="00450B6F" w:rsidRPr="00696A65">
        <w:rPr>
          <w:rFonts w:ascii="Cambria" w:hAnsi="Cambria" w:cs="Arial"/>
          <w:sz w:val="22"/>
          <w:szCs w:val="22"/>
        </w:rPr>
        <w:t xml:space="preserve">takto navrhnutú </w:t>
      </w:r>
      <w:r w:rsidR="00061916" w:rsidRPr="00696A65">
        <w:rPr>
          <w:rFonts w:ascii="Cambria" w:hAnsi="Cambria" w:cs="Arial"/>
          <w:sz w:val="22"/>
          <w:szCs w:val="22"/>
        </w:rPr>
        <w:t xml:space="preserve">zmenu </w:t>
      </w:r>
      <w:r w:rsidR="00450B6F" w:rsidRPr="00696A65">
        <w:rPr>
          <w:rFonts w:ascii="Cambria" w:hAnsi="Cambria" w:cs="Arial"/>
          <w:sz w:val="22"/>
          <w:szCs w:val="22"/>
        </w:rPr>
        <w:t>Z</w:t>
      </w:r>
      <w:r w:rsidR="00061916" w:rsidRPr="00696A65">
        <w:rPr>
          <w:rFonts w:ascii="Cambria" w:hAnsi="Cambria" w:cs="Arial"/>
          <w:sz w:val="22"/>
          <w:szCs w:val="22"/>
        </w:rPr>
        <w:t xml:space="preserve">mluvy </w:t>
      </w:r>
      <w:r w:rsidR="00450B6F" w:rsidRPr="00696A65">
        <w:rPr>
          <w:rFonts w:ascii="Cambria" w:hAnsi="Cambria" w:cs="Arial"/>
          <w:sz w:val="22"/>
          <w:szCs w:val="22"/>
        </w:rPr>
        <w:t>prijať a odmietol by uzatvoriť dodatok k tejto Zmluve reflektujúci nevyhnutné zmeny podľa tohto bodu</w:t>
      </w:r>
      <w:r w:rsidR="000E1BC2" w:rsidRPr="00696A65">
        <w:rPr>
          <w:rFonts w:ascii="Cambria" w:hAnsi="Cambria" w:cs="Arial"/>
          <w:sz w:val="22"/>
          <w:szCs w:val="22"/>
        </w:rPr>
        <w:t xml:space="preserve">, </w:t>
      </w:r>
      <w:r w:rsidRPr="00696A65">
        <w:rPr>
          <w:rFonts w:ascii="Cambria" w:hAnsi="Cambria" w:cs="Arial"/>
          <w:sz w:val="22"/>
          <w:szCs w:val="22"/>
        </w:rPr>
        <w:t xml:space="preserve">Poskytovateľ </w:t>
      </w:r>
      <w:r w:rsidR="000E1BC2" w:rsidRPr="00696A65">
        <w:rPr>
          <w:rFonts w:ascii="Cambria" w:hAnsi="Cambria" w:cs="Arial"/>
          <w:sz w:val="22"/>
          <w:szCs w:val="22"/>
        </w:rPr>
        <w:t>je oprávnen</w:t>
      </w:r>
      <w:r w:rsidRPr="00696A65">
        <w:rPr>
          <w:rFonts w:ascii="Cambria" w:hAnsi="Cambria" w:cs="Arial"/>
          <w:sz w:val="22"/>
          <w:szCs w:val="22"/>
        </w:rPr>
        <w:t>ý</w:t>
      </w:r>
      <w:r w:rsidR="000E1BC2" w:rsidRPr="00696A65">
        <w:rPr>
          <w:rFonts w:ascii="Cambria" w:hAnsi="Cambria" w:cs="Arial"/>
          <w:sz w:val="22"/>
          <w:szCs w:val="22"/>
        </w:rPr>
        <w:t xml:space="preserve"> od Zmluvy odstúpiť.</w:t>
      </w:r>
      <w:bookmarkEnd w:id="8"/>
      <w:r w:rsidR="00FC157F" w:rsidRPr="00696A65" w:rsidDel="00FC157F">
        <w:rPr>
          <w:rFonts w:ascii="Cambria" w:hAnsi="Cambria" w:cs="Arial"/>
          <w:sz w:val="22"/>
          <w:szCs w:val="22"/>
        </w:rPr>
        <w:t xml:space="preserve"> </w:t>
      </w:r>
    </w:p>
    <w:p w14:paraId="0E6D4B45" w14:textId="06EDD488" w:rsidR="000E1BC2" w:rsidRPr="00A60D9C" w:rsidRDefault="000871A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w:t>
      </w:r>
      <w:r w:rsidR="00033E7C" w:rsidRPr="00A60D9C">
        <w:rPr>
          <w:rFonts w:ascii="Cambria" w:hAnsi="Cambria" w:cs="Arial"/>
          <w:sz w:val="22"/>
          <w:szCs w:val="22"/>
        </w:rPr>
        <w:t xml:space="preserve"> odstúpenia</w:t>
      </w:r>
      <w:r w:rsidR="00862192" w:rsidRPr="00A60D9C">
        <w:rPr>
          <w:rFonts w:ascii="Cambria" w:hAnsi="Cambria" w:cs="Arial"/>
          <w:sz w:val="22"/>
          <w:szCs w:val="22"/>
        </w:rPr>
        <w:t xml:space="preserve"> podľa bodu </w:t>
      </w:r>
      <w:r w:rsidR="00A942AB" w:rsidRPr="00A60D9C">
        <w:rPr>
          <w:rFonts w:ascii="Cambria" w:hAnsi="Cambria" w:cs="Arial"/>
          <w:sz w:val="22"/>
          <w:szCs w:val="22"/>
        </w:rPr>
        <w:fldChar w:fldCharType="begin"/>
      </w:r>
      <w:r w:rsidR="00A942AB" w:rsidRPr="00A60D9C">
        <w:rPr>
          <w:rFonts w:ascii="Cambria" w:hAnsi="Cambria" w:cs="Arial"/>
          <w:sz w:val="22"/>
          <w:szCs w:val="22"/>
        </w:rPr>
        <w:instrText xml:space="preserve"> REF _Ref515358258 \r \h </w:instrText>
      </w:r>
      <w:r w:rsidR="00A60D9C" w:rsidRPr="00A60D9C">
        <w:rPr>
          <w:rFonts w:ascii="Cambria" w:hAnsi="Cambria" w:cs="Arial"/>
          <w:sz w:val="22"/>
          <w:szCs w:val="22"/>
        </w:rPr>
        <w:instrText xml:space="preserve"> \* MERGEFORMAT </w:instrText>
      </w:r>
      <w:r w:rsidR="00A942AB" w:rsidRPr="00A60D9C">
        <w:rPr>
          <w:rFonts w:ascii="Cambria" w:hAnsi="Cambria" w:cs="Arial"/>
          <w:sz w:val="22"/>
          <w:szCs w:val="22"/>
        </w:rPr>
      </w:r>
      <w:r w:rsidR="00A942AB" w:rsidRPr="00A60D9C">
        <w:rPr>
          <w:rFonts w:ascii="Cambria" w:hAnsi="Cambria" w:cs="Arial"/>
          <w:sz w:val="22"/>
          <w:szCs w:val="22"/>
        </w:rPr>
        <w:fldChar w:fldCharType="separate"/>
      </w:r>
      <w:r w:rsidR="00024726">
        <w:rPr>
          <w:rFonts w:ascii="Cambria" w:hAnsi="Cambria" w:cs="Arial"/>
          <w:sz w:val="22"/>
          <w:szCs w:val="22"/>
        </w:rPr>
        <w:t>4.2</w:t>
      </w:r>
      <w:r w:rsidR="00A942AB" w:rsidRPr="00A60D9C">
        <w:rPr>
          <w:rFonts w:ascii="Cambria" w:hAnsi="Cambria" w:cs="Arial"/>
          <w:sz w:val="22"/>
          <w:szCs w:val="22"/>
        </w:rPr>
        <w:fldChar w:fldCharType="end"/>
      </w:r>
      <w:r w:rsidR="003C4456" w:rsidRPr="00A60D9C">
        <w:rPr>
          <w:rFonts w:ascii="Cambria" w:hAnsi="Cambria" w:cs="Arial"/>
          <w:sz w:val="22"/>
          <w:szCs w:val="22"/>
        </w:rPr>
        <w:t xml:space="preserve"> </w:t>
      </w:r>
      <w:r w:rsidR="00862192" w:rsidRPr="00A60D9C">
        <w:rPr>
          <w:rFonts w:ascii="Cambria" w:hAnsi="Cambria" w:cs="Arial"/>
          <w:sz w:val="22"/>
          <w:szCs w:val="22"/>
        </w:rPr>
        <w:t xml:space="preserve">Zmluvy vzniká </w:t>
      </w:r>
      <w:r w:rsidR="005A7D7A" w:rsidRPr="00A60D9C">
        <w:rPr>
          <w:rFonts w:ascii="Cambria" w:hAnsi="Cambria" w:cs="Arial"/>
          <w:sz w:val="22"/>
          <w:szCs w:val="22"/>
        </w:rPr>
        <w:t xml:space="preserve">Poskytovateľovi </w:t>
      </w:r>
      <w:bookmarkEnd w:id="9"/>
      <w:r w:rsidR="000E1BC2" w:rsidRPr="00A60D9C">
        <w:rPr>
          <w:rFonts w:ascii="Cambria" w:hAnsi="Cambria" w:cs="Arial"/>
          <w:sz w:val="22"/>
          <w:szCs w:val="22"/>
        </w:rPr>
        <w:t xml:space="preserve">na náhradu účelne vynaložených nákladov spojených s vykonaním Energetickej analýzy, pričom ich výšku vrátane odôvodnenia je </w:t>
      </w:r>
      <w:r w:rsidR="005A7D7A" w:rsidRPr="00A60D9C">
        <w:rPr>
          <w:rFonts w:ascii="Cambria" w:hAnsi="Cambria" w:cs="Arial"/>
          <w:sz w:val="22"/>
          <w:szCs w:val="22"/>
        </w:rPr>
        <w:t xml:space="preserve">Poskytovateľ povinný </w:t>
      </w:r>
      <w:r w:rsidR="000E1BC2" w:rsidRPr="00A60D9C">
        <w:rPr>
          <w:rFonts w:ascii="Cambria" w:hAnsi="Cambria" w:cs="Arial"/>
          <w:sz w:val="22"/>
          <w:szCs w:val="22"/>
        </w:rPr>
        <w:t xml:space="preserve">uplatniť u Klienta najneskôr spolu s odstúpením od Zmluvy. </w:t>
      </w:r>
      <w:r w:rsidR="00942859">
        <w:rPr>
          <w:rFonts w:ascii="Cambria" w:hAnsi="Cambria" w:cs="Arial"/>
          <w:sz w:val="22"/>
          <w:szCs w:val="22"/>
        </w:rPr>
        <w:t xml:space="preserve">V tomto prípade </w:t>
      </w:r>
      <w:r w:rsidR="00D36BD6">
        <w:rPr>
          <w:rFonts w:ascii="Cambria" w:hAnsi="Cambria" w:cs="Arial"/>
          <w:sz w:val="22"/>
          <w:szCs w:val="22"/>
        </w:rPr>
        <w:t>Poskytovateľovi nevzniká nárok na ušlý zisk.</w:t>
      </w:r>
    </w:p>
    <w:p w14:paraId="5AAC02D1" w14:textId="6843978F"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10" w:name="_Ref514788275"/>
      <w:r w:rsidRPr="00A60D9C">
        <w:rPr>
          <w:rFonts w:ascii="Cambria" w:hAnsi="Cambria" w:cs="Arial"/>
          <w:sz w:val="22"/>
          <w:szCs w:val="22"/>
        </w:rPr>
        <w:t xml:space="preserve">Klient má právo v lehote 15 kalendárnych dní od obdržania Správy z energetickej analýzy oznámiť </w:t>
      </w:r>
      <w:r w:rsidR="005A7D7A" w:rsidRPr="00A60D9C">
        <w:rPr>
          <w:rFonts w:ascii="Cambria" w:hAnsi="Cambria" w:cs="Arial"/>
          <w:sz w:val="22"/>
          <w:szCs w:val="22"/>
        </w:rPr>
        <w:t xml:space="preserve">Poskytovateľovi </w:t>
      </w:r>
      <w:r w:rsidRPr="00A60D9C">
        <w:rPr>
          <w:rFonts w:ascii="Cambria" w:hAnsi="Cambria" w:cs="Arial"/>
          <w:sz w:val="22"/>
          <w:szCs w:val="22"/>
        </w:rPr>
        <w:t>svoje výhrady a doplnenia k Správe z energetickej analýzy.</w:t>
      </w:r>
      <w:bookmarkEnd w:id="10"/>
      <w:r w:rsidRPr="00A60D9C">
        <w:rPr>
          <w:rFonts w:ascii="Cambria" w:hAnsi="Cambria" w:cs="Arial"/>
          <w:sz w:val="22"/>
          <w:szCs w:val="22"/>
        </w:rPr>
        <w:t xml:space="preserve">  </w:t>
      </w:r>
    </w:p>
    <w:p w14:paraId="0FB3DAD2" w14:textId="031D572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Ak Klient v tejto lehote </w:t>
      </w:r>
      <w:r w:rsidR="005A7D7A" w:rsidRPr="00A60D9C">
        <w:rPr>
          <w:rFonts w:ascii="Cambria" w:hAnsi="Cambria" w:cs="Arial"/>
          <w:sz w:val="22"/>
          <w:szCs w:val="22"/>
        </w:rPr>
        <w:t xml:space="preserve">Poskytovateľ </w:t>
      </w:r>
      <w:r w:rsidRPr="00A60D9C">
        <w:rPr>
          <w:rFonts w:ascii="Cambria" w:hAnsi="Cambria" w:cs="Arial"/>
          <w:sz w:val="22"/>
          <w:szCs w:val="22"/>
        </w:rPr>
        <w:t xml:space="preserve">svoje výhrady, pripomienky a doplnenia k Správe z energetickej analýzy neoznámi, Správa z energetickej analýzy sa považuje za schválenú. </w:t>
      </w:r>
    </w:p>
    <w:p w14:paraId="3C20741A" w14:textId="0D3F44C2" w:rsidR="00583B73"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dôsledkom výhrad, pripomienok a doplnení Klienta nebude zmarenie účelu Zmluvy, </w:t>
      </w:r>
      <w:r w:rsidR="005A7D7A" w:rsidRPr="00A60D9C">
        <w:rPr>
          <w:rFonts w:ascii="Cambria" w:hAnsi="Cambria" w:cs="Arial"/>
          <w:sz w:val="22"/>
          <w:szCs w:val="22"/>
        </w:rPr>
        <w:t xml:space="preserve">Poskytovateľ </w:t>
      </w:r>
      <w:r w:rsidRPr="00A60D9C">
        <w:rPr>
          <w:rFonts w:ascii="Cambria" w:hAnsi="Cambria" w:cs="Arial"/>
          <w:sz w:val="22"/>
          <w:szCs w:val="22"/>
        </w:rPr>
        <w:t xml:space="preserve">je </w:t>
      </w:r>
      <w:r w:rsidR="005A7D7A" w:rsidRPr="00A60D9C">
        <w:rPr>
          <w:rFonts w:ascii="Cambria" w:hAnsi="Cambria" w:cs="Arial"/>
          <w:sz w:val="22"/>
          <w:szCs w:val="22"/>
        </w:rPr>
        <w:t xml:space="preserve">povinný </w:t>
      </w:r>
      <w:r w:rsidRPr="00A60D9C">
        <w:rPr>
          <w:rFonts w:ascii="Cambria" w:hAnsi="Cambria" w:cs="Arial"/>
          <w:sz w:val="22"/>
          <w:szCs w:val="22"/>
        </w:rPr>
        <w:t xml:space="preserve">vecne odôvodnené posúdiť s odbornou starostlivosťou a tieto zapracovať do Správy z energetickej analýzy. Ak Klient oznámi </w:t>
      </w:r>
      <w:r w:rsidR="00D30AEA" w:rsidRPr="00A60D9C">
        <w:rPr>
          <w:rFonts w:ascii="Cambria" w:hAnsi="Cambria" w:cs="Arial"/>
          <w:sz w:val="22"/>
          <w:szCs w:val="22"/>
        </w:rPr>
        <w:t>Poskytovateľ</w:t>
      </w:r>
      <w:r w:rsidR="003D3034">
        <w:rPr>
          <w:rFonts w:ascii="Cambria" w:hAnsi="Cambria" w:cs="Arial"/>
          <w:sz w:val="22"/>
          <w:szCs w:val="22"/>
        </w:rPr>
        <w:t>ovi</w:t>
      </w:r>
      <w:r w:rsidR="00D30AEA" w:rsidRPr="00A60D9C">
        <w:rPr>
          <w:rFonts w:ascii="Cambria" w:hAnsi="Cambria" w:cs="Arial"/>
          <w:sz w:val="22"/>
          <w:szCs w:val="22"/>
        </w:rPr>
        <w:t xml:space="preserve"> </w:t>
      </w:r>
      <w:r w:rsidRPr="00A60D9C">
        <w:rPr>
          <w:rFonts w:ascii="Cambria" w:hAnsi="Cambria" w:cs="Arial"/>
          <w:sz w:val="22"/>
          <w:szCs w:val="22"/>
        </w:rPr>
        <w:t>svoje výhrady, pripomienky a doplnenia a </w:t>
      </w:r>
      <w:r w:rsidR="005A7D7A" w:rsidRPr="00A60D9C">
        <w:rPr>
          <w:rFonts w:ascii="Cambria" w:hAnsi="Cambria" w:cs="Arial"/>
          <w:sz w:val="22"/>
          <w:szCs w:val="22"/>
        </w:rPr>
        <w:t xml:space="preserve">Poskytovateľ </w:t>
      </w:r>
      <w:r w:rsidRPr="00A60D9C">
        <w:rPr>
          <w:rFonts w:ascii="Cambria" w:hAnsi="Cambria" w:cs="Arial"/>
          <w:sz w:val="22"/>
          <w:szCs w:val="22"/>
        </w:rPr>
        <w:t>tieto nezapracuje do Správy z energetickej analýzy a ani neodôvodní ich odmietnutie, Klient je po márnom uplynutí lehoty 10 pracovných dní oprávnený odstúpiť od Zmluvy.</w:t>
      </w:r>
    </w:p>
    <w:p w14:paraId="7B0A0063" w14:textId="68CCFEBA" w:rsidR="00A3111D" w:rsidRPr="00E51E68"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11" w:name="_Ref528234552"/>
      <w:bookmarkStart w:id="12" w:name="_Ref523908780"/>
      <w:r w:rsidRPr="00A60D9C">
        <w:rPr>
          <w:rFonts w:ascii="Cambria" w:hAnsi="Cambria" w:cs="Arial"/>
          <w:sz w:val="22"/>
          <w:szCs w:val="22"/>
        </w:rPr>
        <w:t xml:space="preserve">Poskytovateľ </w:t>
      </w:r>
      <w:r w:rsidR="00A3111D" w:rsidRPr="00A60D9C">
        <w:rPr>
          <w:rFonts w:ascii="Cambria" w:hAnsi="Cambria" w:cs="Arial"/>
          <w:sz w:val="22"/>
          <w:szCs w:val="22"/>
        </w:rPr>
        <w:t xml:space="preserve">v rámci projektovej prípravy </w:t>
      </w:r>
      <w:r w:rsidR="009C5343" w:rsidRPr="00A60D9C">
        <w:rPr>
          <w:rFonts w:ascii="Cambria" w:hAnsi="Cambria" w:cs="Arial"/>
          <w:sz w:val="22"/>
          <w:szCs w:val="22"/>
        </w:rPr>
        <w:t xml:space="preserve">vykoná všetky činnosti a práce, ktoré sú potrebné na </w:t>
      </w:r>
      <w:r w:rsidR="009C5343" w:rsidRPr="00E51E68">
        <w:rPr>
          <w:rFonts w:ascii="Cambria" w:hAnsi="Cambria" w:cs="Arial"/>
          <w:sz w:val="22"/>
          <w:szCs w:val="22"/>
        </w:rPr>
        <w:t xml:space="preserve">vypracovanie Detailnej špecifikácie technického riešenia. </w:t>
      </w:r>
      <w:r w:rsidRPr="00E51E68">
        <w:rPr>
          <w:rFonts w:ascii="Cambria" w:hAnsi="Cambria" w:cs="Arial"/>
          <w:sz w:val="22"/>
          <w:szCs w:val="22"/>
        </w:rPr>
        <w:t xml:space="preserve">Poskytovateľ </w:t>
      </w:r>
      <w:r w:rsidR="009C5343" w:rsidRPr="00E51E68">
        <w:rPr>
          <w:rFonts w:ascii="Cambria" w:hAnsi="Cambria" w:cs="Arial"/>
          <w:sz w:val="22"/>
          <w:szCs w:val="22"/>
        </w:rPr>
        <w:t xml:space="preserve">vypracuje a odovzdá Klientovi </w:t>
      </w:r>
      <w:r w:rsidR="00F13AAF" w:rsidRPr="00E51E68">
        <w:rPr>
          <w:rFonts w:ascii="Cambria" w:hAnsi="Cambria" w:cs="Arial"/>
          <w:sz w:val="22"/>
          <w:szCs w:val="22"/>
        </w:rPr>
        <w:t xml:space="preserve">Detailnú špecifikáciu technického riešenia na schválenie do </w:t>
      </w:r>
      <w:r w:rsidR="002C0FC6">
        <w:rPr>
          <w:rFonts w:ascii="Cambria" w:hAnsi="Cambria" w:cs="Arial"/>
          <w:b/>
          <w:sz w:val="22"/>
          <w:szCs w:val="22"/>
        </w:rPr>
        <w:t>štyroch</w:t>
      </w:r>
      <w:r w:rsidR="002C0FC6" w:rsidRPr="00E51E68">
        <w:rPr>
          <w:rFonts w:ascii="Cambria" w:hAnsi="Cambria" w:cs="Arial"/>
          <w:b/>
          <w:sz w:val="22"/>
          <w:szCs w:val="22"/>
        </w:rPr>
        <w:t xml:space="preserve"> </w:t>
      </w:r>
      <w:r w:rsidR="002565F7" w:rsidRPr="00E51E68">
        <w:rPr>
          <w:rFonts w:ascii="Cambria" w:hAnsi="Cambria" w:cs="Arial"/>
          <w:b/>
          <w:sz w:val="22"/>
          <w:szCs w:val="22"/>
        </w:rPr>
        <w:t>(</w:t>
      </w:r>
      <w:r w:rsidR="002C0FC6">
        <w:rPr>
          <w:rFonts w:ascii="Cambria" w:hAnsi="Cambria" w:cs="Arial"/>
          <w:b/>
          <w:sz w:val="22"/>
          <w:szCs w:val="22"/>
        </w:rPr>
        <w:t>4</w:t>
      </w:r>
      <w:r w:rsidR="00D03F75" w:rsidRPr="00E51E68">
        <w:rPr>
          <w:rFonts w:ascii="Cambria" w:hAnsi="Cambria" w:cs="Arial"/>
          <w:b/>
          <w:sz w:val="22"/>
          <w:szCs w:val="22"/>
        </w:rPr>
        <w:t>) mesiacov</w:t>
      </w:r>
      <w:r w:rsidR="00F13AAF" w:rsidRPr="00E51E68">
        <w:rPr>
          <w:rFonts w:ascii="Cambria" w:hAnsi="Cambria" w:cs="Arial"/>
          <w:sz w:val="22"/>
          <w:szCs w:val="22"/>
        </w:rPr>
        <w:t xml:space="preserve"> odo dňa nadobudnutia účinnosti tejto Zmluvy.</w:t>
      </w:r>
      <w:bookmarkEnd w:id="11"/>
      <w:r w:rsidR="00290B56" w:rsidRPr="00E51E68">
        <w:rPr>
          <w:rFonts w:ascii="Cambria" w:hAnsi="Cambria" w:cs="Arial"/>
          <w:sz w:val="22"/>
          <w:szCs w:val="22"/>
        </w:rPr>
        <w:t xml:space="preserve"> </w:t>
      </w:r>
      <w:bookmarkEnd w:id="12"/>
    </w:p>
    <w:p w14:paraId="5E987BC0" w14:textId="78F7919A" w:rsidR="00F13AAF" w:rsidRPr="00E51E68" w:rsidRDefault="002B4051"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Na účely získania </w:t>
      </w:r>
      <w:r w:rsidR="008021C5" w:rsidRPr="00E51E68">
        <w:rPr>
          <w:rFonts w:ascii="Cambria" w:hAnsi="Cambria" w:cs="Arial"/>
          <w:sz w:val="22"/>
          <w:szCs w:val="22"/>
        </w:rPr>
        <w:t>P</w:t>
      </w:r>
      <w:r w:rsidRPr="00E51E68">
        <w:rPr>
          <w:rFonts w:ascii="Cambria" w:hAnsi="Cambria" w:cs="Arial"/>
          <w:sz w:val="22"/>
          <w:szCs w:val="22"/>
        </w:rPr>
        <w:t xml:space="preserve">ovolení </w:t>
      </w:r>
      <w:r w:rsidR="00D653AD" w:rsidRPr="00E51E68">
        <w:rPr>
          <w:rFonts w:ascii="Cambria" w:hAnsi="Cambria" w:cs="Arial"/>
          <w:sz w:val="22"/>
          <w:szCs w:val="22"/>
        </w:rPr>
        <w:t xml:space="preserve">môže </w:t>
      </w:r>
      <w:r w:rsidR="005A7D7A" w:rsidRPr="00E51E68">
        <w:rPr>
          <w:rFonts w:ascii="Cambria" w:hAnsi="Cambria" w:cs="Arial"/>
          <w:sz w:val="22"/>
          <w:szCs w:val="22"/>
        </w:rPr>
        <w:t xml:space="preserve">Poskytovateľ </w:t>
      </w:r>
      <w:r w:rsidR="00D653AD" w:rsidRPr="00E51E68">
        <w:rPr>
          <w:rFonts w:ascii="Cambria" w:hAnsi="Cambria" w:cs="Arial"/>
          <w:sz w:val="22"/>
          <w:szCs w:val="22"/>
        </w:rPr>
        <w:t>Klientovi odovzdať n</w:t>
      </w:r>
      <w:r w:rsidR="00F13AAF" w:rsidRPr="00E51E68">
        <w:rPr>
          <w:rFonts w:ascii="Cambria" w:hAnsi="Cambria" w:cs="Arial"/>
          <w:sz w:val="22"/>
          <w:szCs w:val="22"/>
        </w:rPr>
        <w:t xml:space="preserve">a schválenie aj len časť Detailnej špecifikácie technického riešenia, a to v rozsahu potrebnom pre </w:t>
      </w:r>
      <w:r w:rsidR="00CD4B86" w:rsidRPr="00E51E68">
        <w:rPr>
          <w:rFonts w:ascii="Cambria" w:hAnsi="Cambria" w:cs="Arial"/>
          <w:sz w:val="22"/>
          <w:szCs w:val="22"/>
        </w:rPr>
        <w:t>príslušných Povolení</w:t>
      </w:r>
      <w:r w:rsidR="00F13AAF" w:rsidRPr="00E51E68">
        <w:rPr>
          <w:rFonts w:ascii="Cambria" w:hAnsi="Cambria" w:cs="Arial"/>
          <w:sz w:val="22"/>
          <w:szCs w:val="22"/>
        </w:rPr>
        <w:t xml:space="preserve"> na realizáciu </w:t>
      </w:r>
      <w:r w:rsidR="008578D6" w:rsidRPr="00E51E68">
        <w:rPr>
          <w:rFonts w:ascii="Cambria" w:hAnsi="Cambria" w:cs="Arial"/>
          <w:sz w:val="22"/>
          <w:szCs w:val="22"/>
        </w:rPr>
        <w:t>Opatrení</w:t>
      </w:r>
      <w:r w:rsidR="00F13AAF" w:rsidRPr="00E51E68">
        <w:rPr>
          <w:rFonts w:ascii="Cambria" w:hAnsi="Cambria" w:cs="Arial"/>
          <w:sz w:val="22"/>
          <w:szCs w:val="22"/>
        </w:rPr>
        <w:t xml:space="preserve"> (</w:t>
      </w:r>
      <w:proofErr w:type="spellStart"/>
      <w:r w:rsidR="00F13AAF" w:rsidRPr="00E51E68">
        <w:rPr>
          <w:rFonts w:ascii="Cambria" w:hAnsi="Cambria" w:cs="Arial"/>
          <w:sz w:val="22"/>
          <w:szCs w:val="22"/>
        </w:rPr>
        <w:t>t.j</w:t>
      </w:r>
      <w:proofErr w:type="spellEnd"/>
      <w:r w:rsidR="00F13AAF" w:rsidRPr="00E51E68">
        <w:rPr>
          <w:rFonts w:ascii="Cambria" w:hAnsi="Cambria" w:cs="Arial"/>
          <w:sz w:val="22"/>
          <w:szCs w:val="22"/>
        </w:rPr>
        <w:t>. najmä projekt pre stavebné povolenie); zvyšnú časť Detailnej špecifikácie technického riešenia (</w:t>
      </w:r>
      <w:proofErr w:type="spellStart"/>
      <w:r w:rsidR="00F13AAF" w:rsidRPr="00E51E68">
        <w:rPr>
          <w:rFonts w:ascii="Cambria" w:hAnsi="Cambria" w:cs="Arial"/>
          <w:sz w:val="22"/>
          <w:szCs w:val="22"/>
        </w:rPr>
        <w:t>t.j</w:t>
      </w:r>
      <w:proofErr w:type="spellEnd"/>
      <w:r w:rsidR="00F13AAF" w:rsidRPr="00E51E68">
        <w:rPr>
          <w:rFonts w:ascii="Cambria" w:hAnsi="Cambria" w:cs="Arial"/>
          <w:sz w:val="22"/>
          <w:szCs w:val="22"/>
        </w:rPr>
        <w:t xml:space="preserve">. najmä realizačný projekt) </w:t>
      </w:r>
      <w:r w:rsidR="003E4E5F" w:rsidRPr="00E51E68">
        <w:rPr>
          <w:rFonts w:ascii="Cambria" w:hAnsi="Cambria" w:cs="Arial"/>
          <w:sz w:val="22"/>
          <w:szCs w:val="22"/>
        </w:rPr>
        <w:t xml:space="preserve">môže </w:t>
      </w:r>
      <w:r w:rsidR="005A7D7A" w:rsidRPr="00E51E68">
        <w:rPr>
          <w:rFonts w:ascii="Cambria" w:hAnsi="Cambria" w:cs="Arial"/>
          <w:sz w:val="22"/>
          <w:szCs w:val="22"/>
        </w:rPr>
        <w:t xml:space="preserve">Poskytovateľ </w:t>
      </w:r>
      <w:r w:rsidR="003E4E5F" w:rsidRPr="00E51E68">
        <w:rPr>
          <w:rFonts w:ascii="Cambria" w:hAnsi="Cambria" w:cs="Arial"/>
          <w:sz w:val="22"/>
          <w:szCs w:val="22"/>
        </w:rPr>
        <w:t>poskytnúť</w:t>
      </w:r>
      <w:r w:rsidR="00F13AAF" w:rsidRPr="00E51E68">
        <w:rPr>
          <w:rFonts w:ascii="Cambria" w:hAnsi="Cambria" w:cs="Arial"/>
          <w:sz w:val="22"/>
          <w:szCs w:val="22"/>
        </w:rPr>
        <w:t xml:space="preserve"> </w:t>
      </w:r>
      <w:r w:rsidR="00D71136" w:rsidRPr="00E51E68">
        <w:rPr>
          <w:rFonts w:ascii="Cambria" w:hAnsi="Cambria" w:cs="Arial"/>
          <w:sz w:val="22"/>
          <w:szCs w:val="22"/>
        </w:rPr>
        <w:t>Klientovi</w:t>
      </w:r>
      <w:r w:rsidR="00F13AAF" w:rsidRPr="00E51E68">
        <w:rPr>
          <w:rFonts w:ascii="Cambria" w:hAnsi="Cambria" w:cs="Arial"/>
          <w:sz w:val="22"/>
          <w:szCs w:val="22"/>
        </w:rPr>
        <w:t xml:space="preserve"> na schválenie</w:t>
      </w:r>
      <w:r w:rsidR="003E4E5F" w:rsidRPr="00E51E68">
        <w:rPr>
          <w:rFonts w:ascii="Cambria" w:hAnsi="Cambria" w:cs="Arial"/>
          <w:sz w:val="22"/>
          <w:szCs w:val="22"/>
        </w:rPr>
        <w:t xml:space="preserve"> až následne, avšak vždy najneskôr do uplynutia lehoty podľa bodu </w:t>
      </w:r>
      <w:r w:rsidR="003E4E5F" w:rsidRPr="00E51E68">
        <w:rPr>
          <w:rFonts w:ascii="Cambria" w:hAnsi="Cambria" w:cs="Arial"/>
          <w:sz w:val="22"/>
          <w:szCs w:val="22"/>
        </w:rPr>
        <w:fldChar w:fldCharType="begin"/>
      </w:r>
      <w:r w:rsidR="003E4E5F" w:rsidRPr="00E51E68">
        <w:rPr>
          <w:rFonts w:ascii="Cambria" w:hAnsi="Cambria" w:cs="Arial"/>
          <w:sz w:val="22"/>
          <w:szCs w:val="22"/>
        </w:rPr>
        <w:instrText xml:space="preserve"> REF _Ref523908780 \r \h </w:instrText>
      </w:r>
      <w:r w:rsidR="00E301F7" w:rsidRPr="00E51E68">
        <w:rPr>
          <w:rFonts w:ascii="Cambria" w:hAnsi="Cambria" w:cs="Arial"/>
          <w:sz w:val="22"/>
          <w:szCs w:val="22"/>
        </w:rPr>
        <w:instrText xml:space="preserve"> \* MERGEFORMAT </w:instrText>
      </w:r>
      <w:r w:rsidR="003E4E5F" w:rsidRPr="00E51E68">
        <w:rPr>
          <w:rFonts w:ascii="Cambria" w:hAnsi="Cambria" w:cs="Arial"/>
          <w:sz w:val="22"/>
          <w:szCs w:val="22"/>
        </w:rPr>
      </w:r>
      <w:r w:rsidR="003E4E5F" w:rsidRPr="00E51E68">
        <w:rPr>
          <w:rFonts w:ascii="Cambria" w:hAnsi="Cambria" w:cs="Arial"/>
          <w:sz w:val="22"/>
          <w:szCs w:val="22"/>
        </w:rPr>
        <w:fldChar w:fldCharType="separate"/>
      </w:r>
      <w:r w:rsidR="00024726" w:rsidRPr="00E51E68">
        <w:rPr>
          <w:rFonts w:ascii="Cambria" w:hAnsi="Cambria" w:cs="Arial"/>
          <w:sz w:val="22"/>
          <w:szCs w:val="22"/>
        </w:rPr>
        <w:t>4.7</w:t>
      </w:r>
      <w:r w:rsidR="003E4E5F" w:rsidRPr="00E51E68">
        <w:rPr>
          <w:rFonts w:ascii="Cambria" w:hAnsi="Cambria" w:cs="Arial"/>
          <w:sz w:val="22"/>
          <w:szCs w:val="22"/>
        </w:rPr>
        <w:fldChar w:fldCharType="end"/>
      </w:r>
      <w:r w:rsidR="003E4E5F" w:rsidRPr="00E51E68">
        <w:rPr>
          <w:rFonts w:ascii="Cambria" w:hAnsi="Cambria" w:cs="Arial"/>
          <w:sz w:val="22"/>
          <w:szCs w:val="22"/>
        </w:rPr>
        <w:t xml:space="preserve"> tejto Zmluvy.</w:t>
      </w:r>
    </w:p>
    <w:p w14:paraId="2914662B" w14:textId="33D08B52"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bookmarkStart w:id="13" w:name="_Ref528149208"/>
      <w:r w:rsidRPr="00E51E68">
        <w:rPr>
          <w:rFonts w:ascii="Cambria" w:hAnsi="Cambria" w:cs="Arial"/>
          <w:sz w:val="22"/>
          <w:szCs w:val="22"/>
        </w:rPr>
        <w:t xml:space="preserve">Detailná špecifikácia technického riešenia podlieha preskúmaniu zo strany Klienta. Lehota na preskúmanie Detailnej špecifikácie technického riešenia je 14 dní odo dňa doručenia príslušného dokumentu Klientovi. </w:t>
      </w:r>
      <w:r w:rsidR="00CA368E" w:rsidRPr="00E51E68">
        <w:rPr>
          <w:rFonts w:ascii="Cambria" w:hAnsi="Cambria" w:cs="Arial"/>
          <w:sz w:val="22"/>
          <w:szCs w:val="22"/>
        </w:rPr>
        <w:t>Predložením</w:t>
      </w:r>
      <w:r w:rsidRPr="00E51E68">
        <w:rPr>
          <w:rFonts w:ascii="Cambria" w:hAnsi="Cambria" w:cs="Arial"/>
          <w:sz w:val="22"/>
          <w:szCs w:val="22"/>
        </w:rPr>
        <w:t xml:space="preserve"> Detailnej špecifikácie technického riešenia </w:t>
      </w:r>
      <w:r w:rsidR="005A7D7A" w:rsidRPr="00E51E68">
        <w:rPr>
          <w:rFonts w:ascii="Cambria" w:hAnsi="Cambria" w:cs="Arial"/>
          <w:sz w:val="22"/>
          <w:szCs w:val="22"/>
        </w:rPr>
        <w:t xml:space="preserve">Poskytovateľ </w:t>
      </w:r>
      <w:r w:rsidR="00CA368E" w:rsidRPr="00E51E68">
        <w:rPr>
          <w:rFonts w:ascii="Cambria" w:hAnsi="Cambria" w:cs="Arial"/>
          <w:sz w:val="22"/>
          <w:szCs w:val="22"/>
        </w:rPr>
        <w:t>deklaruje, že</w:t>
      </w:r>
      <w:r w:rsidRPr="00E51E68">
        <w:rPr>
          <w:rFonts w:ascii="Cambria" w:hAnsi="Cambria" w:cs="Arial"/>
          <w:sz w:val="22"/>
          <w:szCs w:val="22"/>
        </w:rPr>
        <w:t xml:space="preserve"> predkladané dokumenty spĺňajú všetky požiadavky podľa tejto Zmluvy. Vo vyššie uvedenej lehote 14 dní je </w:t>
      </w:r>
      <w:r w:rsidR="00862192" w:rsidRPr="00E51E68">
        <w:rPr>
          <w:rFonts w:ascii="Cambria" w:hAnsi="Cambria" w:cs="Arial"/>
          <w:sz w:val="22"/>
          <w:szCs w:val="22"/>
        </w:rPr>
        <w:t>K</w:t>
      </w:r>
      <w:r w:rsidRPr="00E51E68">
        <w:rPr>
          <w:rFonts w:ascii="Cambria" w:hAnsi="Cambria" w:cs="Arial"/>
          <w:sz w:val="22"/>
          <w:szCs w:val="22"/>
        </w:rPr>
        <w:t xml:space="preserve">lient oprávnený odoslaním písomného oznámenia požiadať </w:t>
      </w:r>
      <w:r w:rsidR="005A7D7A" w:rsidRPr="00E51E68">
        <w:rPr>
          <w:rFonts w:ascii="Cambria" w:hAnsi="Cambria" w:cs="Arial"/>
          <w:sz w:val="22"/>
          <w:szCs w:val="22"/>
        </w:rPr>
        <w:t xml:space="preserve">Poskytovateľa </w:t>
      </w:r>
      <w:r w:rsidRPr="00E51E68">
        <w:rPr>
          <w:rFonts w:ascii="Cambria" w:hAnsi="Cambria" w:cs="Arial"/>
          <w:sz w:val="22"/>
          <w:szCs w:val="22"/>
        </w:rPr>
        <w:t>o odstránenie vád predloženej dokumentácie spočívajúcich v skutočnosti, že predkladané dokumenty nespĺňajú požiadavky Klienta uveden</w:t>
      </w:r>
      <w:r w:rsidR="00583B73" w:rsidRPr="00E51E68">
        <w:rPr>
          <w:rFonts w:ascii="Cambria" w:hAnsi="Cambria" w:cs="Arial"/>
          <w:sz w:val="22"/>
          <w:szCs w:val="22"/>
        </w:rPr>
        <w:t>é</w:t>
      </w:r>
      <w:r w:rsidRPr="00E51E68">
        <w:rPr>
          <w:rFonts w:ascii="Cambria" w:hAnsi="Cambria" w:cs="Arial"/>
          <w:sz w:val="22"/>
          <w:szCs w:val="22"/>
        </w:rPr>
        <w:t xml:space="preserve"> v Podkladoch alebo sú v rozpore s Ponukou </w:t>
      </w:r>
      <w:r w:rsidR="005A7D7A" w:rsidRPr="00E51E68">
        <w:rPr>
          <w:rFonts w:ascii="Cambria" w:hAnsi="Cambria" w:cs="Arial"/>
          <w:sz w:val="22"/>
          <w:szCs w:val="22"/>
        </w:rPr>
        <w:t>Poskytovateľa</w:t>
      </w:r>
      <w:r w:rsidRPr="00E51E68">
        <w:rPr>
          <w:rFonts w:ascii="Cambria" w:hAnsi="Cambria" w:cs="Arial"/>
          <w:sz w:val="22"/>
          <w:szCs w:val="22"/>
        </w:rPr>
        <w:t>. V tomto oznámení Klient označí dôvody pre vydanie tohto písomného oznámenia o vadách a určí primeranú lehotu na odstránenie vád. Lehoty podľa tejto Zmluvy nie sú povinnosťou odstrániť vady dotknuté.</w:t>
      </w:r>
      <w:bookmarkEnd w:id="13"/>
      <w:r w:rsidRPr="00E51E68">
        <w:rPr>
          <w:rFonts w:ascii="Cambria" w:hAnsi="Cambria" w:cs="Arial"/>
          <w:sz w:val="22"/>
          <w:szCs w:val="22"/>
        </w:rPr>
        <w:t xml:space="preserve"> </w:t>
      </w:r>
    </w:p>
    <w:p w14:paraId="0EA03E44" w14:textId="4C99CABD"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Ak </w:t>
      </w:r>
      <w:r w:rsidR="00583B73" w:rsidRPr="00E51E68">
        <w:rPr>
          <w:rFonts w:ascii="Cambria" w:hAnsi="Cambria" w:cs="Arial"/>
          <w:sz w:val="22"/>
          <w:szCs w:val="22"/>
        </w:rPr>
        <w:t>K</w:t>
      </w:r>
      <w:r w:rsidRPr="00E51E68">
        <w:rPr>
          <w:rFonts w:ascii="Cambria" w:hAnsi="Cambria" w:cs="Arial"/>
          <w:sz w:val="22"/>
          <w:szCs w:val="22"/>
        </w:rPr>
        <w:t xml:space="preserve">lient nevydá oznámenie o vadách Dokumentácie Poskytovateľa podľa predchádzajúceho bodu </w:t>
      </w:r>
      <w:r w:rsidR="003C4456" w:rsidRPr="00E51E68">
        <w:rPr>
          <w:rFonts w:ascii="Cambria" w:hAnsi="Cambria" w:cs="Arial"/>
          <w:sz w:val="22"/>
          <w:szCs w:val="22"/>
        </w:rPr>
        <w:fldChar w:fldCharType="begin"/>
      </w:r>
      <w:r w:rsidR="003C4456" w:rsidRPr="00E51E68">
        <w:rPr>
          <w:rFonts w:ascii="Cambria" w:hAnsi="Cambria" w:cs="Arial"/>
          <w:sz w:val="22"/>
          <w:szCs w:val="22"/>
        </w:rPr>
        <w:instrText xml:space="preserve"> REF _Ref528149208 \r \h </w:instrText>
      </w:r>
      <w:r w:rsidR="00A60D9C" w:rsidRPr="00E51E68">
        <w:rPr>
          <w:rFonts w:ascii="Cambria" w:hAnsi="Cambria" w:cs="Arial"/>
          <w:sz w:val="22"/>
          <w:szCs w:val="22"/>
        </w:rPr>
        <w:instrText xml:space="preserve"> \* MERGEFORMAT </w:instrText>
      </w:r>
      <w:r w:rsidR="003C4456" w:rsidRPr="00E51E68">
        <w:rPr>
          <w:rFonts w:ascii="Cambria" w:hAnsi="Cambria" w:cs="Arial"/>
          <w:sz w:val="22"/>
          <w:szCs w:val="22"/>
        </w:rPr>
      </w:r>
      <w:r w:rsidR="003C4456" w:rsidRPr="00E51E68">
        <w:rPr>
          <w:rFonts w:ascii="Cambria" w:hAnsi="Cambria" w:cs="Arial"/>
          <w:sz w:val="22"/>
          <w:szCs w:val="22"/>
        </w:rPr>
        <w:fldChar w:fldCharType="separate"/>
      </w:r>
      <w:r w:rsidR="00024726" w:rsidRPr="00E51E68">
        <w:rPr>
          <w:rFonts w:ascii="Cambria" w:hAnsi="Cambria" w:cs="Arial"/>
          <w:sz w:val="22"/>
          <w:szCs w:val="22"/>
        </w:rPr>
        <w:t>4.9</w:t>
      </w:r>
      <w:r w:rsidR="003C4456" w:rsidRPr="00E51E68">
        <w:rPr>
          <w:rFonts w:ascii="Cambria" w:hAnsi="Cambria" w:cs="Arial"/>
          <w:sz w:val="22"/>
          <w:szCs w:val="22"/>
        </w:rPr>
        <w:fldChar w:fldCharType="end"/>
      </w:r>
      <w:r w:rsidR="003C4456" w:rsidRPr="00E51E68">
        <w:rPr>
          <w:rFonts w:ascii="Cambria" w:hAnsi="Cambria" w:cs="Arial"/>
          <w:sz w:val="22"/>
          <w:szCs w:val="22"/>
        </w:rPr>
        <w:t xml:space="preserve"> </w:t>
      </w:r>
      <w:r w:rsidR="00F85ED4" w:rsidRPr="00E51E68">
        <w:rPr>
          <w:rFonts w:ascii="Cambria" w:hAnsi="Cambria" w:cs="Arial"/>
          <w:sz w:val="22"/>
          <w:szCs w:val="22"/>
        </w:rPr>
        <w:t>až do momentu vydania tohto oznámenia (ak ho Klient vydať mal) bude mať Poskytovateľ nárok na predĺženie lehôt dotknutých nečinnosťou Klienta</w:t>
      </w:r>
      <w:r w:rsidRPr="00E51E68">
        <w:rPr>
          <w:rFonts w:ascii="Cambria" w:hAnsi="Cambria" w:cs="Arial"/>
          <w:sz w:val="22"/>
          <w:szCs w:val="22"/>
        </w:rPr>
        <w:t>. Klient môže osobitným písomným oznámení schváliť Detailnú špecifikáciu technického riešenia aj pred uplynutím lehoty 14 dní.</w:t>
      </w:r>
    </w:p>
    <w:p w14:paraId="193A676B" w14:textId="49FBECD7"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Akékoľvek schválenie alebo súhlas, či pripomienky nezbavujú </w:t>
      </w:r>
      <w:r w:rsidR="005A7D7A" w:rsidRPr="00E51E68">
        <w:rPr>
          <w:rFonts w:ascii="Cambria" w:hAnsi="Cambria" w:cs="Arial"/>
          <w:sz w:val="22"/>
          <w:szCs w:val="22"/>
        </w:rPr>
        <w:t xml:space="preserve">Poskytovateľa </w:t>
      </w:r>
      <w:r w:rsidRPr="00E51E68">
        <w:rPr>
          <w:rFonts w:ascii="Cambria" w:hAnsi="Cambria" w:cs="Arial"/>
          <w:sz w:val="22"/>
          <w:szCs w:val="22"/>
        </w:rPr>
        <w:t xml:space="preserve">žiadneho záväzku alebo zodpovednosti podľa tejto Zmluvy. Náklady, ktoré </w:t>
      </w:r>
      <w:r w:rsidR="005A7D7A" w:rsidRPr="00E51E68">
        <w:rPr>
          <w:rFonts w:ascii="Cambria" w:hAnsi="Cambria" w:cs="Arial"/>
          <w:sz w:val="22"/>
          <w:szCs w:val="22"/>
        </w:rPr>
        <w:t xml:space="preserve">Poskytovateľovi </w:t>
      </w:r>
      <w:r w:rsidRPr="00E51E68">
        <w:rPr>
          <w:rFonts w:ascii="Cambria" w:hAnsi="Cambria" w:cs="Arial"/>
          <w:sz w:val="22"/>
          <w:szCs w:val="22"/>
        </w:rPr>
        <w:t xml:space="preserve">vzniknú v súvislosti s vykonaním Detailnej špecifikácie technického riešenia, či iných dokumentov tvoriacich dokumentáciu </w:t>
      </w:r>
      <w:r w:rsidR="005A7D7A" w:rsidRPr="00E51E68">
        <w:rPr>
          <w:rFonts w:ascii="Cambria" w:hAnsi="Cambria" w:cs="Arial"/>
          <w:sz w:val="22"/>
          <w:szCs w:val="22"/>
        </w:rPr>
        <w:t xml:space="preserve">Poskytovateľa </w:t>
      </w:r>
      <w:r w:rsidRPr="00E51E68">
        <w:rPr>
          <w:rFonts w:ascii="Cambria" w:hAnsi="Cambria" w:cs="Arial"/>
          <w:sz w:val="22"/>
          <w:szCs w:val="22"/>
        </w:rPr>
        <w:t>sú zahrnuté v cene podľa tejto Zmluvy.</w:t>
      </w:r>
    </w:p>
    <w:p w14:paraId="5FB2F70D" w14:textId="65A47408" w:rsidR="00B45969" w:rsidRPr="00E51E68" w:rsidRDefault="00411340" w:rsidP="00385089">
      <w:pPr>
        <w:pStyle w:val="ListParagraph"/>
        <w:numPr>
          <w:ilvl w:val="1"/>
          <w:numId w:val="84"/>
        </w:numPr>
        <w:spacing w:after="240" w:line="240" w:lineRule="auto"/>
        <w:contextualSpacing w:val="0"/>
        <w:jc w:val="both"/>
        <w:rPr>
          <w:rFonts w:ascii="Cambria" w:hAnsi="Cambria" w:cs="Arial"/>
          <w:sz w:val="22"/>
          <w:szCs w:val="22"/>
        </w:rPr>
      </w:pPr>
      <w:bookmarkStart w:id="14" w:name="_Ref523909589"/>
      <w:r w:rsidRPr="00E51E68">
        <w:rPr>
          <w:rFonts w:ascii="Cambria" w:hAnsi="Cambria" w:cs="Arial"/>
          <w:sz w:val="22"/>
          <w:szCs w:val="22"/>
        </w:rPr>
        <w:t xml:space="preserve">Bezodkladne po schválení Detailnej špecifikácie technického riešenia zo strany Klienta Klient </w:t>
      </w:r>
      <w:r w:rsidR="007449A9" w:rsidRPr="00E51E68">
        <w:rPr>
          <w:rFonts w:ascii="Cambria" w:hAnsi="Cambria" w:cs="Arial"/>
          <w:sz w:val="22"/>
          <w:szCs w:val="22"/>
        </w:rPr>
        <w:t xml:space="preserve">protokolárne </w:t>
      </w:r>
      <w:r w:rsidRPr="00E51E68">
        <w:rPr>
          <w:rFonts w:ascii="Cambria" w:hAnsi="Cambria" w:cs="Arial"/>
          <w:sz w:val="22"/>
          <w:szCs w:val="22"/>
        </w:rPr>
        <w:t>odovzdá</w:t>
      </w:r>
      <w:r w:rsidR="001A5F4A" w:rsidRPr="00E51E68">
        <w:rPr>
          <w:rFonts w:ascii="Cambria" w:hAnsi="Cambria" w:cs="Arial"/>
          <w:sz w:val="22"/>
          <w:szCs w:val="22"/>
        </w:rPr>
        <w:t xml:space="preserve"> </w:t>
      </w:r>
      <w:r w:rsidR="005A7D7A" w:rsidRPr="00E51E68">
        <w:rPr>
          <w:rFonts w:ascii="Cambria" w:hAnsi="Cambria" w:cs="Arial"/>
          <w:sz w:val="22"/>
          <w:szCs w:val="22"/>
        </w:rPr>
        <w:t xml:space="preserve">Poskytovateľovi </w:t>
      </w:r>
      <w:r w:rsidR="001A5F4A" w:rsidRPr="00E51E68">
        <w:rPr>
          <w:rFonts w:ascii="Cambria" w:hAnsi="Cambria" w:cs="Arial"/>
          <w:sz w:val="22"/>
          <w:szCs w:val="22"/>
        </w:rPr>
        <w:t xml:space="preserve">Energetické zariadenia, Budovy resp. Areál </w:t>
      </w:r>
      <w:r w:rsidR="007449A9" w:rsidRPr="00E51E68">
        <w:rPr>
          <w:rFonts w:ascii="Cambria" w:hAnsi="Cambria" w:cs="Arial"/>
          <w:sz w:val="22"/>
          <w:szCs w:val="22"/>
        </w:rPr>
        <w:t>resp. ich príslušné časti</w:t>
      </w:r>
      <w:r w:rsidR="00635E4F" w:rsidRPr="00E51E68">
        <w:rPr>
          <w:rFonts w:ascii="Cambria" w:hAnsi="Cambria" w:cs="Arial"/>
          <w:sz w:val="22"/>
          <w:szCs w:val="22"/>
        </w:rPr>
        <w:t xml:space="preserve">, </w:t>
      </w:r>
      <w:r w:rsidR="007449A9" w:rsidRPr="00E51E68">
        <w:rPr>
          <w:rFonts w:ascii="Cambria" w:hAnsi="Cambria" w:cs="Arial"/>
          <w:sz w:val="22"/>
          <w:szCs w:val="22"/>
        </w:rPr>
        <w:t xml:space="preserve">za účelom realizácie Opatrení alebo inak protokolárne umožní </w:t>
      </w:r>
      <w:r w:rsidR="005A7D7A" w:rsidRPr="00E51E68">
        <w:rPr>
          <w:rFonts w:ascii="Cambria" w:hAnsi="Cambria" w:cs="Arial"/>
          <w:sz w:val="22"/>
          <w:szCs w:val="22"/>
        </w:rPr>
        <w:t xml:space="preserve">Poskytovateľovi </w:t>
      </w:r>
      <w:r w:rsidR="007449A9" w:rsidRPr="00E51E68">
        <w:rPr>
          <w:rFonts w:ascii="Cambria" w:hAnsi="Cambria" w:cs="Arial"/>
          <w:sz w:val="22"/>
          <w:szCs w:val="22"/>
        </w:rPr>
        <w:t>užívanie Energetických zariadení, Budov, resp. Areálu, resp. ich častí</w:t>
      </w:r>
      <w:r w:rsidR="00635E4F" w:rsidRPr="00E51E68">
        <w:rPr>
          <w:rFonts w:ascii="Cambria" w:hAnsi="Cambria" w:cs="Arial"/>
          <w:sz w:val="22"/>
          <w:szCs w:val="22"/>
        </w:rPr>
        <w:t>, ako stavenisk</w:t>
      </w:r>
      <w:r w:rsidR="001D386B" w:rsidRPr="00E51E68">
        <w:rPr>
          <w:rFonts w:ascii="Cambria" w:hAnsi="Cambria" w:cs="Arial"/>
          <w:sz w:val="22"/>
          <w:szCs w:val="22"/>
        </w:rPr>
        <w:t>a</w:t>
      </w:r>
      <w:r w:rsidR="00635E4F" w:rsidRPr="00E51E68">
        <w:rPr>
          <w:rFonts w:ascii="Cambria" w:hAnsi="Cambria" w:cs="Arial"/>
          <w:sz w:val="22"/>
          <w:szCs w:val="22"/>
        </w:rPr>
        <w:t>,</w:t>
      </w:r>
      <w:r w:rsidR="00610BFA" w:rsidRPr="00E51E68">
        <w:rPr>
          <w:rFonts w:ascii="Cambria" w:hAnsi="Cambria" w:cs="Arial"/>
          <w:sz w:val="22"/>
          <w:szCs w:val="22"/>
        </w:rPr>
        <w:t xml:space="preserve"> za účelom realizácie Opatrení. </w:t>
      </w:r>
      <w:r w:rsidR="005A7D7A" w:rsidRPr="00E51E68">
        <w:rPr>
          <w:rFonts w:ascii="Cambria" w:hAnsi="Cambria" w:cs="Arial"/>
          <w:sz w:val="22"/>
          <w:szCs w:val="22"/>
        </w:rPr>
        <w:t xml:space="preserve">Poskytovateľ </w:t>
      </w:r>
      <w:r w:rsidR="00610BFA" w:rsidRPr="00E51E68">
        <w:rPr>
          <w:rFonts w:ascii="Cambria" w:hAnsi="Cambria" w:cs="Arial"/>
          <w:sz w:val="22"/>
          <w:szCs w:val="22"/>
        </w:rPr>
        <w:t xml:space="preserve">je </w:t>
      </w:r>
      <w:r w:rsidR="005A7D7A" w:rsidRPr="00E51E68">
        <w:rPr>
          <w:rFonts w:ascii="Cambria" w:hAnsi="Cambria" w:cs="Arial"/>
          <w:sz w:val="22"/>
          <w:szCs w:val="22"/>
        </w:rPr>
        <w:t xml:space="preserve">povinný </w:t>
      </w:r>
      <w:r w:rsidR="00610BFA" w:rsidRPr="00E51E68">
        <w:rPr>
          <w:rFonts w:ascii="Cambria" w:hAnsi="Cambria" w:cs="Arial"/>
          <w:sz w:val="22"/>
          <w:szCs w:val="22"/>
        </w:rPr>
        <w:t>Energetické zariadenia, Budovy resp. Areál resp. ich príslušné časti od Klienta prevziať resp. protokolárne potvrdiť zriadenie užívacieho práva k nim podľa tohto bodu najneskôr do 10 dní od kedy ho na to Klient</w:t>
      </w:r>
      <w:r w:rsidR="00610BFA" w:rsidRPr="00E51E68">
        <w:rPr>
          <w:rFonts w:ascii="Cambria" w:eastAsiaTheme="minorHAnsi" w:hAnsi="Cambria" w:cs="Arial"/>
          <w:sz w:val="22"/>
          <w:szCs w:val="22"/>
        </w:rPr>
        <w:t xml:space="preserve"> vyzve. Pokiaľ </w:t>
      </w:r>
      <w:r w:rsidR="005A7D7A" w:rsidRPr="00E51E68">
        <w:rPr>
          <w:rFonts w:ascii="Cambria" w:hAnsi="Cambria" w:cs="Arial"/>
          <w:sz w:val="22"/>
          <w:szCs w:val="22"/>
        </w:rPr>
        <w:t xml:space="preserve">Poskytovateľ </w:t>
      </w:r>
      <w:r w:rsidR="00610BFA" w:rsidRPr="00E51E68">
        <w:rPr>
          <w:rFonts w:ascii="Cambria" w:eastAsiaTheme="minorHAnsi" w:hAnsi="Cambria" w:cs="Arial"/>
          <w:sz w:val="22"/>
          <w:szCs w:val="22"/>
        </w:rPr>
        <w:t xml:space="preserve">protokolárne nepotvrdí prevzatie resp. </w:t>
      </w:r>
      <w:r w:rsidR="00610BFA" w:rsidRPr="00E51E68">
        <w:rPr>
          <w:rFonts w:ascii="Cambria" w:eastAsiaTheme="minorHAnsi" w:hAnsi="Cambria" w:cs="Arial"/>
          <w:sz w:val="22"/>
          <w:szCs w:val="22"/>
        </w:rPr>
        <w:lastRenderedPageBreak/>
        <w:t xml:space="preserve">umožnenie prístupu k Energetickým zariadeniam, Budovám resp. Areálu resp. ich príslušným častiam v tejto lehote, má sa za to, </w:t>
      </w:r>
      <w:r w:rsidR="00596401" w:rsidRPr="00E51E68">
        <w:rPr>
          <w:rFonts w:ascii="Cambria" w:eastAsiaTheme="minorHAnsi" w:hAnsi="Cambria" w:cs="Arial"/>
          <w:sz w:val="22"/>
          <w:szCs w:val="22"/>
        </w:rPr>
        <w:t>že k nim došlo posledný deň tejto lehoty.</w:t>
      </w:r>
      <w:bookmarkStart w:id="15" w:name="_Toc517267605"/>
      <w:bookmarkEnd w:id="14"/>
    </w:p>
    <w:p w14:paraId="58FFA0C4" w14:textId="52C59758" w:rsidR="000E1BC2" w:rsidRPr="00E51E68" w:rsidRDefault="0068745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6" w:name="_Toc517267606"/>
      <w:bookmarkEnd w:id="15"/>
      <w:r w:rsidRPr="00E51E68">
        <w:rPr>
          <w:rFonts w:ascii="Cambria" w:eastAsiaTheme="minorHAnsi" w:hAnsi="Cambria" w:cs="Arial"/>
          <w:b/>
          <w:caps/>
          <w:sz w:val="22"/>
          <w:szCs w:val="22"/>
        </w:rPr>
        <w:t xml:space="preserve">Obdobie </w:t>
      </w:r>
      <w:r w:rsidR="000E1BC2" w:rsidRPr="00E51E68">
        <w:rPr>
          <w:rFonts w:ascii="Cambria" w:eastAsiaTheme="minorHAnsi" w:hAnsi="Cambria" w:cs="Arial"/>
          <w:b/>
          <w:caps/>
          <w:sz w:val="22"/>
          <w:szCs w:val="22"/>
        </w:rPr>
        <w:t>Realizáci</w:t>
      </w:r>
      <w:r w:rsidRPr="00E51E68">
        <w:rPr>
          <w:rFonts w:ascii="Cambria" w:eastAsiaTheme="minorHAnsi" w:hAnsi="Cambria" w:cs="Arial"/>
          <w:b/>
          <w:caps/>
          <w:sz w:val="22"/>
          <w:szCs w:val="22"/>
        </w:rPr>
        <w:t>e</w:t>
      </w:r>
      <w:r w:rsidR="000E1BC2" w:rsidRPr="00E51E68">
        <w:rPr>
          <w:rFonts w:ascii="Cambria" w:eastAsiaTheme="minorHAnsi" w:hAnsi="Cambria" w:cs="Arial"/>
          <w:b/>
          <w:caps/>
          <w:sz w:val="22"/>
          <w:szCs w:val="22"/>
        </w:rPr>
        <w:t xml:space="preserve"> Opatrení</w:t>
      </w:r>
      <w:bookmarkEnd w:id="16"/>
      <w:r w:rsidRPr="00E51E68">
        <w:rPr>
          <w:rFonts w:ascii="Cambria" w:eastAsiaTheme="minorHAnsi" w:hAnsi="Cambria" w:cs="Arial"/>
          <w:b/>
          <w:caps/>
          <w:sz w:val="22"/>
          <w:szCs w:val="22"/>
        </w:rPr>
        <w:t xml:space="preserve"> (Etapa II)</w:t>
      </w:r>
    </w:p>
    <w:p w14:paraId="3E59B23E" w14:textId="07CBAE68"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17" w:name="_Ref528234668"/>
      <w:r w:rsidRPr="00E51E68">
        <w:rPr>
          <w:rFonts w:ascii="Cambria" w:hAnsi="Cambria" w:cs="Arial"/>
          <w:sz w:val="22"/>
          <w:szCs w:val="22"/>
        </w:rPr>
        <w:t>Poskytovateľ</w:t>
      </w:r>
      <w:r w:rsidR="000E1BC2" w:rsidRPr="00E51E68">
        <w:rPr>
          <w:rFonts w:ascii="Cambria" w:hAnsi="Cambria" w:cs="Arial"/>
          <w:sz w:val="22"/>
          <w:szCs w:val="22"/>
        </w:rPr>
        <w:t xml:space="preserve"> sa zaväzuje začať s realizáciou navrhovaných Opatrení </w:t>
      </w:r>
      <w:r w:rsidR="0095749A" w:rsidRPr="00E51E68">
        <w:rPr>
          <w:rFonts w:ascii="Cambria" w:hAnsi="Cambria" w:cs="Arial"/>
          <w:sz w:val="22"/>
          <w:szCs w:val="22"/>
        </w:rPr>
        <w:t xml:space="preserve">na základe schválenej Detailnej špecifikácie technického riešenia </w:t>
      </w:r>
      <w:r w:rsidR="000E1BC2" w:rsidRPr="00E51E68">
        <w:rPr>
          <w:rFonts w:ascii="Cambria" w:hAnsi="Cambria" w:cs="Arial"/>
          <w:sz w:val="22"/>
          <w:szCs w:val="22"/>
        </w:rPr>
        <w:t xml:space="preserve">bezodkladne po </w:t>
      </w:r>
      <w:r w:rsidR="0095749A" w:rsidRPr="00E51E68">
        <w:rPr>
          <w:rFonts w:ascii="Cambria" w:hAnsi="Cambria" w:cs="Arial"/>
          <w:sz w:val="22"/>
          <w:szCs w:val="22"/>
        </w:rPr>
        <w:t xml:space="preserve">protokolárnom odovzdaní (resp. inom udelení užívacieho práva) Energetických zariadení, Budov, resp. Areálu, resp. ich častí za účelom realizácie Opatrení podľa bodu </w:t>
      </w:r>
      <w:r w:rsidR="00F57718" w:rsidRPr="00E51E68">
        <w:rPr>
          <w:rFonts w:ascii="Cambria" w:hAnsi="Cambria" w:cs="Arial"/>
          <w:sz w:val="22"/>
          <w:szCs w:val="22"/>
        </w:rPr>
        <w:fldChar w:fldCharType="begin"/>
      </w:r>
      <w:r w:rsidR="00F57718" w:rsidRPr="00E51E68">
        <w:rPr>
          <w:rFonts w:ascii="Cambria" w:hAnsi="Cambria" w:cs="Arial"/>
          <w:sz w:val="22"/>
          <w:szCs w:val="22"/>
        </w:rPr>
        <w:instrText xml:space="preserve"> REF _Ref523909589 \r \h </w:instrText>
      </w:r>
      <w:r w:rsidR="00A60D9C" w:rsidRPr="00E51E68">
        <w:rPr>
          <w:rFonts w:ascii="Cambria" w:hAnsi="Cambria" w:cs="Arial"/>
          <w:sz w:val="22"/>
          <w:szCs w:val="22"/>
        </w:rPr>
        <w:instrText xml:space="preserve"> \* MERGEFORMAT </w:instrText>
      </w:r>
      <w:r w:rsidR="00F57718" w:rsidRPr="00E51E68">
        <w:rPr>
          <w:rFonts w:ascii="Cambria" w:hAnsi="Cambria" w:cs="Arial"/>
          <w:sz w:val="22"/>
          <w:szCs w:val="22"/>
        </w:rPr>
      </w:r>
      <w:r w:rsidR="00F57718" w:rsidRPr="00E51E68">
        <w:rPr>
          <w:rFonts w:ascii="Cambria" w:hAnsi="Cambria" w:cs="Arial"/>
          <w:sz w:val="22"/>
          <w:szCs w:val="22"/>
        </w:rPr>
        <w:fldChar w:fldCharType="separate"/>
      </w:r>
      <w:r w:rsidR="00024726" w:rsidRPr="00E51E68">
        <w:rPr>
          <w:rFonts w:ascii="Cambria" w:hAnsi="Cambria" w:cs="Arial"/>
          <w:sz w:val="22"/>
          <w:szCs w:val="22"/>
        </w:rPr>
        <w:t>4.12</w:t>
      </w:r>
      <w:r w:rsidR="00F57718" w:rsidRPr="00E51E68">
        <w:rPr>
          <w:rFonts w:ascii="Cambria" w:hAnsi="Cambria" w:cs="Arial"/>
          <w:sz w:val="22"/>
          <w:szCs w:val="22"/>
        </w:rPr>
        <w:fldChar w:fldCharType="end"/>
      </w:r>
      <w:r w:rsidR="0070375F" w:rsidRPr="00E51E68">
        <w:rPr>
          <w:rFonts w:ascii="Cambria" w:hAnsi="Cambria" w:cs="Arial"/>
          <w:sz w:val="22"/>
          <w:szCs w:val="22"/>
        </w:rPr>
        <w:t xml:space="preserve"> tejto Zmluvy</w:t>
      </w:r>
      <w:r w:rsidR="000E1BC2" w:rsidRPr="00E51E68">
        <w:rPr>
          <w:rFonts w:ascii="Cambria" w:hAnsi="Cambria" w:cs="Arial"/>
          <w:sz w:val="22"/>
          <w:szCs w:val="22"/>
        </w:rPr>
        <w:t>.</w:t>
      </w:r>
      <w:r w:rsidR="00CF4FC6" w:rsidRPr="00E51E68">
        <w:rPr>
          <w:rFonts w:ascii="Cambria" w:hAnsi="Cambria" w:cs="Arial"/>
          <w:sz w:val="22"/>
          <w:szCs w:val="22"/>
        </w:rPr>
        <w:t xml:space="preserve"> </w:t>
      </w:r>
      <w:r w:rsidRPr="00E51E68">
        <w:rPr>
          <w:rFonts w:ascii="Cambria" w:hAnsi="Cambria" w:cs="Arial"/>
          <w:sz w:val="22"/>
          <w:szCs w:val="22"/>
        </w:rPr>
        <w:t xml:space="preserve">Poskytovateľ </w:t>
      </w:r>
      <w:r w:rsidR="00CF4FC6" w:rsidRPr="00E51E68">
        <w:rPr>
          <w:rFonts w:ascii="Cambria" w:hAnsi="Cambria" w:cs="Arial"/>
          <w:sz w:val="22"/>
          <w:szCs w:val="22"/>
        </w:rPr>
        <w:t>sa zaväzuje vykonať</w:t>
      </w:r>
      <w:r w:rsidR="00716875" w:rsidRPr="00E51E68">
        <w:rPr>
          <w:rFonts w:ascii="Cambria" w:hAnsi="Cambria" w:cs="Arial"/>
          <w:sz w:val="22"/>
          <w:szCs w:val="22"/>
        </w:rPr>
        <w:t xml:space="preserve"> Opatrenia podľa</w:t>
      </w:r>
      <w:r w:rsidR="00CF4FC6" w:rsidRPr="00E51E68">
        <w:rPr>
          <w:rFonts w:ascii="Cambria" w:hAnsi="Cambria" w:cs="Arial"/>
          <w:sz w:val="22"/>
          <w:szCs w:val="22"/>
        </w:rPr>
        <w:t xml:space="preserve"> </w:t>
      </w:r>
      <w:r w:rsidR="00716875" w:rsidRPr="00E51E68">
        <w:rPr>
          <w:rFonts w:ascii="Cambria" w:hAnsi="Cambria" w:cs="Arial"/>
          <w:sz w:val="22"/>
          <w:szCs w:val="22"/>
        </w:rPr>
        <w:t>schválenej Detailnej špecifikácie technického riešenia najneskôr do</w:t>
      </w:r>
      <w:r w:rsidR="008952E2" w:rsidRPr="00E51E68">
        <w:rPr>
          <w:rFonts w:ascii="Cambria" w:hAnsi="Cambria" w:cs="Arial"/>
          <w:sz w:val="22"/>
          <w:szCs w:val="22"/>
        </w:rPr>
        <w:t xml:space="preserve"> </w:t>
      </w:r>
      <w:r w:rsidR="005D3ACC" w:rsidRPr="00E51E68">
        <w:rPr>
          <w:rFonts w:ascii="Cambria" w:hAnsi="Cambria" w:cs="Arial"/>
          <w:b/>
          <w:bCs/>
          <w:sz w:val="22"/>
          <w:szCs w:val="22"/>
        </w:rPr>
        <w:t>dvanástich</w:t>
      </w:r>
      <w:r w:rsidR="00635E4F" w:rsidRPr="00E51E68">
        <w:rPr>
          <w:rFonts w:ascii="Cambria" w:hAnsi="Cambria" w:cs="Arial"/>
          <w:sz w:val="22"/>
          <w:szCs w:val="22"/>
        </w:rPr>
        <w:t xml:space="preserve"> </w:t>
      </w:r>
      <w:r w:rsidR="00202136" w:rsidRPr="00E51E68">
        <w:rPr>
          <w:rFonts w:ascii="Cambria" w:hAnsi="Cambria" w:cs="Arial"/>
          <w:b/>
          <w:bCs/>
          <w:sz w:val="22"/>
          <w:szCs w:val="22"/>
        </w:rPr>
        <w:t>[</w:t>
      </w:r>
      <w:r w:rsidR="005D3ACC" w:rsidRPr="00E51E68">
        <w:rPr>
          <w:rFonts w:ascii="Cambria" w:hAnsi="Cambria" w:cs="Arial"/>
          <w:b/>
          <w:bCs/>
          <w:sz w:val="22"/>
          <w:szCs w:val="22"/>
        </w:rPr>
        <w:t>12</w:t>
      </w:r>
      <w:r w:rsidR="00202136" w:rsidRPr="00E51E68">
        <w:rPr>
          <w:rFonts w:ascii="Cambria" w:hAnsi="Cambria" w:cs="Arial"/>
          <w:b/>
          <w:bCs/>
          <w:sz w:val="22"/>
          <w:szCs w:val="22"/>
        </w:rPr>
        <w:t xml:space="preserve">] </w:t>
      </w:r>
      <w:r w:rsidR="00635E4F" w:rsidRPr="00E51E68">
        <w:rPr>
          <w:rFonts w:ascii="Cambria" w:hAnsi="Cambria" w:cs="Arial"/>
          <w:b/>
          <w:bCs/>
          <w:sz w:val="22"/>
          <w:szCs w:val="22"/>
        </w:rPr>
        <w:t>mesiacov</w:t>
      </w:r>
      <w:r w:rsidR="00635E4F" w:rsidRPr="00E51E68">
        <w:rPr>
          <w:rFonts w:ascii="Cambria" w:hAnsi="Cambria" w:cs="Arial"/>
          <w:sz w:val="22"/>
          <w:szCs w:val="22"/>
        </w:rPr>
        <w:t xml:space="preserve"> odo dňa</w:t>
      </w:r>
      <w:r w:rsidR="00635E4F" w:rsidRPr="00A60D9C">
        <w:rPr>
          <w:rFonts w:ascii="Cambria" w:hAnsi="Cambria" w:cs="Arial"/>
          <w:sz w:val="22"/>
          <w:szCs w:val="22"/>
        </w:rPr>
        <w:t xml:space="preserve"> nadobudnutia účinnosti tejto Zmluvy</w:t>
      </w:r>
      <w:r w:rsidR="00290B56" w:rsidRPr="00A60D9C">
        <w:rPr>
          <w:rFonts w:ascii="Cambria" w:hAnsi="Cambria" w:cs="Arial"/>
          <w:sz w:val="22"/>
          <w:szCs w:val="22"/>
        </w:rPr>
        <w:t>.</w:t>
      </w:r>
      <w:bookmarkEnd w:id="17"/>
    </w:p>
    <w:p w14:paraId="33271C0F" w14:textId="4D9D1742" w:rsidR="000E1BC2" w:rsidRPr="00A60D9C" w:rsidRDefault="0072667C"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Lehota na vykonanie Opatrení resp. č</w:t>
      </w:r>
      <w:r w:rsidR="000E1BC2" w:rsidRPr="00A60D9C">
        <w:rPr>
          <w:rFonts w:ascii="Cambria" w:hAnsi="Cambria" w:cs="Arial"/>
          <w:sz w:val="22"/>
          <w:szCs w:val="22"/>
        </w:rPr>
        <w:t>as realizácie jednotlivých Opatrení určený v </w:t>
      </w:r>
      <w:r w:rsidR="008B524C" w:rsidRPr="00A60D9C">
        <w:rPr>
          <w:rFonts w:ascii="Cambria" w:hAnsi="Cambria" w:cs="Arial"/>
          <w:sz w:val="22"/>
          <w:szCs w:val="22"/>
        </w:rPr>
        <w:t xml:space="preserve">Harmonograme prác </w:t>
      </w:r>
      <w:r w:rsidR="000E1BC2" w:rsidRPr="00A60D9C">
        <w:rPr>
          <w:rFonts w:ascii="Cambria" w:hAnsi="Cambria" w:cs="Arial"/>
          <w:sz w:val="22"/>
          <w:szCs w:val="22"/>
        </w:rPr>
        <w:t xml:space="preserve">sa predlžuje o dobu, počas ktorej </w:t>
      </w:r>
      <w:r w:rsidR="005A7D7A" w:rsidRPr="00A60D9C">
        <w:rPr>
          <w:rFonts w:ascii="Cambria" w:hAnsi="Cambria" w:cs="Arial"/>
          <w:sz w:val="22"/>
          <w:szCs w:val="22"/>
        </w:rPr>
        <w:t xml:space="preserve">Poskytovateľ nemohol </w:t>
      </w:r>
      <w:r w:rsidR="000E1BC2" w:rsidRPr="00A60D9C">
        <w:rPr>
          <w:rFonts w:ascii="Cambria" w:hAnsi="Cambria" w:cs="Arial"/>
          <w:sz w:val="22"/>
          <w:szCs w:val="22"/>
        </w:rPr>
        <w:t>pokračovať v</w:t>
      </w:r>
      <w:r w:rsidRPr="00A60D9C">
        <w:rPr>
          <w:rFonts w:ascii="Cambria" w:hAnsi="Cambria" w:cs="Arial"/>
          <w:sz w:val="22"/>
          <w:szCs w:val="22"/>
        </w:rPr>
        <w:t> realizácií Opatrení</w:t>
      </w:r>
      <w:r w:rsidR="000E1BC2" w:rsidRPr="00A60D9C">
        <w:rPr>
          <w:rFonts w:ascii="Cambria" w:hAnsi="Cambria" w:cs="Arial"/>
          <w:sz w:val="22"/>
          <w:szCs w:val="22"/>
        </w:rPr>
        <w:t xml:space="preserve"> z dôvodu, že bola nútená čakať na stanoviská a vyjadrenia Klienta, prípadne na poskytnutie inej nevyhnutnej súčinnosti zo strany Klienta. Pre taký prípad sa zmluvné strany dohodli, že </w:t>
      </w:r>
      <w:r w:rsidR="005D1F11" w:rsidRPr="00A60D9C">
        <w:rPr>
          <w:rFonts w:ascii="Cambria" w:hAnsi="Cambria" w:cs="Arial"/>
          <w:sz w:val="22"/>
          <w:szCs w:val="22"/>
        </w:rPr>
        <w:t xml:space="preserve">tieto </w:t>
      </w:r>
      <w:r w:rsidR="000E1BC2" w:rsidRPr="00A60D9C">
        <w:rPr>
          <w:rFonts w:ascii="Cambria" w:hAnsi="Cambria" w:cs="Arial"/>
          <w:sz w:val="22"/>
          <w:szCs w:val="22"/>
        </w:rPr>
        <w:t xml:space="preserve">termíny sa predĺžia o počet dní, počas ktorých </w:t>
      </w:r>
      <w:r w:rsidR="005A7D7A" w:rsidRPr="00A60D9C">
        <w:rPr>
          <w:rFonts w:ascii="Cambria" w:hAnsi="Cambria" w:cs="Arial"/>
          <w:sz w:val="22"/>
          <w:szCs w:val="22"/>
        </w:rPr>
        <w:t xml:space="preserve">Poskytovateľ </w:t>
      </w:r>
      <w:r w:rsidR="000E1BC2" w:rsidRPr="00A60D9C">
        <w:rPr>
          <w:rFonts w:ascii="Cambria" w:hAnsi="Cambria" w:cs="Arial"/>
          <w:sz w:val="22"/>
          <w:szCs w:val="22"/>
        </w:rPr>
        <w:t xml:space="preserve">objektívne </w:t>
      </w:r>
      <w:r w:rsidR="005A7D7A" w:rsidRPr="00A60D9C">
        <w:rPr>
          <w:rFonts w:ascii="Cambria" w:hAnsi="Cambria" w:cs="Arial"/>
          <w:sz w:val="22"/>
          <w:szCs w:val="22"/>
        </w:rPr>
        <w:t xml:space="preserve">nemohol </w:t>
      </w:r>
      <w:r w:rsidR="000E1BC2" w:rsidRPr="00A60D9C">
        <w:rPr>
          <w:rFonts w:ascii="Cambria" w:hAnsi="Cambria" w:cs="Arial"/>
          <w:sz w:val="22"/>
          <w:szCs w:val="22"/>
        </w:rPr>
        <w:t>plniť svoje záväzky z dôvodu neposkytnutia súčinnosti zo strany Klienta.</w:t>
      </w:r>
    </w:p>
    <w:p w14:paraId="17274209" w14:textId="0B85E4E1"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sa zaväzuje za súčinnosti Klienta zrealizovať Opatrenia</w:t>
      </w:r>
      <w:r w:rsidR="00E502D9" w:rsidRPr="00A60D9C">
        <w:rPr>
          <w:rFonts w:ascii="Cambria" w:hAnsi="Cambria" w:cs="Arial"/>
          <w:sz w:val="22"/>
          <w:szCs w:val="22"/>
        </w:rPr>
        <w:t xml:space="preserve"> v zmysle Detailnej špecifikácie technického riešenia</w:t>
      </w:r>
      <w:r w:rsidR="00CC5EAC" w:rsidRPr="00A60D9C">
        <w:rPr>
          <w:rFonts w:ascii="Cambria" w:hAnsi="Cambria" w:cs="Arial"/>
          <w:sz w:val="22"/>
          <w:szCs w:val="22"/>
        </w:rPr>
        <w:t xml:space="preserve"> v zmysle Harmonogramu prác</w:t>
      </w:r>
      <w:r w:rsidR="000E1BC2" w:rsidRPr="00A60D9C">
        <w:rPr>
          <w:rFonts w:ascii="Cambria" w:hAnsi="Cambria" w:cs="Arial"/>
          <w:sz w:val="22"/>
          <w:szCs w:val="22"/>
        </w:rPr>
        <w:t xml:space="preserve">, a tým znížiť prevádzkové náklady Klienta </w:t>
      </w:r>
      <w:r w:rsidR="006C185D">
        <w:rPr>
          <w:rFonts w:ascii="Cambria" w:hAnsi="Cambria" w:cs="Arial"/>
          <w:sz w:val="22"/>
          <w:szCs w:val="22"/>
        </w:rPr>
        <w:t xml:space="preserve">a </w:t>
      </w:r>
      <w:r w:rsidR="000E1BC2" w:rsidRPr="00A60D9C">
        <w:rPr>
          <w:rFonts w:ascii="Cambria" w:hAnsi="Cambria" w:cs="Arial"/>
          <w:sz w:val="22"/>
          <w:szCs w:val="22"/>
        </w:rPr>
        <w:t xml:space="preserve">dosiahnuť Zlepšenie </w:t>
      </w:r>
      <w:r w:rsidR="00B40F86" w:rsidRPr="00A60D9C">
        <w:rPr>
          <w:rFonts w:ascii="Cambria" w:hAnsi="Cambria" w:cs="Arial"/>
          <w:sz w:val="22"/>
          <w:szCs w:val="22"/>
        </w:rPr>
        <w:t xml:space="preserve">prevádzkovej </w:t>
      </w:r>
      <w:r w:rsidR="000E1BC2" w:rsidRPr="00A60D9C">
        <w:rPr>
          <w:rFonts w:ascii="Cambria" w:hAnsi="Cambria" w:cs="Arial"/>
          <w:sz w:val="22"/>
          <w:szCs w:val="22"/>
        </w:rPr>
        <w:t>efektívnosti</w:t>
      </w:r>
      <w:r w:rsidR="006C185D">
        <w:rPr>
          <w:rFonts w:ascii="Cambria" w:hAnsi="Cambria" w:cs="Arial"/>
          <w:sz w:val="22"/>
          <w:szCs w:val="22"/>
        </w:rPr>
        <w:t xml:space="preserve"> Budov a Areálu</w:t>
      </w:r>
      <w:r w:rsidR="000E1BC2" w:rsidRPr="00A60D9C">
        <w:rPr>
          <w:rFonts w:ascii="Cambria" w:hAnsi="Cambria" w:cs="Arial"/>
          <w:sz w:val="22"/>
          <w:szCs w:val="22"/>
        </w:rPr>
        <w:t>.</w:t>
      </w:r>
    </w:p>
    <w:p w14:paraId="701F367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sa zaväzuje počas Obdobia realizácie Opatrení:</w:t>
      </w:r>
    </w:p>
    <w:p w14:paraId="4B0AF513" w14:textId="3431FEE5"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strpieť obmedzenia nevyhnutné pri realizácii Opatrení podľa </w:t>
      </w:r>
      <w:r w:rsidR="00CC5EAC" w:rsidRPr="00A60D9C">
        <w:rPr>
          <w:rFonts w:ascii="Cambria" w:hAnsi="Cambria" w:cs="Arial"/>
          <w:sz w:val="22"/>
          <w:szCs w:val="22"/>
        </w:rPr>
        <w:t>Harmonogramu prác</w:t>
      </w:r>
      <w:r w:rsidR="00CC5EAC" w:rsidRPr="00A60D9C" w:rsidDel="00CC5EAC">
        <w:rPr>
          <w:rFonts w:ascii="Cambria" w:hAnsi="Cambria" w:cs="Arial"/>
          <w:sz w:val="22"/>
          <w:szCs w:val="22"/>
        </w:rPr>
        <w:t xml:space="preserve"> </w:t>
      </w:r>
      <w:r w:rsidRPr="00A60D9C">
        <w:rPr>
          <w:rFonts w:ascii="Cambria" w:hAnsi="Cambria" w:cs="Arial"/>
          <w:sz w:val="22"/>
          <w:szCs w:val="22"/>
        </w:rPr>
        <w:t xml:space="preserve">a umožní </w:t>
      </w:r>
      <w:r w:rsidR="005A7D7A" w:rsidRPr="00A60D9C">
        <w:rPr>
          <w:rFonts w:ascii="Cambria" w:hAnsi="Cambria" w:cs="Arial"/>
          <w:sz w:val="22"/>
          <w:szCs w:val="22"/>
        </w:rPr>
        <w:t xml:space="preserve">Poskytovateľovi </w:t>
      </w:r>
      <w:r w:rsidRPr="00A60D9C">
        <w:rPr>
          <w:rFonts w:ascii="Cambria" w:hAnsi="Cambria" w:cs="Arial"/>
          <w:sz w:val="22"/>
          <w:szCs w:val="22"/>
        </w:rPr>
        <w:t>a </w:t>
      </w:r>
      <w:r w:rsidR="005A7D7A" w:rsidRPr="00A60D9C">
        <w:rPr>
          <w:rFonts w:ascii="Cambria" w:hAnsi="Cambria" w:cs="Arial"/>
          <w:sz w:val="22"/>
          <w:szCs w:val="22"/>
        </w:rPr>
        <w:t>ním</w:t>
      </w:r>
      <w:r w:rsidRPr="00A60D9C">
        <w:rPr>
          <w:rFonts w:ascii="Cambria" w:hAnsi="Cambria" w:cs="Arial"/>
          <w:sz w:val="22"/>
          <w:szCs w:val="22"/>
        </w:rPr>
        <w:t xml:space="preserve"> určeným tretím osobám prístup do Areálu a do jednotlivých Objektov počas pracovných dní a v obvyklej pracovnej dobe a to od 7:00 do 20:00 a v iné ako pracovné dni a mimo obvyklej pracovnej doby po dohode s Klientom kedykoľvek, pokiaľ to bude nevyhnutné; </w:t>
      </w:r>
    </w:p>
    <w:p w14:paraId="11B8D237" w14:textId="6102015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na vlastné náklady poskytnúť pre </w:t>
      </w:r>
      <w:r w:rsidR="006D4D72" w:rsidRPr="00A60D9C">
        <w:rPr>
          <w:rFonts w:ascii="Cambria" w:hAnsi="Cambria" w:cs="Arial"/>
          <w:sz w:val="22"/>
          <w:szCs w:val="22"/>
        </w:rPr>
        <w:t xml:space="preserve">Poskytovateľa </w:t>
      </w:r>
      <w:r w:rsidRPr="00A60D9C">
        <w:rPr>
          <w:rFonts w:ascii="Cambria" w:hAnsi="Cambria" w:cs="Arial"/>
          <w:sz w:val="22"/>
          <w:szCs w:val="22"/>
        </w:rPr>
        <w:t xml:space="preserve">elektrinu, zemný plyn, vodu, prípadne ďalšie média v miere </w:t>
      </w:r>
      <w:r w:rsidR="00E527DE">
        <w:rPr>
          <w:rFonts w:ascii="Cambria" w:hAnsi="Cambria" w:cs="Arial"/>
          <w:sz w:val="22"/>
          <w:szCs w:val="22"/>
        </w:rPr>
        <w:t>primeranej</w:t>
      </w:r>
      <w:r w:rsidRPr="00A60D9C">
        <w:rPr>
          <w:rFonts w:ascii="Cambria" w:hAnsi="Cambria" w:cs="Arial"/>
          <w:sz w:val="22"/>
          <w:szCs w:val="22"/>
        </w:rPr>
        <w:t xml:space="preserve"> pre realizáciu Opatrení;</w:t>
      </w:r>
    </w:p>
    <w:p w14:paraId="1B13AD3E" w14:textId="7DBCF17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poskytnúť </w:t>
      </w:r>
      <w:r w:rsidR="006D4D72" w:rsidRPr="00A60D9C">
        <w:rPr>
          <w:rFonts w:ascii="Cambria" w:hAnsi="Cambria" w:cs="Arial"/>
          <w:sz w:val="22"/>
          <w:szCs w:val="22"/>
        </w:rPr>
        <w:t xml:space="preserve">Poskytovateľovi </w:t>
      </w:r>
      <w:r w:rsidRPr="00A60D9C">
        <w:rPr>
          <w:rFonts w:ascii="Cambria" w:hAnsi="Cambria" w:cs="Arial"/>
          <w:sz w:val="22"/>
          <w:szCs w:val="22"/>
        </w:rPr>
        <w:t>a </w:t>
      </w:r>
      <w:r w:rsidR="00E527DE">
        <w:rPr>
          <w:rFonts w:ascii="Cambria" w:hAnsi="Cambria" w:cs="Arial"/>
          <w:sz w:val="22"/>
          <w:szCs w:val="22"/>
        </w:rPr>
        <w:t>ním</w:t>
      </w:r>
      <w:r w:rsidRPr="00A60D9C">
        <w:rPr>
          <w:rFonts w:ascii="Cambria" w:hAnsi="Cambria" w:cs="Arial"/>
          <w:sz w:val="22"/>
          <w:szCs w:val="22"/>
        </w:rPr>
        <w:t xml:space="preserve"> určeným osobám skladovacie uzamykateľné priestory pre uskladnenie materiálu pre realizáciu Opatrení a sociálne zariadenia pre jej zamestnancov a spolupracujúce osoby;</w:t>
      </w:r>
    </w:p>
    <w:p w14:paraId="1673386D" w14:textId="532C53F3"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udeliť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príslušné plné moci na vybavenie záležitostí podľa tejto Zmluvy, ktoré vyžadujú uskutočnenie právnych úkonov v mene Klienta (napr.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_Ref514837367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5.5c)</w:t>
      </w:r>
      <w:r w:rsidRPr="00A60D9C">
        <w:rPr>
          <w:rFonts w:ascii="Cambria" w:hAnsi="Cambria" w:cs="Arial"/>
          <w:sz w:val="22"/>
          <w:szCs w:val="22"/>
        </w:rPr>
        <w:fldChar w:fldCharType="end"/>
      </w:r>
      <w:r w:rsidRPr="00A60D9C">
        <w:rPr>
          <w:rFonts w:ascii="Cambria" w:hAnsi="Cambria" w:cs="Arial"/>
          <w:sz w:val="22"/>
          <w:szCs w:val="22"/>
        </w:rPr>
        <w:t xml:space="preserve"> Zmluvy);</w:t>
      </w:r>
    </w:p>
    <w:p w14:paraId="40250085"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poskytnúť akúkoľvek inú nevyhnutnú súčinnosť na realizáciu Projektu.</w:t>
      </w:r>
    </w:p>
    <w:p w14:paraId="7F1D9634" w14:textId="4E2F758F"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bookmarkStart w:id="18" w:name="_Ref514837362"/>
      <w:r w:rsidRPr="00A60D9C">
        <w:rPr>
          <w:rFonts w:ascii="Cambria" w:hAnsi="Cambria" w:cs="Arial"/>
          <w:sz w:val="22"/>
          <w:szCs w:val="22"/>
        </w:rPr>
        <w:t>Poskytovateľ</w:t>
      </w:r>
      <w:r w:rsidR="000E1BC2" w:rsidRPr="00A60D9C">
        <w:rPr>
          <w:rFonts w:ascii="Cambria" w:hAnsi="Cambria" w:cs="Arial"/>
          <w:sz w:val="22"/>
          <w:szCs w:val="22"/>
        </w:rPr>
        <w:t xml:space="preserve"> sa zaväzuje:</w:t>
      </w:r>
      <w:bookmarkEnd w:id="18"/>
    </w:p>
    <w:p w14:paraId="1734B56B" w14:textId="224E819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pred začatím realizácie Opatrení vypracovať a predložiť Klientovi upresnený </w:t>
      </w:r>
      <w:r w:rsidR="00CC5EAC" w:rsidRPr="00A60D9C">
        <w:rPr>
          <w:rFonts w:ascii="Cambria" w:hAnsi="Cambria" w:cs="Arial"/>
          <w:sz w:val="22"/>
          <w:szCs w:val="22"/>
        </w:rPr>
        <w:t xml:space="preserve">podrobný </w:t>
      </w:r>
      <w:r w:rsidRPr="00A60D9C">
        <w:rPr>
          <w:rFonts w:ascii="Cambria" w:hAnsi="Cambria" w:cs="Arial"/>
          <w:sz w:val="22"/>
          <w:szCs w:val="22"/>
        </w:rPr>
        <w:t>časový harmonogram realizácie Opatrení</w:t>
      </w:r>
      <w:r w:rsidR="00B6129C" w:rsidRPr="00A60D9C">
        <w:rPr>
          <w:rFonts w:ascii="Cambria" w:hAnsi="Cambria" w:cs="Arial"/>
          <w:sz w:val="22"/>
          <w:szCs w:val="22"/>
        </w:rPr>
        <w:t xml:space="preserve"> v súlade s Harmonogramom prác</w:t>
      </w:r>
      <w:r w:rsidRPr="00A60D9C">
        <w:rPr>
          <w:rFonts w:ascii="Cambria" w:hAnsi="Cambria" w:cs="Arial"/>
          <w:sz w:val="22"/>
          <w:szCs w:val="22"/>
        </w:rPr>
        <w:t xml:space="preserve">, ktorý bude rešpektovať charakter a využitie Objektov a bude navrhnutý tak, aby prípadné narušenie prevádzky Objektov bolo minimálne; v harmonograme </w:t>
      </w:r>
      <w:r w:rsidR="006D4D72" w:rsidRPr="00A60D9C">
        <w:rPr>
          <w:rFonts w:ascii="Cambria" w:hAnsi="Cambria" w:cs="Arial"/>
          <w:sz w:val="22"/>
          <w:szCs w:val="22"/>
        </w:rPr>
        <w:t xml:space="preserve">Poskytovateľ </w:t>
      </w:r>
      <w:r w:rsidRPr="00A60D9C">
        <w:rPr>
          <w:rFonts w:ascii="Cambria" w:hAnsi="Cambria" w:cs="Arial"/>
          <w:sz w:val="22"/>
          <w:szCs w:val="22"/>
        </w:rPr>
        <w:t>podrobne vecne a časovo špecifikuje jednotlivé činnosti nutné pre realizáciu Opatrení, stanoví dobu ich trvania, väzbu na predchádzajúce i nasledujúce činnosti a uvedie plán kontrolných dní;</w:t>
      </w:r>
    </w:p>
    <w:p w14:paraId="3D1611E6" w14:textId="545BC15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zabezpečiť vydanie stavebných </w:t>
      </w:r>
      <w:r w:rsidR="00A1527C">
        <w:rPr>
          <w:rFonts w:ascii="Cambria" w:hAnsi="Cambria" w:cs="Arial"/>
          <w:sz w:val="22"/>
          <w:szCs w:val="22"/>
        </w:rPr>
        <w:t>P</w:t>
      </w:r>
      <w:r w:rsidRPr="00A60D9C">
        <w:rPr>
          <w:rFonts w:ascii="Cambria" w:hAnsi="Cambria" w:cs="Arial"/>
          <w:sz w:val="22"/>
          <w:szCs w:val="22"/>
        </w:rPr>
        <w:t xml:space="preserve">ovolení, prípadne iných </w:t>
      </w:r>
      <w:r w:rsidR="00A1527C">
        <w:rPr>
          <w:rFonts w:ascii="Cambria" w:hAnsi="Cambria" w:cs="Arial"/>
          <w:sz w:val="22"/>
          <w:szCs w:val="22"/>
        </w:rPr>
        <w:t>P</w:t>
      </w:r>
      <w:r w:rsidRPr="00A60D9C">
        <w:rPr>
          <w:rFonts w:ascii="Cambria" w:hAnsi="Cambria" w:cs="Arial"/>
          <w:sz w:val="22"/>
          <w:szCs w:val="22"/>
        </w:rPr>
        <w:t>ovolení</w:t>
      </w:r>
      <w:r w:rsidR="00A1527C">
        <w:rPr>
          <w:rFonts w:ascii="Cambria" w:hAnsi="Cambria" w:cs="Arial"/>
          <w:sz w:val="22"/>
          <w:szCs w:val="22"/>
        </w:rPr>
        <w:t xml:space="preserve"> </w:t>
      </w:r>
      <w:r w:rsidRPr="00A60D9C">
        <w:rPr>
          <w:rFonts w:ascii="Cambria" w:hAnsi="Cambria" w:cs="Arial"/>
          <w:sz w:val="22"/>
          <w:szCs w:val="22"/>
        </w:rPr>
        <w:t xml:space="preserve">k čomu sa Klient zaväzuje poskytnúť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všetku nevyhnutnú súčinnosť poskytnutú riadne a bezodkladne po tom, ako o to </w:t>
      </w:r>
      <w:r w:rsidR="006D4D72" w:rsidRPr="00A60D9C">
        <w:rPr>
          <w:rFonts w:ascii="Cambria" w:hAnsi="Cambria" w:cs="Arial"/>
          <w:sz w:val="22"/>
          <w:szCs w:val="22"/>
        </w:rPr>
        <w:t xml:space="preserve">Poskytovateľ </w:t>
      </w:r>
      <w:r w:rsidRPr="00A60D9C">
        <w:rPr>
          <w:rFonts w:ascii="Cambria" w:hAnsi="Cambria" w:cs="Arial"/>
          <w:sz w:val="22"/>
          <w:szCs w:val="22"/>
        </w:rPr>
        <w:t>Klienta požiada;</w:t>
      </w:r>
    </w:p>
    <w:p w14:paraId="6DC321EF" w14:textId="4A77FBF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zastupovať Klienta pri </w:t>
      </w:r>
      <w:proofErr w:type="spellStart"/>
      <w:r w:rsidRPr="00A60D9C">
        <w:rPr>
          <w:rFonts w:ascii="Cambria" w:hAnsi="Cambria" w:cs="Arial"/>
          <w:sz w:val="22"/>
          <w:szCs w:val="22"/>
        </w:rPr>
        <w:t>prejednávaní</w:t>
      </w:r>
      <w:proofErr w:type="spellEnd"/>
      <w:r w:rsidRPr="00A60D9C">
        <w:rPr>
          <w:rFonts w:ascii="Cambria" w:hAnsi="Cambria" w:cs="Arial"/>
          <w:sz w:val="22"/>
          <w:szCs w:val="22"/>
        </w:rPr>
        <w:t xml:space="preserve"> projektovej dokumentácie s dotknutými fyzickými osobami, právnickými osobami, správcami siete a príslušnými orgánmi;</w:t>
      </w:r>
      <w:bookmarkStart w:id="19" w:name="_Ref514837367"/>
      <w:r w:rsidRPr="00A60D9C">
        <w:rPr>
          <w:rFonts w:ascii="Cambria" w:hAnsi="Cambria" w:cs="Arial"/>
          <w:sz w:val="22"/>
          <w:szCs w:val="22"/>
        </w:rPr>
        <w:t xml:space="preserve"> zastupovať Klienta v rámci územného, stavebného, kolaudačného konania súvisiaceho s realizáciou Opatrení, prípadne v ďalších konaniach pred orgánmi verejnej moci vzťahujúcich sa na Opatrenia, k čomu Klient udelí </w:t>
      </w:r>
      <w:r w:rsidR="006D4D72" w:rsidRPr="00A60D9C">
        <w:rPr>
          <w:rFonts w:ascii="Cambria" w:hAnsi="Cambria" w:cs="Arial"/>
          <w:sz w:val="22"/>
          <w:szCs w:val="22"/>
        </w:rPr>
        <w:t xml:space="preserve">Poskytovateľovi </w:t>
      </w:r>
      <w:r w:rsidRPr="00A60D9C">
        <w:rPr>
          <w:rFonts w:ascii="Cambria" w:hAnsi="Cambria" w:cs="Arial"/>
          <w:sz w:val="22"/>
          <w:szCs w:val="22"/>
        </w:rPr>
        <w:t>plnú moc;</w:t>
      </w:r>
      <w:bookmarkEnd w:id="19"/>
    </w:p>
    <w:p w14:paraId="1692BD9B"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organizovať kontrolné dni podľa harmonogramu realizácie Opatrení, pozývať na kontrolné dni všetky oprávnené osoby a vyhotovovať z kontrolných dní pre potreby Klienta a pre svoje potreby zápisnice a iné záznamy;</w:t>
      </w:r>
    </w:p>
    <w:p w14:paraId="5D9B74E6" w14:textId="32DCD901"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realizovať Opatrenia na svoje náklady a na svoje nebezpečenstvo a v súlade s </w:t>
      </w:r>
      <w:r w:rsidR="0005483E">
        <w:rPr>
          <w:rFonts w:ascii="Cambria" w:hAnsi="Cambria" w:cs="Arial"/>
          <w:sz w:val="22"/>
          <w:szCs w:val="22"/>
        </w:rPr>
        <w:t>P</w:t>
      </w:r>
      <w:r w:rsidRPr="00A60D9C">
        <w:rPr>
          <w:rFonts w:ascii="Cambria" w:hAnsi="Cambria" w:cs="Arial"/>
          <w:sz w:val="22"/>
          <w:szCs w:val="22"/>
        </w:rPr>
        <w:t>rávnymi predpismi</w:t>
      </w:r>
      <w:r w:rsidR="0005483E">
        <w:rPr>
          <w:rFonts w:ascii="Cambria" w:hAnsi="Cambria" w:cs="Arial"/>
          <w:sz w:val="22"/>
          <w:szCs w:val="22"/>
        </w:rPr>
        <w:t xml:space="preserve"> </w:t>
      </w:r>
      <w:r w:rsidRPr="00A60D9C">
        <w:rPr>
          <w:rFonts w:ascii="Cambria" w:hAnsi="Cambria" w:cs="Arial"/>
          <w:sz w:val="22"/>
          <w:szCs w:val="22"/>
        </w:rPr>
        <w:t>vzťahujúcimi sa na Energetické zariadenia a na činnosti vykonávané pri realizácii Opatrení, ako i s vnútornými predpismi Klienta, s ktorými bola preukázateľne oboznámen</w:t>
      </w:r>
      <w:r w:rsidR="00885E9D">
        <w:rPr>
          <w:rFonts w:ascii="Cambria" w:hAnsi="Cambria" w:cs="Arial"/>
          <w:sz w:val="22"/>
          <w:szCs w:val="22"/>
        </w:rPr>
        <w:t>ý</w:t>
      </w:r>
      <w:r w:rsidRPr="00A60D9C">
        <w:rPr>
          <w:rFonts w:ascii="Cambria" w:hAnsi="Cambria" w:cs="Arial"/>
          <w:sz w:val="22"/>
          <w:szCs w:val="22"/>
        </w:rPr>
        <w:t>;</w:t>
      </w:r>
    </w:p>
    <w:p w14:paraId="51D92BCB" w14:textId="6795403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vynaložiť všetko nevyhnutné úsilie na to, aby nedošlo k poškodeniu Objektov, Energetických zariadení, iných technických a technologických zariadení nachádzajúcich sa v Areáli, resp. v jednotlivých Objektoch, okrem tých, ktorých odstránenie bude nevyhnutné pre naplnenie účelu Zmluvy;</w:t>
      </w:r>
    </w:p>
    <w:p w14:paraId="13949D95" w14:textId="149E0A8E"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odo dňa prevzatia </w:t>
      </w:r>
      <w:r w:rsidR="006E7522">
        <w:rPr>
          <w:rFonts w:ascii="Cambria" w:hAnsi="Cambria" w:cs="Arial"/>
          <w:sz w:val="22"/>
          <w:szCs w:val="22"/>
        </w:rPr>
        <w:t>Budov / Areálu na účely realizácie Opatrení</w:t>
      </w:r>
      <w:r w:rsidR="00CA0114" w:rsidRPr="00A60D9C">
        <w:rPr>
          <w:rFonts w:ascii="Cambria" w:hAnsi="Cambria" w:cs="Arial"/>
          <w:sz w:val="22"/>
          <w:szCs w:val="22"/>
        </w:rPr>
        <w:t xml:space="preserve"> </w:t>
      </w:r>
      <w:r w:rsidRPr="00A60D9C">
        <w:rPr>
          <w:rFonts w:ascii="Cambria" w:hAnsi="Cambria" w:cs="Arial"/>
          <w:sz w:val="22"/>
          <w:szCs w:val="22"/>
        </w:rPr>
        <w:t xml:space="preserve">viesť denník stavebných a montážnych prác stavbyvedúcim </w:t>
      </w:r>
      <w:r w:rsidR="006D4D72" w:rsidRPr="00A60D9C">
        <w:rPr>
          <w:rFonts w:ascii="Cambria" w:hAnsi="Cambria" w:cs="Arial"/>
          <w:sz w:val="22"/>
          <w:szCs w:val="22"/>
        </w:rPr>
        <w:t xml:space="preserve">Poskytovateľa </w:t>
      </w:r>
      <w:r w:rsidRPr="00A60D9C">
        <w:rPr>
          <w:rFonts w:ascii="Cambria" w:hAnsi="Cambria" w:cs="Arial"/>
          <w:sz w:val="22"/>
          <w:szCs w:val="22"/>
        </w:rPr>
        <w:t xml:space="preserve">s tým, že: i) záznamy do denníku budú môcť vykonávať iba oprávnené osoby, ii) denník bude Klientovi trvale k dispozícii na stavenisku, iii) </w:t>
      </w:r>
      <w:r w:rsidR="006D4D72" w:rsidRPr="00A60D9C">
        <w:rPr>
          <w:rFonts w:ascii="Cambria" w:hAnsi="Cambria" w:cs="Arial"/>
          <w:sz w:val="22"/>
          <w:szCs w:val="22"/>
        </w:rPr>
        <w:t xml:space="preserve">Poskytovateľ </w:t>
      </w:r>
      <w:r w:rsidRPr="00A60D9C">
        <w:rPr>
          <w:rFonts w:ascii="Cambria" w:hAnsi="Cambria" w:cs="Arial"/>
          <w:sz w:val="22"/>
          <w:szCs w:val="22"/>
        </w:rPr>
        <w:t>uschová denníky počas trvania tejto Zmluvy a po jej skončení ich odovzdá Klientovi;</w:t>
      </w:r>
    </w:p>
    <w:p w14:paraId="63942695" w14:textId="720B1792"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demontovať a zlikvidovať nahradzované technické zariadenia, ktoré sa stanú nepotrebnými, ak je to technicky možné a ekonomicky primerané</w:t>
      </w:r>
      <w:r w:rsidR="005421A8" w:rsidRPr="00A60D9C">
        <w:rPr>
          <w:rFonts w:ascii="Cambria" w:hAnsi="Cambria" w:cs="Arial"/>
          <w:sz w:val="22"/>
          <w:szCs w:val="22"/>
        </w:rPr>
        <w:t>, pokiaľ Klient neurčí inak alebo sa s Klientom nedohodne inak</w:t>
      </w:r>
      <w:r w:rsidRPr="00A60D9C">
        <w:rPr>
          <w:rFonts w:ascii="Cambria" w:hAnsi="Cambria" w:cs="Arial"/>
          <w:sz w:val="22"/>
          <w:szCs w:val="22"/>
        </w:rPr>
        <w:t xml:space="preserve">. </w:t>
      </w:r>
      <w:r w:rsidR="00CE614F">
        <w:rPr>
          <w:rFonts w:ascii="Cambria" w:hAnsi="Cambria" w:cs="Arial"/>
          <w:sz w:val="22"/>
          <w:szCs w:val="22"/>
        </w:rPr>
        <w:t xml:space="preserve">Výťažok z likvidácie nepotrebného majetku </w:t>
      </w:r>
      <w:r w:rsidR="00367C9F">
        <w:rPr>
          <w:rFonts w:ascii="Cambria" w:hAnsi="Cambria" w:cs="Arial"/>
          <w:sz w:val="22"/>
          <w:szCs w:val="22"/>
        </w:rPr>
        <w:t>je</w:t>
      </w:r>
      <w:r w:rsidR="00CE614F">
        <w:rPr>
          <w:rFonts w:ascii="Cambria" w:hAnsi="Cambria" w:cs="Arial"/>
          <w:sz w:val="22"/>
          <w:szCs w:val="22"/>
        </w:rPr>
        <w:t xml:space="preserve"> majetkom </w:t>
      </w:r>
      <w:r w:rsidR="00367C9F">
        <w:rPr>
          <w:rFonts w:ascii="Cambria" w:hAnsi="Cambria" w:cs="Arial"/>
          <w:sz w:val="22"/>
          <w:szCs w:val="22"/>
        </w:rPr>
        <w:t>Klienta</w:t>
      </w:r>
      <w:r w:rsidR="00CE614F">
        <w:rPr>
          <w:rFonts w:ascii="Cambria" w:hAnsi="Cambria" w:cs="Arial"/>
          <w:sz w:val="22"/>
          <w:szCs w:val="22"/>
        </w:rPr>
        <w:t>, pokiaľ sa Zmluvné strany nedohodli inak.</w:t>
      </w:r>
    </w:p>
    <w:p w14:paraId="1D9BF601"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 dokončení každého Opatrenia odovzdať Klientovi všetku dokumentáciu potrebnú na riadnu prevádzku a údržbu predmetu Opatrenia;</w:t>
      </w:r>
    </w:p>
    <w:p w14:paraId="460BBA2C" w14:textId="406DEC35"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uskutočniť komplexné skúšky v súlade s</w:t>
      </w:r>
      <w:r w:rsidR="009F7898" w:rsidRPr="00A60D9C">
        <w:rPr>
          <w:rFonts w:ascii="Cambria" w:hAnsi="Cambria" w:cs="Arial"/>
          <w:sz w:val="22"/>
          <w:szCs w:val="22"/>
        </w:rPr>
        <w:t xml:space="preserve"> bodom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_Ref528149620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6</w:t>
      </w:r>
      <w:r w:rsidR="009F7898" w:rsidRPr="00A60D9C">
        <w:rPr>
          <w:rFonts w:ascii="Cambria" w:hAnsi="Cambria" w:cs="Arial"/>
          <w:sz w:val="22"/>
          <w:szCs w:val="22"/>
        </w:rPr>
        <w:fldChar w:fldCharType="end"/>
      </w:r>
      <w:r w:rsidRPr="00A60D9C">
        <w:rPr>
          <w:rFonts w:ascii="Cambria" w:hAnsi="Cambria" w:cs="Arial"/>
          <w:sz w:val="22"/>
          <w:szCs w:val="22"/>
        </w:rPr>
        <w:t xml:space="preserve"> tejto Zmluvy;</w:t>
      </w:r>
    </w:p>
    <w:p w14:paraId="4292126E"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vyškoliť zamestnancov Klienta na správnu obsluhu a údržbu technických zariadení, ktoré sú predmetom Opatrení;</w:t>
      </w:r>
    </w:p>
    <w:p w14:paraId="58AAF5CF" w14:textId="69409766"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včas informovať Klienta o stretnutiach, na ktorých je nevyhnutná jeho účasť.</w:t>
      </w:r>
    </w:p>
    <w:p w14:paraId="6DFD1F9C" w14:textId="25AEAF14" w:rsidR="00A5426C" w:rsidRPr="00A60D9C" w:rsidRDefault="006D4D72" w:rsidP="00A5426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A5426C" w:rsidRPr="00A60D9C">
        <w:rPr>
          <w:rFonts w:ascii="Cambria" w:hAnsi="Cambria" w:cs="Arial"/>
          <w:sz w:val="22"/>
          <w:szCs w:val="22"/>
        </w:rPr>
        <w:t xml:space="preserve"> sa osobitne zaväzuje, že pri plánovaní Opatrení a pri realizácií Opatrení bude v najvyššej možnej  miere dbať na to, že</w:t>
      </w:r>
      <w:r w:rsidR="00027990" w:rsidRPr="00A60D9C">
        <w:rPr>
          <w:rFonts w:ascii="Cambria" w:hAnsi="Cambria" w:cs="Arial"/>
          <w:sz w:val="22"/>
          <w:szCs w:val="22"/>
        </w:rPr>
        <w:t xml:space="preserve"> je nevyhnutné zabezpečiť nepretržitú prevádzku Budov s ohľadom na </w:t>
      </w:r>
      <w:r w:rsidR="001D49A1">
        <w:rPr>
          <w:rFonts w:ascii="Cambria" w:hAnsi="Cambria" w:cs="Arial"/>
          <w:sz w:val="22"/>
          <w:szCs w:val="22"/>
        </w:rPr>
        <w:t>povahu činností vykonávaných v Areály</w:t>
      </w:r>
      <w:r w:rsidR="001D49A1" w:rsidRPr="001D49A1">
        <w:rPr>
          <w:rFonts w:ascii="Cambria" w:hAnsi="Cambria" w:cs="Arial"/>
          <w:sz w:val="22"/>
          <w:szCs w:val="22"/>
        </w:rPr>
        <w:t xml:space="preserve"> </w:t>
      </w:r>
      <w:r w:rsidR="001D49A1">
        <w:rPr>
          <w:rFonts w:ascii="Cambria" w:hAnsi="Cambria" w:cs="Arial"/>
          <w:sz w:val="22"/>
          <w:szCs w:val="22"/>
        </w:rPr>
        <w:t>a činností Klienta</w:t>
      </w:r>
      <w:r w:rsidR="00027990" w:rsidRPr="00A60D9C">
        <w:rPr>
          <w:rFonts w:ascii="Cambria" w:hAnsi="Cambria" w:cs="Arial"/>
          <w:sz w:val="22"/>
          <w:szCs w:val="22"/>
        </w:rPr>
        <w:t xml:space="preserve">. </w:t>
      </w:r>
      <w:r w:rsidRPr="00A60D9C">
        <w:rPr>
          <w:rFonts w:ascii="Cambria" w:hAnsi="Cambria" w:cs="Arial"/>
          <w:sz w:val="22"/>
          <w:szCs w:val="22"/>
        </w:rPr>
        <w:t xml:space="preserve">Poskytovateľ </w:t>
      </w:r>
      <w:r w:rsidR="00027990" w:rsidRPr="00A60D9C">
        <w:rPr>
          <w:rFonts w:ascii="Cambria" w:hAnsi="Cambria" w:cs="Arial"/>
          <w:sz w:val="22"/>
          <w:szCs w:val="22"/>
        </w:rPr>
        <w:t xml:space="preserve">bude navrhovať a realizovať Opatrenia tak, aby nebola narušená prevádzka </w:t>
      </w:r>
      <w:r w:rsidR="001D49A1">
        <w:rPr>
          <w:rFonts w:ascii="Cambria" w:hAnsi="Cambria" w:cs="Arial"/>
          <w:sz w:val="22"/>
          <w:szCs w:val="22"/>
        </w:rPr>
        <w:t>Areálu a činností Klienta</w:t>
      </w:r>
      <w:r w:rsidR="001D49A1" w:rsidRPr="00A60D9C">
        <w:rPr>
          <w:rFonts w:ascii="Cambria" w:hAnsi="Cambria" w:cs="Arial"/>
          <w:sz w:val="22"/>
          <w:szCs w:val="22"/>
        </w:rPr>
        <w:t xml:space="preserve"> </w:t>
      </w:r>
      <w:r w:rsidR="00027990" w:rsidRPr="00A60D9C">
        <w:rPr>
          <w:rFonts w:ascii="Cambria" w:hAnsi="Cambria" w:cs="Arial"/>
          <w:sz w:val="22"/>
          <w:szCs w:val="22"/>
        </w:rPr>
        <w:t xml:space="preserve">a v prípade, ak to nie je objektívne možné, tak akúkoľvek organizáciu práce, ktorá by mala akýmkoľvek spôsobom narušiť prevádzku </w:t>
      </w:r>
      <w:r w:rsidR="001D49A1">
        <w:rPr>
          <w:rFonts w:ascii="Cambria" w:hAnsi="Cambria" w:cs="Arial"/>
          <w:sz w:val="22"/>
          <w:szCs w:val="22"/>
        </w:rPr>
        <w:t>Areálu</w:t>
      </w:r>
      <w:r w:rsidR="00736422" w:rsidRPr="00736422">
        <w:rPr>
          <w:rFonts w:ascii="Cambria" w:hAnsi="Cambria" w:cs="Arial"/>
          <w:sz w:val="22"/>
          <w:szCs w:val="22"/>
        </w:rPr>
        <w:t xml:space="preserve"> </w:t>
      </w:r>
      <w:r w:rsidR="00736422">
        <w:rPr>
          <w:rFonts w:ascii="Cambria" w:hAnsi="Cambria" w:cs="Arial"/>
          <w:sz w:val="22"/>
          <w:szCs w:val="22"/>
        </w:rPr>
        <w:t>a činností Klienta</w:t>
      </w:r>
      <w:r w:rsidR="00027990" w:rsidRPr="00A60D9C">
        <w:rPr>
          <w:rFonts w:ascii="Cambria" w:hAnsi="Cambria" w:cs="Arial"/>
          <w:sz w:val="22"/>
          <w:szCs w:val="22"/>
        </w:rPr>
        <w:t xml:space="preserve">, je </w:t>
      </w:r>
      <w:r w:rsidRPr="00A60D9C">
        <w:rPr>
          <w:rFonts w:ascii="Cambria" w:hAnsi="Cambria" w:cs="Arial"/>
          <w:sz w:val="22"/>
          <w:szCs w:val="22"/>
        </w:rPr>
        <w:t xml:space="preserve">Poskytovateľ </w:t>
      </w:r>
      <w:r w:rsidR="00027990" w:rsidRPr="00A60D9C">
        <w:rPr>
          <w:rFonts w:ascii="Cambria" w:hAnsi="Cambria" w:cs="Arial"/>
          <w:sz w:val="22"/>
          <w:szCs w:val="22"/>
        </w:rPr>
        <w:t>povinný vopred konzultovať s </w:t>
      </w:r>
      <w:r w:rsidR="00F607D3" w:rsidRPr="00A60D9C">
        <w:rPr>
          <w:rFonts w:ascii="Cambria" w:hAnsi="Cambria" w:cs="Arial"/>
          <w:sz w:val="22"/>
          <w:szCs w:val="22"/>
        </w:rPr>
        <w:t>Klientom</w:t>
      </w:r>
      <w:r w:rsidR="00027990" w:rsidRPr="00A60D9C">
        <w:rPr>
          <w:rFonts w:ascii="Cambria" w:hAnsi="Cambria" w:cs="Arial"/>
          <w:sz w:val="22"/>
          <w:szCs w:val="22"/>
        </w:rPr>
        <w:t xml:space="preserve">. </w:t>
      </w:r>
      <w:r w:rsidR="00F73255" w:rsidRPr="00A60D9C">
        <w:rPr>
          <w:rFonts w:ascii="Cambria" w:hAnsi="Cambria" w:cs="Arial"/>
          <w:sz w:val="22"/>
          <w:szCs w:val="22"/>
        </w:rPr>
        <w:t xml:space="preserve">V opačnom prípade </w:t>
      </w:r>
      <w:r w:rsidRPr="00A60D9C">
        <w:rPr>
          <w:rFonts w:ascii="Cambria" w:hAnsi="Cambria" w:cs="Arial"/>
          <w:sz w:val="22"/>
          <w:szCs w:val="22"/>
        </w:rPr>
        <w:t xml:space="preserve">Poskytovateľ </w:t>
      </w:r>
      <w:r w:rsidR="00F73255" w:rsidRPr="00A60D9C">
        <w:rPr>
          <w:rFonts w:ascii="Cambria" w:hAnsi="Cambria" w:cs="Arial"/>
          <w:sz w:val="22"/>
          <w:szCs w:val="22"/>
        </w:rPr>
        <w:t xml:space="preserve">nie je oprávnený začať vykonávať práce, ktoré by mali narušiť prevádzku </w:t>
      </w:r>
      <w:r w:rsidR="001D49A1">
        <w:rPr>
          <w:rFonts w:ascii="Cambria" w:hAnsi="Cambria" w:cs="Arial"/>
          <w:sz w:val="22"/>
          <w:szCs w:val="22"/>
        </w:rPr>
        <w:t>Areálu a činností Klienta.</w:t>
      </w:r>
    </w:p>
    <w:p w14:paraId="7A497F42"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20" w:name="_Toc517267607"/>
      <w:bookmarkStart w:id="21" w:name="_Ref514941028"/>
      <w:bookmarkStart w:id="22" w:name="_Ref528149620"/>
      <w:bookmarkStart w:id="23" w:name="_Ref528149638"/>
      <w:bookmarkStart w:id="24" w:name="_Ref528234857"/>
      <w:r w:rsidRPr="00A60D9C">
        <w:rPr>
          <w:rFonts w:ascii="Cambria" w:eastAsiaTheme="minorHAnsi" w:hAnsi="Cambria" w:cs="Arial"/>
          <w:b/>
          <w:caps/>
          <w:sz w:val="22"/>
          <w:szCs w:val="22"/>
        </w:rPr>
        <w:lastRenderedPageBreak/>
        <w:t>Odovzdanie Opatrení</w:t>
      </w:r>
      <w:bookmarkEnd w:id="20"/>
      <w:bookmarkEnd w:id="21"/>
      <w:bookmarkEnd w:id="22"/>
      <w:bookmarkEnd w:id="23"/>
      <w:bookmarkEnd w:id="24"/>
    </w:p>
    <w:p w14:paraId="7CC820CD" w14:textId="627D079C"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pred dokončením všetkých Opatrení stavebného a technologického charakteru prizvať Klienta na vykonanie skúšky Energetických zariadení</w:t>
      </w:r>
      <w:r w:rsidR="00F16BE7" w:rsidRPr="00A60D9C">
        <w:rPr>
          <w:rFonts w:ascii="Cambria" w:hAnsi="Cambria" w:cs="Arial"/>
          <w:sz w:val="22"/>
          <w:szCs w:val="22"/>
        </w:rPr>
        <w:t xml:space="preserve"> </w:t>
      </w:r>
      <w:r w:rsidR="00EB536E" w:rsidRPr="00A60D9C">
        <w:rPr>
          <w:rFonts w:ascii="Cambria" w:hAnsi="Cambria" w:cs="Arial"/>
          <w:sz w:val="22"/>
          <w:szCs w:val="22"/>
        </w:rPr>
        <w:t xml:space="preserve">Poskytovateľa </w:t>
      </w:r>
      <w:r w:rsidR="000E1BC2" w:rsidRPr="00A60D9C">
        <w:rPr>
          <w:rFonts w:ascii="Cambria" w:hAnsi="Cambria" w:cs="Arial"/>
          <w:sz w:val="22"/>
          <w:szCs w:val="22"/>
        </w:rPr>
        <w:t xml:space="preserve">a písomnú pozvánku doručiť Klientovi najmenej 14 dní pred plánovaným termínom skúšky. Spolu s pozvánkou na skúšky Energetických zariadení </w:t>
      </w:r>
      <w:r w:rsidR="00EB536E" w:rsidRPr="00A60D9C">
        <w:rPr>
          <w:rFonts w:ascii="Cambria" w:hAnsi="Cambria" w:cs="Arial"/>
          <w:sz w:val="22"/>
          <w:szCs w:val="22"/>
        </w:rPr>
        <w:t xml:space="preserve">Poskytovateľa </w:t>
      </w:r>
      <w:r w:rsidR="00F16BE7" w:rsidRPr="00A60D9C">
        <w:rPr>
          <w:rFonts w:ascii="Cambria" w:hAnsi="Cambria" w:cs="Arial"/>
          <w:sz w:val="22"/>
          <w:szCs w:val="22"/>
        </w:rPr>
        <w:t xml:space="preserve">sa </w:t>
      </w:r>
      <w:r w:rsidR="00EB536E" w:rsidRPr="00A60D9C">
        <w:rPr>
          <w:rFonts w:ascii="Cambria" w:hAnsi="Cambria" w:cs="Arial"/>
          <w:sz w:val="22"/>
          <w:szCs w:val="22"/>
        </w:rPr>
        <w:t xml:space="preserve">Poskytovateľ </w:t>
      </w:r>
      <w:r w:rsidR="000E1BC2" w:rsidRPr="00A60D9C">
        <w:rPr>
          <w:rFonts w:ascii="Cambria" w:hAnsi="Cambria" w:cs="Arial"/>
          <w:sz w:val="22"/>
          <w:szCs w:val="22"/>
        </w:rPr>
        <w:t xml:space="preserve">zaväzuje odovzdať Klientovi všetky dokumenty preukazujúce, že Opatrenia stavebného a technologického charakteru boli zrealizované v súlade s </w:t>
      </w:r>
      <w:r w:rsidR="00FE3272">
        <w:rPr>
          <w:rFonts w:ascii="Cambria" w:hAnsi="Cambria" w:cs="Arial"/>
          <w:sz w:val="22"/>
          <w:szCs w:val="22"/>
        </w:rPr>
        <w:t>P</w:t>
      </w:r>
      <w:r w:rsidR="000E1BC2" w:rsidRPr="00A60D9C">
        <w:rPr>
          <w:rFonts w:ascii="Cambria" w:hAnsi="Cambria" w:cs="Arial"/>
          <w:sz w:val="22"/>
          <w:szCs w:val="22"/>
        </w:rPr>
        <w:t>rávnymi predpismi, najmä doklady o úspešnom vykonaní predpísaných skúšok, revízne správy, projektovú dokumentáciu a ďalšie dokumenty, ako aj dokumenty potrebné pre zabezpečenie riadnej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000E1BC2" w:rsidRPr="00A60D9C">
        <w:rPr>
          <w:rFonts w:ascii="Cambria" w:hAnsi="Cambria" w:cs="Arial"/>
          <w:sz w:val="22"/>
          <w:szCs w:val="22"/>
        </w:rPr>
        <w:t xml:space="preserve">, najmä návod na obsluhu, prevádzkový predpis, a pod. </w:t>
      </w:r>
    </w:p>
    <w:p w14:paraId="0F17023D" w14:textId="012C6C3C"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Cieľom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ktorá bude trvať najmenej 72 hodín, bude preverenie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ako aj preverenie kvality dosahovaných Štandardných prevádzkových podmienok. </w:t>
      </w:r>
    </w:p>
    <w:p w14:paraId="029A56A0" w14:textId="2040E82E" w:rsidR="000E1BC2" w:rsidRPr="00A60D9C" w:rsidRDefault="00EB536E" w:rsidP="00385089">
      <w:pPr>
        <w:pStyle w:val="ListParagraph"/>
        <w:numPr>
          <w:ilvl w:val="1"/>
          <w:numId w:val="84"/>
        </w:numPr>
        <w:spacing w:after="240" w:line="240" w:lineRule="auto"/>
        <w:contextualSpacing w:val="0"/>
        <w:jc w:val="both"/>
        <w:rPr>
          <w:rFonts w:ascii="Cambria" w:hAnsi="Cambria" w:cs="Arial"/>
          <w:sz w:val="22"/>
          <w:szCs w:val="22"/>
        </w:rPr>
      </w:pPr>
      <w:bookmarkStart w:id="25" w:name="_Ref528149238"/>
      <w:r w:rsidRPr="00A60D9C">
        <w:rPr>
          <w:rFonts w:ascii="Cambria" w:hAnsi="Cambria" w:cs="Arial"/>
          <w:sz w:val="22"/>
          <w:szCs w:val="22"/>
        </w:rPr>
        <w:t>Poskytovateľ</w:t>
      </w:r>
      <w:r w:rsidR="000E1BC2" w:rsidRPr="00A60D9C">
        <w:rPr>
          <w:rFonts w:ascii="Cambria" w:hAnsi="Cambria" w:cs="Arial"/>
          <w:sz w:val="22"/>
          <w:szCs w:val="22"/>
        </w:rPr>
        <w:t xml:space="preserve"> sa zaväzuje stanoviť termín skúšky dodaných Opatrení technologického charakteru určených pre dodávku tepla do Objektov tak, aby bolo možné objektívne preveriť kvalitu dodržania Štandardných prevádzkových podmienok, a teda v dňoch, kedy vonkajšia priemerná denná teplota vzduchu klesne počas dvoch za sebou nasledujúcich dní pod 1</w:t>
      </w:r>
      <w:r w:rsidR="00290B56" w:rsidRPr="00A60D9C">
        <w:rPr>
          <w:rFonts w:ascii="Cambria" w:hAnsi="Cambria" w:cs="Arial"/>
          <w:sz w:val="22"/>
          <w:szCs w:val="22"/>
        </w:rPr>
        <w:t>3</w:t>
      </w:r>
      <w:r w:rsidR="000E1BC2" w:rsidRPr="00A60D9C">
        <w:rPr>
          <w:rFonts w:ascii="Cambria" w:hAnsi="Cambria" w:cs="Arial"/>
          <w:sz w:val="22"/>
          <w:szCs w:val="22"/>
        </w:rPr>
        <w:t xml:space="preserve"> °C a podľa predpovede vývoja počasia nemožno očakávať zvýšenie vonkajšej priemernej dennej teploty na</w:t>
      </w:r>
      <w:r w:rsidR="00A43DD6" w:rsidRPr="00A60D9C">
        <w:rPr>
          <w:rFonts w:ascii="Cambria" w:hAnsi="Cambria" w:cs="Arial"/>
          <w:sz w:val="22"/>
          <w:szCs w:val="22"/>
        </w:rPr>
        <w:t>s</w:t>
      </w:r>
      <w:r w:rsidR="000E1BC2" w:rsidRPr="00A60D9C">
        <w:rPr>
          <w:rFonts w:ascii="Cambria" w:hAnsi="Cambria" w:cs="Arial"/>
          <w:sz w:val="22"/>
          <w:szCs w:val="22"/>
        </w:rPr>
        <w:t>ledujúci deň nad túto hodnotu a súčasne vonkajšia priemerná denná teplota, ktorá tvorí štvrtinu súčtu vonkajších teplôt meraných o 7.00 h, o 14.00 h a o 21.00 h v tieni s vylúčením vplyvu sálania okolitých stien bytových domov (pričom teplota meraná o 21.00 h sa započítava dvakrát), nie je vyššia ako 1</w:t>
      </w:r>
      <w:r w:rsidR="00290B56" w:rsidRPr="00A60D9C">
        <w:rPr>
          <w:rFonts w:ascii="Cambria" w:hAnsi="Cambria" w:cs="Arial"/>
          <w:sz w:val="22"/>
          <w:szCs w:val="22"/>
        </w:rPr>
        <w:t>3</w:t>
      </w:r>
      <w:r w:rsidR="000E1BC2" w:rsidRPr="00A60D9C">
        <w:rPr>
          <w:rFonts w:ascii="Cambria" w:hAnsi="Cambria" w:cs="Arial"/>
          <w:sz w:val="22"/>
          <w:szCs w:val="22"/>
        </w:rPr>
        <w:t xml:space="preserve"> °C.</w:t>
      </w:r>
      <w:bookmarkEnd w:id="25"/>
      <w:r w:rsidR="000E1BC2" w:rsidRPr="00A60D9C">
        <w:rPr>
          <w:rFonts w:ascii="Cambria" w:hAnsi="Cambria" w:cs="Arial"/>
          <w:sz w:val="22"/>
          <w:szCs w:val="22"/>
        </w:rPr>
        <w:t xml:space="preserve"> </w:t>
      </w:r>
    </w:p>
    <w:p w14:paraId="0F437675" w14:textId="557FC8D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v čase dokončenia Opatrení stavebného a technologického charakteru nebude možné vykonať plnohodnotnú skúšku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 dôvodu, že vonkajšia priemerná denná teplota nebude zodpovedať kritériám uvedeným v predchádzajúcom bode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(pokiaľ bude možné preveriť kvalitu dosahovaných Štandardných prevádzkových podmienok), skúška sa zrealizuje tak, že sa preverí úroveň Štandardných prevádzkových podmienok a v zápisnici o výsledku skúšky sa uvedie skutočnosť, že nebola vykonaná plnohodnotná skúška. </w:t>
      </w:r>
      <w:r w:rsidR="00EB536E" w:rsidRPr="00A60D9C">
        <w:rPr>
          <w:rFonts w:ascii="Cambria" w:hAnsi="Cambria" w:cs="Arial"/>
          <w:sz w:val="22"/>
          <w:szCs w:val="22"/>
        </w:rPr>
        <w:t>Poskytovateľ</w:t>
      </w:r>
      <w:r w:rsidRPr="00A60D9C">
        <w:rPr>
          <w:rFonts w:ascii="Cambria" w:hAnsi="Cambria" w:cs="Arial"/>
          <w:sz w:val="22"/>
          <w:szCs w:val="22"/>
        </w:rPr>
        <w:t xml:space="preserve"> je </w:t>
      </w:r>
      <w:r w:rsidR="00EB536E" w:rsidRPr="00A60D9C">
        <w:rPr>
          <w:rFonts w:ascii="Cambria" w:hAnsi="Cambria" w:cs="Arial"/>
          <w:sz w:val="22"/>
          <w:szCs w:val="22"/>
        </w:rPr>
        <w:t xml:space="preserve">povinný </w:t>
      </w:r>
      <w:r w:rsidRPr="00A60D9C">
        <w:rPr>
          <w:rFonts w:ascii="Cambria" w:hAnsi="Cambria" w:cs="Arial"/>
          <w:sz w:val="22"/>
          <w:szCs w:val="22"/>
        </w:rPr>
        <w:t xml:space="preserve">v takom prípade vykonať chýbajúcu časť skúšky bezodkladne po tom, ako prvý krát po podpise zápisnice o výsledku skúšky budú naplnené kritériá vonkajšej priemernej dennej teploty určené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Zmluvy. Skúšky ostatných technologických zariadení budú vykonané postupom, ktorý navrhne </w:t>
      </w:r>
      <w:r w:rsidR="00EB536E" w:rsidRPr="00A60D9C">
        <w:rPr>
          <w:rFonts w:ascii="Cambria" w:hAnsi="Cambria" w:cs="Arial"/>
          <w:sz w:val="22"/>
          <w:szCs w:val="22"/>
        </w:rPr>
        <w:t>Poskytovateľ</w:t>
      </w:r>
      <w:r w:rsidRPr="00A60D9C">
        <w:rPr>
          <w:rFonts w:ascii="Cambria" w:hAnsi="Cambria" w:cs="Arial"/>
          <w:sz w:val="22"/>
          <w:szCs w:val="22"/>
        </w:rPr>
        <w:t xml:space="preserve"> a Klient odsúhlasí.</w:t>
      </w:r>
      <w:r w:rsidR="00D5135E">
        <w:rPr>
          <w:rFonts w:ascii="Cambria" w:hAnsi="Cambria" w:cs="Arial"/>
          <w:sz w:val="22"/>
          <w:szCs w:val="22"/>
        </w:rPr>
        <w:t xml:space="preserve"> </w:t>
      </w:r>
    </w:p>
    <w:p w14:paraId="46394187" w14:textId="09D96AF0"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po vykonaní skúšky podpísať zápisnicu, ktorá bude výsledkom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 sa pri vykonaní skúšky zistí, že Energetické zariadenia </w:t>
      </w:r>
      <w:r w:rsidR="00EB536E" w:rsidRPr="00A60D9C">
        <w:rPr>
          <w:rFonts w:ascii="Cambria" w:hAnsi="Cambria" w:cs="Arial"/>
          <w:sz w:val="22"/>
          <w:szCs w:val="22"/>
        </w:rPr>
        <w:t>Poskytovateľa</w:t>
      </w:r>
      <w:r w:rsidR="005B157D" w:rsidRPr="00A60D9C">
        <w:rPr>
          <w:rFonts w:ascii="Cambria" w:hAnsi="Cambria" w:cs="Arial"/>
          <w:sz w:val="22"/>
          <w:szCs w:val="22"/>
        </w:rPr>
        <w:t xml:space="preserve"> </w:t>
      </w:r>
      <w:r w:rsidRPr="00A60D9C">
        <w:rPr>
          <w:rFonts w:ascii="Cambria" w:hAnsi="Cambria" w:cs="Arial"/>
          <w:sz w:val="22"/>
          <w:szCs w:val="22"/>
        </w:rPr>
        <w:t xml:space="preserve">nezodpovedajú výsledku predpokladanému Zmluvou, nezodpovedajú požiadavkám vyplývajúcim z platných </w:t>
      </w:r>
      <w:r w:rsidR="00D5135E">
        <w:rPr>
          <w:rFonts w:ascii="Cambria" w:hAnsi="Cambria" w:cs="Arial"/>
          <w:sz w:val="22"/>
          <w:szCs w:val="22"/>
        </w:rPr>
        <w:t>P</w:t>
      </w:r>
      <w:r w:rsidRPr="00A60D9C">
        <w:rPr>
          <w:rFonts w:ascii="Cambria" w:hAnsi="Cambria" w:cs="Arial"/>
          <w:sz w:val="22"/>
          <w:szCs w:val="22"/>
        </w:rPr>
        <w:t xml:space="preserve">rávnych predpisov </w:t>
      </w:r>
      <w:r w:rsidR="006236E5" w:rsidRPr="00A60D9C">
        <w:rPr>
          <w:rFonts w:ascii="Cambria" w:hAnsi="Cambria" w:cs="Arial"/>
          <w:sz w:val="22"/>
          <w:szCs w:val="22"/>
        </w:rPr>
        <w:t>alebo Podkladov</w:t>
      </w:r>
      <w:r w:rsidRPr="00A60D9C">
        <w:rPr>
          <w:rFonts w:ascii="Cambria" w:hAnsi="Cambria" w:cs="Arial"/>
          <w:sz w:val="22"/>
          <w:szCs w:val="22"/>
        </w:rPr>
        <w:t xml:space="preserve">, resp. že majú vady, ktoré bránia ich užívaniu a bezpečnej prevádzke, prípadne, že pri ich prevádzke nie je možné zabezpečiť kvalitu Štandardných prevádzkových podmienok, </w:t>
      </w:r>
      <w:r w:rsidR="00EB536E" w:rsidRPr="00A60D9C">
        <w:rPr>
          <w:rFonts w:ascii="Cambria" w:hAnsi="Cambria" w:cs="Arial"/>
          <w:sz w:val="22"/>
          <w:szCs w:val="22"/>
        </w:rPr>
        <w:t>Poskytovateľ</w:t>
      </w:r>
      <w:r w:rsidRPr="00A60D9C">
        <w:rPr>
          <w:rFonts w:ascii="Cambria" w:hAnsi="Cambria" w:cs="Arial"/>
          <w:sz w:val="22"/>
          <w:szCs w:val="22"/>
        </w:rPr>
        <w:t xml:space="preserve"> sa zaväzuje zistené nedostatky odstrániť a zabezpečiť vykonanie opakovanej skúšky, pričom na opakovanú skúšku sa primerane uplatnia predchádzajúce body tohto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_Ref528149638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6</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Pr="00A60D9C">
        <w:rPr>
          <w:rFonts w:ascii="Cambria" w:hAnsi="Cambria" w:cs="Arial"/>
          <w:sz w:val="22"/>
          <w:szCs w:val="22"/>
        </w:rPr>
        <w:t xml:space="preserve"> Zmluvy. Ak pri vykonaní skúšky (riadnej alebo opakovanej) nebudú zistené nedostatky popísané v predchádzajúcej vete, Klient je povinný Energetické zariadenia </w:t>
      </w:r>
      <w:r w:rsidR="00EB536E"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prevziať. </w:t>
      </w:r>
      <w:r w:rsidR="00E64AC4">
        <w:rPr>
          <w:rFonts w:ascii="Cambria" w:hAnsi="Cambria" w:cs="Arial"/>
          <w:sz w:val="22"/>
          <w:szCs w:val="22"/>
        </w:rPr>
        <w:t xml:space="preserve">Okolnosti podľa bodu </w:t>
      </w:r>
      <w:r w:rsidR="00E64AC4">
        <w:rPr>
          <w:rFonts w:ascii="Cambria" w:hAnsi="Cambria" w:cs="Arial"/>
          <w:sz w:val="22"/>
          <w:szCs w:val="22"/>
        </w:rPr>
        <w:fldChar w:fldCharType="begin"/>
      </w:r>
      <w:r w:rsidR="00E64AC4">
        <w:rPr>
          <w:rFonts w:ascii="Cambria" w:hAnsi="Cambria" w:cs="Arial"/>
          <w:sz w:val="22"/>
          <w:szCs w:val="22"/>
        </w:rPr>
        <w:instrText xml:space="preserve"> REF _Ref528149238 \r \h </w:instrText>
      </w:r>
      <w:r w:rsidR="00E64AC4">
        <w:rPr>
          <w:rFonts w:ascii="Cambria" w:hAnsi="Cambria" w:cs="Arial"/>
          <w:sz w:val="22"/>
          <w:szCs w:val="22"/>
        </w:rPr>
      </w:r>
      <w:r w:rsidR="00E64AC4">
        <w:rPr>
          <w:rFonts w:ascii="Cambria" w:hAnsi="Cambria" w:cs="Arial"/>
          <w:sz w:val="22"/>
          <w:szCs w:val="22"/>
        </w:rPr>
        <w:fldChar w:fldCharType="separate"/>
      </w:r>
      <w:r w:rsidR="00024726">
        <w:rPr>
          <w:rFonts w:ascii="Cambria" w:hAnsi="Cambria" w:cs="Arial"/>
          <w:sz w:val="22"/>
          <w:szCs w:val="22"/>
        </w:rPr>
        <w:t>6.3</w:t>
      </w:r>
      <w:r w:rsidR="00E64AC4">
        <w:rPr>
          <w:rFonts w:ascii="Cambria" w:hAnsi="Cambria" w:cs="Arial"/>
          <w:sz w:val="22"/>
          <w:szCs w:val="22"/>
        </w:rPr>
        <w:fldChar w:fldCharType="end"/>
      </w:r>
      <w:r w:rsidR="00E64AC4">
        <w:rPr>
          <w:rFonts w:ascii="Cambria" w:hAnsi="Cambria" w:cs="Arial"/>
          <w:sz w:val="22"/>
          <w:szCs w:val="22"/>
        </w:rPr>
        <w:t xml:space="preserve">, ktoré neumožňujú vykonať plnohodnotnú skúšku nebránia povinnosti Klienta Opatrenia prevziať, ak neexistujú iné dôvody, pre ktoré Opatrenia nie sú v súlade so Zmluvou. </w:t>
      </w:r>
      <w:r w:rsidR="009E5862">
        <w:rPr>
          <w:rFonts w:ascii="Cambria" w:hAnsi="Cambria" w:cs="Arial"/>
          <w:sz w:val="22"/>
          <w:szCs w:val="22"/>
        </w:rPr>
        <w:t xml:space="preserve">Prevzatím Opatrení bez plnohodnotnej skúšky nie sú dotknuté nároky Klienta </w:t>
      </w:r>
      <w:r w:rsidR="003232F5">
        <w:rPr>
          <w:rFonts w:ascii="Cambria" w:hAnsi="Cambria" w:cs="Arial"/>
          <w:sz w:val="22"/>
          <w:szCs w:val="22"/>
        </w:rPr>
        <w:t>v</w:t>
      </w:r>
      <w:r w:rsidR="009E5862">
        <w:rPr>
          <w:rFonts w:ascii="Cambria" w:hAnsi="Cambria" w:cs="Arial"/>
          <w:sz w:val="22"/>
          <w:szCs w:val="22"/>
        </w:rPr>
        <w:t> prípade dodatočného preukázania nedosiahnutia Štandardných prevádzkových podmienok</w:t>
      </w:r>
      <w:r w:rsidR="003232F5">
        <w:rPr>
          <w:rFonts w:ascii="Cambria" w:hAnsi="Cambria" w:cs="Arial"/>
          <w:sz w:val="22"/>
          <w:szCs w:val="22"/>
        </w:rPr>
        <w:t>.</w:t>
      </w:r>
      <w:r w:rsidR="009E5862">
        <w:rPr>
          <w:rFonts w:ascii="Cambria" w:hAnsi="Cambria" w:cs="Arial"/>
          <w:sz w:val="22"/>
          <w:szCs w:val="22"/>
        </w:rPr>
        <w:t xml:space="preserve"> </w:t>
      </w:r>
    </w:p>
    <w:p w14:paraId="466C7927" w14:textId="3F43528B" w:rsidR="000E1BC2" w:rsidRDefault="008421F6" w:rsidP="00385089">
      <w:pPr>
        <w:pStyle w:val="ListParagraph"/>
        <w:numPr>
          <w:ilvl w:val="1"/>
          <w:numId w:val="84"/>
        </w:numPr>
        <w:spacing w:after="240" w:line="240" w:lineRule="auto"/>
        <w:contextualSpacing w:val="0"/>
        <w:jc w:val="both"/>
        <w:rPr>
          <w:rFonts w:ascii="Cambria" w:hAnsi="Cambria" w:cs="Arial"/>
          <w:sz w:val="22"/>
          <w:szCs w:val="22"/>
        </w:rPr>
      </w:pPr>
      <w:bookmarkStart w:id="26" w:name="_Ref523911093"/>
      <w:r w:rsidRPr="00A60D9C">
        <w:rPr>
          <w:rFonts w:ascii="Cambria" w:hAnsi="Cambria" w:cs="Arial"/>
          <w:sz w:val="22"/>
          <w:szCs w:val="22"/>
        </w:rPr>
        <w:lastRenderedPageBreak/>
        <w:t xml:space="preserve">Po úspešnom vykonaní skúšok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w:t>
      </w:r>
      <w:r w:rsidR="000E1BC2" w:rsidRPr="00A60D9C">
        <w:rPr>
          <w:rFonts w:ascii="Cambria" w:hAnsi="Cambria" w:cs="Arial"/>
          <w:sz w:val="22"/>
          <w:szCs w:val="22"/>
        </w:rPr>
        <w:t xml:space="preserve">Zmluvné strany uskutočnia odovzdanie a prevzatie </w:t>
      </w:r>
      <w:r w:rsidR="00391D3F" w:rsidRPr="00A60D9C">
        <w:rPr>
          <w:rFonts w:ascii="Cambria" w:hAnsi="Cambria" w:cs="Arial"/>
          <w:sz w:val="22"/>
          <w:szCs w:val="22"/>
        </w:rPr>
        <w:t xml:space="preserve">všetkých </w:t>
      </w:r>
      <w:r w:rsidR="000E1BC2" w:rsidRPr="00A60D9C">
        <w:rPr>
          <w:rFonts w:ascii="Cambria" w:hAnsi="Cambria" w:cs="Arial"/>
          <w:sz w:val="22"/>
          <w:szCs w:val="22"/>
        </w:rPr>
        <w:t>Opatrení stavebného a technologického charakteru</w:t>
      </w:r>
      <w:r w:rsidRPr="00A60D9C">
        <w:rPr>
          <w:rFonts w:ascii="Cambria" w:hAnsi="Cambria" w:cs="Arial"/>
          <w:sz w:val="22"/>
          <w:szCs w:val="22"/>
        </w:rPr>
        <w:t xml:space="preserve">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vrátane stavebných a iných konštrukčných prvkov)</w:t>
      </w:r>
      <w:r w:rsidR="000E1BC2" w:rsidRPr="00A60D9C">
        <w:rPr>
          <w:rFonts w:ascii="Cambria" w:hAnsi="Cambria" w:cs="Arial"/>
          <w:sz w:val="22"/>
          <w:szCs w:val="22"/>
        </w:rPr>
        <w:t xml:space="preserve"> </w:t>
      </w:r>
      <w:r w:rsidR="00972B90" w:rsidRPr="00A60D9C">
        <w:rPr>
          <w:rFonts w:ascii="Cambria" w:hAnsi="Cambria" w:cs="Arial"/>
          <w:sz w:val="22"/>
          <w:szCs w:val="22"/>
        </w:rPr>
        <w:t xml:space="preserve">podľa schválenej Detailnej špecifikácie technologického riešenia </w:t>
      </w:r>
      <w:r w:rsidR="000E1BC2" w:rsidRPr="00A60D9C">
        <w:rPr>
          <w:rFonts w:ascii="Cambria" w:hAnsi="Cambria" w:cs="Arial"/>
          <w:sz w:val="22"/>
          <w:szCs w:val="22"/>
        </w:rPr>
        <w:t>podpísaním protokolu o</w:t>
      </w:r>
      <w:r w:rsidR="00391D3F" w:rsidRPr="00A60D9C">
        <w:rPr>
          <w:rFonts w:ascii="Cambria" w:hAnsi="Cambria" w:cs="Arial"/>
          <w:sz w:val="22"/>
          <w:szCs w:val="22"/>
        </w:rPr>
        <w:t> </w:t>
      </w:r>
      <w:r w:rsidR="000E1BC2" w:rsidRPr="00A60D9C">
        <w:rPr>
          <w:rFonts w:ascii="Cambria" w:hAnsi="Cambria" w:cs="Arial"/>
          <w:sz w:val="22"/>
          <w:szCs w:val="22"/>
        </w:rPr>
        <w:t>prevzatí</w:t>
      </w:r>
      <w:r w:rsidR="00391D3F" w:rsidRPr="00A60D9C">
        <w:rPr>
          <w:rFonts w:ascii="Cambria" w:hAnsi="Cambria" w:cs="Arial"/>
          <w:sz w:val="22"/>
          <w:szCs w:val="22"/>
        </w:rPr>
        <w:t xml:space="preserve"> Opatrení (protokol vydaný a podpísaný podľa tohto bodu ďalej aj ako „</w:t>
      </w:r>
      <w:r w:rsidR="00391D3F" w:rsidRPr="00A60D9C">
        <w:rPr>
          <w:rFonts w:ascii="Cambria" w:hAnsi="Cambria" w:cs="Arial"/>
          <w:b/>
          <w:sz w:val="22"/>
          <w:szCs w:val="22"/>
        </w:rPr>
        <w:t>Protokol o prevzatí Opatrení</w:t>
      </w:r>
      <w:r w:rsidR="00391D3F" w:rsidRPr="00A60D9C">
        <w:rPr>
          <w:rFonts w:ascii="Cambria" w:hAnsi="Cambria" w:cs="Arial"/>
          <w:sz w:val="22"/>
          <w:szCs w:val="22"/>
        </w:rPr>
        <w:t>“)</w:t>
      </w:r>
      <w:r w:rsidR="000E1BC2" w:rsidRPr="00A60D9C">
        <w:rPr>
          <w:rFonts w:ascii="Cambria" w:hAnsi="Cambria" w:cs="Arial"/>
          <w:sz w:val="22"/>
          <w:szCs w:val="22"/>
        </w:rPr>
        <w:t xml:space="preserve">. Najmenej 7 pracovných dní pred odovzdaním Opatrení </w:t>
      </w:r>
      <w:r w:rsidR="00013578" w:rsidRPr="00A60D9C">
        <w:rPr>
          <w:rFonts w:ascii="Cambria" w:hAnsi="Cambria" w:cs="Arial"/>
          <w:sz w:val="22"/>
          <w:szCs w:val="22"/>
        </w:rPr>
        <w:t>Poskytovateľ</w:t>
      </w:r>
      <w:r w:rsidR="000E1BC2" w:rsidRPr="00A60D9C">
        <w:rPr>
          <w:rFonts w:ascii="Cambria" w:hAnsi="Cambria" w:cs="Arial"/>
          <w:sz w:val="22"/>
          <w:szCs w:val="22"/>
        </w:rPr>
        <w:t xml:space="preserve"> zašle Klientovi návrh </w:t>
      </w:r>
      <w:r w:rsidR="00972B90" w:rsidRPr="00A60D9C">
        <w:rPr>
          <w:rFonts w:ascii="Cambria" w:hAnsi="Cambria" w:cs="Arial"/>
          <w:sz w:val="22"/>
          <w:szCs w:val="22"/>
        </w:rPr>
        <w:t xml:space="preserve">Protokolu </w:t>
      </w:r>
      <w:r w:rsidR="000E1BC2" w:rsidRPr="00A60D9C">
        <w:rPr>
          <w:rFonts w:ascii="Cambria" w:hAnsi="Cambria" w:cs="Arial"/>
          <w:sz w:val="22"/>
          <w:szCs w:val="22"/>
        </w:rPr>
        <w:t>o</w:t>
      </w:r>
      <w:r w:rsidR="00972B90" w:rsidRPr="00A60D9C">
        <w:rPr>
          <w:rFonts w:ascii="Cambria" w:hAnsi="Cambria" w:cs="Arial"/>
          <w:sz w:val="22"/>
          <w:szCs w:val="22"/>
        </w:rPr>
        <w:t> </w:t>
      </w:r>
      <w:r w:rsidR="000E1BC2" w:rsidRPr="00A60D9C">
        <w:rPr>
          <w:rFonts w:ascii="Cambria" w:hAnsi="Cambria" w:cs="Arial"/>
          <w:sz w:val="22"/>
          <w:szCs w:val="22"/>
        </w:rPr>
        <w:t>prevzatí</w:t>
      </w:r>
      <w:r w:rsidR="00972B90" w:rsidRPr="00A60D9C">
        <w:rPr>
          <w:rFonts w:ascii="Cambria" w:hAnsi="Cambria" w:cs="Arial"/>
          <w:sz w:val="22"/>
          <w:szCs w:val="22"/>
        </w:rPr>
        <w:t xml:space="preserve"> Opatrení</w:t>
      </w:r>
      <w:r w:rsidR="000E1BC2" w:rsidRPr="00A60D9C">
        <w:rPr>
          <w:rFonts w:ascii="Cambria" w:hAnsi="Cambria" w:cs="Arial"/>
          <w:sz w:val="22"/>
          <w:szCs w:val="22"/>
        </w:rPr>
        <w:t>. Zmluvné strany podpíšu protokol oprávnenými zástupcami v dvoch rovnopisoch, z toho jedno vyhotovenie pre každú zmluvnú stranu.</w:t>
      </w:r>
      <w:bookmarkEnd w:id="26"/>
    </w:p>
    <w:p w14:paraId="14C264B5" w14:textId="2EB6E6C8" w:rsidR="00561C77" w:rsidRPr="00A60D9C" w:rsidRDefault="00561C77" w:rsidP="00385089">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Podpisom Protokolu o prevzatí Opatrení prechádza na Klienta vlastnícke právo k všetkým Energetickým zariadeniam Poskytovateľa a všetkým hmotne zachyteným výsledkom realizácie Opatrení.</w:t>
      </w:r>
    </w:p>
    <w:p w14:paraId="5EA70AB1" w14:textId="3F45B2E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po odovzdaní realizovaných Opatrení je </w:t>
      </w:r>
      <w:r w:rsidR="00013578" w:rsidRPr="00A60D9C">
        <w:rPr>
          <w:rFonts w:ascii="Cambria" w:hAnsi="Cambria" w:cs="Arial"/>
          <w:sz w:val="22"/>
          <w:szCs w:val="22"/>
        </w:rPr>
        <w:t>Poskytovateľ</w:t>
      </w:r>
      <w:r w:rsidRPr="00A60D9C">
        <w:rPr>
          <w:rFonts w:ascii="Cambria" w:hAnsi="Cambria" w:cs="Arial"/>
          <w:sz w:val="22"/>
          <w:szCs w:val="22"/>
        </w:rPr>
        <w:t xml:space="preserve"> </w:t>
      </w:r>
      <w:r w:rsidR="00013578" w:rsidRPr="00A60D9C">
        <w:rPr>
          <w:rFonts w:ascii="Cambria" w:hAnsi="Cambria" w:cs="Arial"/>
          <w:sz w:val="22"/>
          <w:szCs w:val="22"/>
        </w:rPr>
        <w:t xml:space="preserve">povinný </w:t>
      </w:r>
      <w:r w:rsidRPr="00A60D9C">
        <w:rPr>
          <w:rFonts w:ascii="Cambria" w:hAnsi="Cambria" w:cs="Arial"/>
          <w:sz w:val="22"/>
          <w:szCs w:val="22"/>
        </w:rPr>
        <w:t>odovzdať Klientovi všetku dokumentáciu potrebnú pre riadne užívanie Energetických zariadení</w:t>
      </w:r>
      <w:r w:rsidR="00DA4952"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najmä prístupové údaje do systému pre vzdialenú reguláciu zariadení, údaje o nastavených výkonnostných parametroch Energetických zariadení </w:t>
      </w:r>
      <w:r w:rsidR="00013578"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a počas celého obdobia poskytovania </w:t>
      </w:r>
      <w:r w:rsidR="00336E86" w:rsidRPr="00A60D9C">
        <w:rPr>
          <w:rFonts w:ascii="Cambria" w:hAnsi="Cambria" w:cs="Arial"/>
          <w:sz w:val="22"/>
          <w:szCs w:val="22"/>
        </w:rPr>
        <w:t>Služieb</w:t>
      </w:r>
      <w:r w:rsidRPr="00A60D9C">
        <w:rPr>
          <w:rFonts w:ascii="Cambria" w:hAnsi="Cambria" w:cs="Arial"/>
          <w:sz w:val="22"/>
          <w:szCs w:val="22"/>
        </w:rPr>
        <w:t xml:space="preserve"> dokumentovať všetky zmeny uskutočnené počas Projektu.</w:t>
      </w:r>
    </w:p>
    <w:p w14:paraId="08760BA5" w14:textId="29D3000C" w:rsidR="000E1BC2" w:rsidRPr="00A60D9C" w:rsidRDefault="000E1BC2" w:rsidP="0038508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 xml:space="preserve">Ak Klient </w:t>
      </w:r>
      <w:r w:rsidR="00F45E93" w:rsidRPr="00A60D9C">
        <w:rPr>
          <w:rFonts w:ascii="Cambria" w:hAnsi="Cambria" w:cs="Arial"/>
          <w:sz w:val="22"/>
          <w:szCs w:val="22"/>
        </w:rPr>
        <w:t xml:space="preserve">nepodpíše Protokol o prevzatí Opatrení podľa bodu </w:t>
      </w:r>
      <w:r w:rsidR="00F45E93" w:rsidRPr="00A60D9C">
        <w:rPr>
          <w:rFonts w:ascii="Cambria" w:hAnsi="Cambria" w:cs="Arial"/>
          <w:sz w:val="22"/>
          <w:szCs w:val="22"/>
        </w:rPr>
        <w:fldChar w:fldCharType="begin"/>
      </w:r>
      <w:r w:rsidR="00F45E93" w:rsidRPr="00A60D9C">
        <w:rPr>
          <w:rFonts w:ascii="Cambria" w:hAnsi="Cambria" w:cs="Arial"/>
          <w:sz w:val="22"/>
          <w:szCs w:val="22"/>
        </w:rPr>
        <w:instrText xml:space="preserve"> REF _Ref523911093 \r \h </w:instrText>
      </w:r>
      <w:r w:rsidR="00A44E61" w:rsidRPr="00A60D9C">
        <w:rPr>
          <w:rFonts w:ascii="Cambria" w:hAnsi="Cambria" w:cs="Arial"/>
          <w:sz w:val="22"/>
          <w:szCs w:val="22"/>
        </w:rPr>
        <w:instrText xml:space="preserve"> \* MERGEFORMAT </w:instrText>
      </w:r>
      <w:r w:rsidR="00F45E93" w:rsidRPr="00A60D9C">
        <w:rPr>
          <w:rFonts w:ascii="Cambria" w:hAnsi="Cambria" w:cs="Arial"/>
          <w:sz w:val="22"/>
          <w:szCs w:val="22"/>
        </w:rPr>
      </w:r>
      <w:r w:rsidR="00F45E93" w:rsidRPr="00A60D9C">
        <w:rPr>
          <w:rFonts w:ascii="Cambria" w:hAnsi="Cambria" w:cs="Arial"/>
          <w:sz w:val="22"/>
          <w:szCs w:val="22"/>
        </w:rPr>
        <w:fldChar w:fldCharType="separate"/>
      </w:r>
      <w:r w:rsidR="00024726">
        <w:rPr>
          <w:rFonts w:ascii="Cambria" w:hAnsi="Cambria" w:cs="Arial"/>
          <w:sz w:val="22"/>
          <w:szCs w:val="22"/>
        </w:rPr>
        <w:t>6.6</w:t>
      </w:r>
      <w:r w:rsidR="00F45E93" w:rsidRPr="00A60D9C">
        <w:rPr>
          <w:rFonts w:ascii="Cambria" w:hAnsi="Cambria" w:cs="Arial"/>
          <w:sz w:val="22"/>
          <w:szCs w:val="22"/>
        </w:rPr>
        <w:fldChar w:fldCharType="end"/>
      </w:r>
      <w:r w:rsidR="00F45E93" w:rsidRPr="00A60D9C">
        <w:rPr>
          <w:rFonts w:ascii="Cambria" w:hAnsi="Cambria" w:cs="Arial"/>
          <w:sz w:val="22"/>
          <w:szCs w:val="22"/>
        </w:rPr>
        <w:t xml:space="preserve"> tejto Zmluvy</w:t>
      </w:r>
      <w:r w:rsidR="00A25140" w:rsidRPr="00A60D9C">
        <w:rPr>
          <w:rFonts w:ascii="Cambria" w:hAnsi="Cambria" w:cs="Arial"/>
          <w:sz w:val="22"/>
          <w:szCs w:val="22"/>
        </w:rPr>
        <w:t xml:space="preserve"> vyššie </w:t>
      </w:r>
      <w:r w:rsidR="00F45E93" w:rsidRPr="00A60D9C">
        <w:rPr>
          <w:rFonts w:ascii="Cambria" w:hAnsi="Cambria" w:cs="Arial"/>
          <w:sz w:val="22"/>
          <w:szCs w:val="22"/>
        </w:rPr>
        <w:t xml:space="preserve"> </w:t>
      </w:r>
      <w:r w:rsidRPr="00A60D9C">
        <w:rPr>
          <w:rFonts w:ascii="Cambria" w:hAnsi="Cambria" w:cs="Arial"/>
          <w:sz w:val="22"/>
          <w:szCs w:val="22"/>
        </w:rPr>
        <w:t>napriek tomu, že je povinný tak urobiť</w:t>
      </w:r>
      <w:r w:rsidR="00A25140" w:rsidRPr="00A60D9C">
        <w:rPr>
          <w:rFonts w:ascii="Cambria" w:hAnsi="Cambria" w:cs="Arial"/>
          <w:sz w:val="22"/>
          <w:szCs w:val="22"/>
        </w:rPr>
        <w:t xml:space="preserve"> (t. j. Opatrenia resp. </w:t>
      </w:r>
      <w:r w:rsidR="00FC1D01" w:rsidRPr="00A60D9C">
        <w:rPr>
          <w:rFonts w:ascii="Cambria" w:hAnsi="Cambria" w:cs="Arial"/>
          <w:sz w:val="22"/>
          <w:szCs w:val="22"/>
        </w:rPr>
        <w:t>E</w:t>
      </w:r>
      <w:r w:rsidR="00A25140" w:rsidRPr="00A60D9C">
        <w:rPr>
          <w:rFonts w:ascii="Cambria" w:hAnsi="Cambria" w:cs="Arial"/>
          <w:sz w:val="22"/>
          <w:szCs w:val="22"/>
        </w:rPr>
        <w:t xml:space="preserve">nergetické zariadenia </w:t>
      </w:r>
      <w:r w:rsidR="00013578" w:rsidRPr="00A60D9C">
        <w:rPr>
          <w:rFonts w:ascii="Cambria" w:hAnsi="Cambria" w:cs="Arial"/>
          <w:sz w:val="22"/>
          <w:szCs w:val="22"/>
        </w:rPr>
        <w:t>Poskytovateľa</w:t>
      </w:r>
      <w:r w:rsidR="00A25140" w:rsidRPr="00A60D9C">
        <w:rPr>
          <w:rFonts w:ascii="Cambria" w:hAnsi="Cambria" w:cs="Arial"/>
          <w:sz w:val="22"/>
          <w:szCs w:val="22"/>
        </w:rPr>
        <w:t xml:space="preserve"> vyhoveli všetkým skúškam podľa tejto Zmluvy, boli vykonané</w:t>
      </w:r>
      <w:r w:rsidR="00FC1D01" w:rsidRPr="00A60D9C">
        <w:rPr>
          <w:rFonts w:ascii="Cambria" w:hAnsi="Cambria" w:cs="Arial"/>
          <w:sz w:val="22"/>
          <w:szCs w:val="22"/>
        </w:rPr>
        <w:t xml:space="preserve"> a dodané riadne</w:t>
      </w:r>
      <w:r w:rsidR="00A25140" w:rsidRPr="00A60D9C">
        <w:rPr>
          <w:rFonts w:ascii="Cambria" w:hAnsi="Cambria" w:cs="Arial"/>
          <w:sz w:val="22"/>
          <w:szCs w:val="22"/>
        </w:rPr>
        <w:t xml:space="preserve"> v súlade s touto Zmluvou a nemajú žiadne vad</w:t>
      </w:r>
      <w:r w:rsidR="00FC1D01" w:rsidRPr="00A60D9C">
        <w:rPr>
          <w:rFonts w:ascii="Cambria" w:hAnsi="Cambria" w:cs="Arial"/>
          <w:sz w:val="22"/>
          <w:szCs w:val="22"/>
        </w:rPr>
        <w:t>y</w:t>
      </w:r>
      <w:r w:rsidR="00C57397" w:rsidRPr="00A60D9C">
        <w:rPr>
          <w:rFonts w:ascii="Cambria" w:hAnsi="Cambria" w:cs="Arial"/>
          <w:sz w:val="22"/>
          <w:szCs w:val="22"/>
        </w:rPr>
        <w:t xml:space="preserve"> a tiež samotný Protokol o prevzatí Opatrení neobsahuje žiadne </w:t>
      </w:r>
      <w:r w:rsidR="003B409F" w:rsidRPr="00A60D9C">
        <w:rPr>
          <w:rFonts w:ascii="Cambria" w:hAnsi="Cambria" w:cs="Arial"/>
          <w:sz w:val="22"/>
          <w:szCs w:val="22"/>
        </w:rPr>
        <w:t>nesprávne</w:t>
      </w:r>
      <w:r w:rsidR="00C57397" w:rsidRPr="00A60D9C">
        <w:rPr>
          <w:rFonts w:ascii="Cambria" w:hAnsi="Cambria" w:cs="Arial"/>
          <w:sz w:val="22"/>
          <w:szCs w:val="22"/>
        </w:rPr>
        <w:t xml:space="preserve"> údaje</w:t>
      </w:r>
      <w:r w:rsidR="00FC1D01" w:rsidRPr="00A60D9C">
        <w:rPr>
          <w:rFonts w:ascii="Cambria" w:hAnsi="Cambria" w:cs="Arial"/>
          <w:sz w:val="22"/>
          <w:szCs w:val="22"/>
        </w:rPr>
        <w:t>)</w:t>
      </w:r>
      <w:r w:rsidRPr="00A60D9C">
        <w:rPr>
          <w:rFonts w:ascii="Cambria" w:hAnsi="Cambria" w:cs="Arial"/>
          <w:sz w:val="22"/>
          <w:szCs w:val="22"/>
        </w:rPr>
        <w:t xml:space="preserve">, má sa za to, že </w:t>
      </w:r>
      <w:r w:rsidR="00A25140" w:rsidRPr="00A60D9C">
        <w:rPr>
          <w:rFonts w:ascii="Cambria" w:hAnsi="Cambria" w:cs="Arial"/>
          <w:sz w:val="22"/>
          <w:szCs w:val="22"/>
        </w:rPr>
        <w:t>tento</w:t>
      </w:r>
      <w:r w:rsidR="00FC1D01" w:rsidRPr="00A60D9C">
        <w:rPr>
          <w:rFonts w:ascii="Cambria" w:hAnsi="Cambria" w:cs="Arial"/>
          <w:sz w:val="22"/>
          <w:szCs w:val="22"/>
        </w:rPr>
        <w:t xml:space="preserve"> Protokol o prevzatí Opatrení bol podpísaný </w:t>
      </w:r>
      <w:r w:rsidR="00C57397" w:rsidRPr="00A60D9C">
        <w:rPr>
          <w:rFonts w:ascii="Cambria" w:hAnsi="Cambria" w:cs="Arial"/>
          <w:sz w:val="22"/>
          <w:szCs w:val="22"/>
        </w:rPr>
        <w:t xml:space="preserve">oboma Zmluvnými stranami </w:t>
      </w:r>
      <w:r w:rsidR="00FC1D01" w:rsidRPr="00A60D9C">
        <w:rPr>
          <w:rFonts w:ascii="Cambria" w:hAnsi="Cambria" w:cs="Arial"/>
          <w:sz w:val="22"/>
          <w:szCs w:val="22"/>
        </w:rPr>
        <w:t>uplynutím siedmeho (7) pracovného dňa odo dňa doručenia návrhu</w:t>
      </w:r>
      <w:r w:rsidR="00C57397" w:rsidRPr="00A60D9C">
        <w:rPr>
          <w:rFonts w:ascii="Cambria" w:hAnsi="Cambria" w:cs="Arial"/>
          <w:sz w:val="22"/>
          <w:szCs w:val="22"/>
        </w:rPr>
        <w:t xml:space="preserve"> Protokolu o prevzatí Opatrení </w:t>
      </w:r>
      <w:r w:rsidR="00A44E61" w:rsidRPr="00A60D9C">
        <w:rPr>
          <w:rFonts w:ascii="Cambria" w:hAnsi="Cambria" w:cs="Arial"/>
          <w:sz w:val="22"/>
          <w:szCs w:val="22"/>
        </w:rPr>
        <w:t xml:space="preserve">Klientovi zo strany </w:t>
      </w:r>
      <w:r w:rsidR="00013578" w:rsidRPr="00A60D9C">
        <w:rPr>
          <w:rFonts w:ascii="Cambria" w:hAnsi="Cambria" w:cs="Arial"/>
          <w:sz w:val="22"/>
          <w:szCs w:val="22"/>
        </w:rPr>
        <w:t>Poskytovateľa</w:t>
      </w:r>
      <w:r w:rsidR="00A44E61" w:rsidRPr="00A60D9C">
        <w:rPr>
          <w:rFonts w:ascii="Cambria" w:hAnsi="Cambria" w:cs="Arial"/>
          <w:sz w:val="22"/>
          <w:szCs w:val="22"/>
        </w:rPr>
        <w:t xml:space="preserve"> podľa bodu </w:t>
      </w:r>
      <w:r w:rsidR="00A44E61" w:rsidRPr="00A60D9C">
        <w:rPr>
          <w:rFonts w:ascii="Cambria" w:hAnsi="Cambria" w:cs="Arial"/>
          <w:sz w:val="22"/>
          <w:szCs w:val="22"/>
        </w:rPr>
        <w:fldChar w:fldCharType="begin"/>
      </w:r>
      <w:r w:rsidR="00A44E61" w:rsidRPr="00A60D9C">
        <w:rPr>
          <w:rFonts w:ascii="Cambria" w:hAnsi="Cambria" w:cs="Arial"/>
          <w:sz w:val="22"/>
          <w:szCs w:val="22"/>
        </w:rPr>
        <w:instrText xml:space="preserve"> REF _Ref523911093 \r \h  \* MERGEFORMAT </w:instrText>
      </w:r>
      <w:r w:rsidR="00A44E61" w:rsidRPr="00A60D9C">
        <w:rPr>
          <w:rFonts w:ascii="Cambria" w:hAnsi="Cambria" w:cs="Arial"/>
          <w:sz w:val="22"/>
          <w:szCs w:val="22"/>
        </w:rPr>
      </w:r>
      <w:r w:rsidR="00A44E61" w:rsidRPr="00A60D9C">
        <w:rPr>
          <w:rFonts w:ascii="Cambria" w:hAnsi="Cambria" w:cs="Arial"/>
          <w:sz w:val="22"/>
          <w:szCs w:val="22"/>
        </w:rPr>
        <w:fldChar w:fldCharType="separate"/>
      </w:r>
      <w:r w:rsidR="00024726">
        <w:rPr>
          <w:rFonts w:ascii="Cambria" w:hAnsi="Cambria" w:cs="Arial"/>
          <w:sz w:val="22"/>
          <w:szCs w:val="22"/>
        </w:rPr>
        <w:t>6.6</w:t>
      </w:r>
      <w:r w:rsidR="00A44E61" w:rsidRPr="00A60D9C">
        <w:rPr>
          <w:rFonts w:ascii="Cambria" w:hAnsi="Cambria" w:cs="Arial"/>
          <w:sz w:val="22"/>
          <w:szCs w:val="22"/>
        </w:rPr>
        <w:fldChar w:fldCharType="end"/>
      </w:r>
      <w:r w:rsidR="00A44E61" w:rsidRPr="00A60D9C">
        <w:rPr>
          <w:rFonts w:ascii="Cambria" w:hAnsi="Cambria" w:cs="Arial"/>
          <w:sz w:val="22"/>
          <w:szCs w:val="22"/>
        </w:rPr>
        <w:t xml:space="preserve"> tejto Zmluvy . </w:t>
      </w:r>
    </w:p>
    <w:p w14:paraId="1D1ABD57" w14:textId="614112FD"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27" w:name="_Toc517267608"/>
      <w:bookmarkStart w:id="28" w:name="_Ref515195977"/>
      <w:bookmarkStart w:id="29" w:name="_Ref528149555"/>
      <w:r w:rsidRPr="00A60D9C">
        <w:rPr>
          <w:rFonts w:ascii="Cambria" w:eastAsiaTheme="minorHAnsi" w:hAnsi="Cambria" w:cs="Arial"/>
          <w:b/>
          <w:caps/>
          <w:sz w:val="22"/>
          <w:szCs w:val="22"/>
        </w:rPr>
        <w:t>Nápravné dodatočné opatrenia a Odporúčané dodatočné opatrenia</w:t>
      </w:r>
      <w:bookmarkEnd w:id="27"/>
      <w:bookmarkEnd w:id="28"/>
      <w:bookmarkEnd w:id="29"/>
    </w:p>
    <w:p w14:paraId="0F6D82C3" w14:textId="256A8F9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v priebehu </w:t>
      </w:r>
      <w:r w:rsidR="00D04C8C" w:rsidRPr="00A60D9C">
        <w:rPr>
          <w:rFonts w:ascii="Cambria" w:hAnsi="Cambria" w:cs="Arial"/>
          <w:sz w:val="22"/>
          <w:szCs w:val="22"/>
        </w:rPr>
        <w:t xml:space="preserve">Obdobia garancie </w:t>
      </w:r>
      <w:r w:rsidRPr="00A60D9C">
        <w:rPr>
          <w:rFonts w:ascii="Cambria" w:hAnsi="Cambria" w:cs="Arial"/>
          <w:sz w:val="22"/>
          <w:szCs w:val="22"/>
        </w:rPr>
        <w:t xml:space="preserve">nebude dosahovaná Garantovaná úspora, </w:t>
      </w:r>
      <w:r w:rsidR="00013578" w:rsidRPr="00A60D9C">
        <w:rPr>
          <w:rFonts w:ascii="Cambria" w:hAnsi="Cambria" w:cs="Arial"/>
          <w:sz w:val="22"/>
          <w:szCs w:val="22"/>
        </w:rPr>
        <w:t>Poskytovateľ</w:t>
      </w:r>
      <w:r w:rsidRPr="00A60D9C">
        <w:rPr>
          <w:rFonts w:ascii="Cambria" w:hAnsi="Cambria" w:cs="Arial"/>
          <w:sz w:val="22"/>
          <w:szCs w:val="22"/>
        </w:rPr>
        <w:t xml:space="preserve"> je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predložiť Klientovi kedykoľvek v priebehu </w:t>
      </w:r>
      <w:r w:rsidR="00D04C8C" w:rsidRPr="00A60D9C">
        <w:rPr>
          <w:rFonts w:ascii="Cambria" w:hAnsi="Cambria" w:cs="Arial"/>
          <w:sz w:val="22"/>
          <w:szCs w:val="22"/>
        </w:rPr>
        <w:t>Obdobia garancie</w:t>
      </w:r>
      <w:r w:rsidRPr="00A60D9C">
        <w:rPr>
          <w:rFonts w:ascii="Cambria" w:hAnsi="Cambria" w:cs="Arial"/>
          <w:sz w:val="22"/>
          <w:szCs w:val="22"/>
        </w:rPr>
        <w:t xml:space="preserve"> návrh na vykonanie Nápravných dodatočných opatrení. Ak sa zmluvné strany nedohodnú inak, </w:t>
      </w:r>
      <w:r w:rsidR="00013578" w:rsidRPr="00A60D9C">
        <w:rPr>
          <w:rFonts w:ascii="Cambria" w:hAnsi="Cambria" w:cs="Arial"/>
          <w:sz w:val="22"/>
          <w:szCs w:val="22"/>
        </w:rPr>
        <w:t>Poskytovateľ</w:t>
      </w:r>
      <w:r w:rsidRPr="00A60D9C">
        <w:rPr>
          <w:rFonts w:ascii="Cambria" w:hAnsi="Cambria" w:cs="Arial"/>
          <w:sz w:val="22"/>
          <w:szCs w:val="22"/>
        </w:rPr>
        <w:t xml:space="preserve"> sa zaväzuje zrealizovať Nápravné dodatočné opatrenia za súčinnosti Klienta a na vlastné náklady. Návrh na zavedenie Nápravných dodatočných opatrení musí obsahovať minimálne: </w:t>
      </w:r>
      <w:r w:rsidR="000A1C41">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Nápravnými dodatočnými opatreniami, </w:t>
      </w:r>
      <w:r w:rsidR="000A1C41">
        <w:rPr>
          <w:rFonts w:ascii="Cambria" w:hAnsi="Cambria" w:cs="Arial"/>
          <w:sz w:val="22"/>
          <w:szCs w:val="22"/>
        </w:rPr>
        <w:t>(</w:t>
      </w:r>
      <w:r w:rsidRPr="00A60D9C">
        <w:rPr>
          <w:rFonts w:ascii="Cambria" w:hAnsi="Cambria" w:cs="Arial"/>
          <w:sz w:val="22"/>
          <w:szCs w:val="22"/>
        </w:rPr>
        <w:t xml:space="preserve">ii) špecifikáciu a odôvodnenie navrhovaných Nápravných dodatočných opatrení, </w:t>
      </w:r>
      <w:r w:rsidR="000A1C41">
        <w:rPr>
          <w:rFonts w:ascii="Cambria" w:hAnsi="Cambria" w:cs="Arial"/>
          <w:sz w:val="22"/>
          <w:szCs w:val="22"/>
        </w:rPr>
        <w:t>(</w:t>
      </w:r>
      <w:r w:rsidRPr="00A60D9C">
        <w:rPr>
          <w:rFonts w:ascii="Cambria" w:hAnsi="Cambria" w:cs="Arial"/>
          <w:sz w:val="22"/>
          <w:szCs w:val="22"/>
        </w:rPr>
        <w:t xml:space="preserve">iii) </w:t>
      </w:r>
      <w:r w:rsidR="000A1C41">
        <w:rPr>
          <w:rFonts w:ascii="Cambria" w:hAnsi="Cambria" w:cs="Arial"/>
          <w:sz w:val="22"/>
          <w:szCs w:val="22"/>
        </w:rPr>
        <w:t>investičnú hodnotu jednotlivých Nápravných</w:t>
      </w:r>
      <w:r w:rsidRPr="00A60D9C">
        <w:rPr>
          <w:rFonts w:ascii="Cambria" w:hAnsi="Cambria" w:cs="Arial"/>
          <w:sz w:val="22"/>
          <w:szCs w:val="22"/>
        </w:rPr>
        <w:t xml:space="preserve"> dodatočn</w:t>
      </w:r>
      <w:r w:rsidR="000A1C41">
        <w:rPr>
          <w:rFonts w:ascii="Cambria" w:hAnsi="Cambria" w:cs="Arial"/>
          <w:sz w:val="22"/>
          <w:szCs w:val="22"/>
        </w:rPr>
        <w:t>ých</w:t>
      </w:r>
      <w:r w:rsidRPr="00A60D9C">
        <w:rPr>
          <w:rFonts w:ascii="Cambria" w:hAnsi="Cambria" w:cs="Arial"/>
          <w:sz w:val="22"/>
          <w:szCs w:val="22"/>
        </w:rPr>
        <w:t xml:space="preserve"> opatren</w:t>
      </w:r>
      <w:r w:rsidR="000A1C41">
        <w:rPr>
          <w:rFonts w:ascii="Cambria" w:hAnsi="Cambria" w:cs="Arial"/>
          <w:sz w:val="22"/>
          <w:szCs w:val="22"/>
        </w:rPr>
        <w:t>í</w:t>
      </w:r>
      <w:r w:rsidRPr="00A60D9C">
        <w:rPr>
          <w:rFonts w:ascii="Cambria" w:hAnsi="Cambria" w:cs="Arial"/>
          <w:sz w:val="22"/>
          <w:szCs w:val="22"/>
        </w:rPr>
        <w:t xml:space="preserve">, </w:t>
      </w:r>
      <w:r w:rsidR="000A1C41">
        <w:rPr>
          <w:rFonts w:ascii="Cambria" w:hAnsi="Cambria" w:cs="Arial"/>
          <w:sz w:val="22"/>
          <w:szCs w:val="22"/>
        </w:rPr>
        <w:t>(</w:t>
      </w:r>
      <w:r w:rsidRPr="00A60D9C">
        <w:rPr>
          <w:rFonts w:ascii="Cambria" w:hAnsi="Cambria" w:cs="Arial"/>
          <w:sz w:val="22"/>
          <w:szCs w:val="22"/>
        </w:rPr>
        <w:t xml:space="preserve">iv) spôsob a časový harmonogram realizácie Nápravných dodatočných opatrení, </w:t>
      </w:r>
      <w:r w:rsidR="000A1C41">
        <w:rPr>
          <w:rFonts w:ascii="Cambria" w:hAnsi="Cambria" w:cs="Arial"/>
          <w:sz w:val="22"/>
          <w:szCs w:val="22"/>
        </w:rPr>
        <w:t>(</w:t>
      </w:r>
      <w:r w:rsidRPr="00A60D9C">
        <w:rPr>
          <w:rFonts w:ascii="Cambria" w:hAnsi="Cambria" w:cs="Arial"/>
          <w:sz w:val="22"/>
          <w:szCs w:val="22"/>
        </w:rPr>
        <w:t>v) výšku Úspory nákladov (energetických i neenergetických) a Úspory energií, ktoré je možné dosiahnuť zavedením Nápravných dodatočných opatrení, spolu s odôvodnením.</w:t>
      </w:r>
    </w:p>
    <w:p w14:paraId="29925D98" w14:textId="073E3023"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30" w:name="_Ref514946983"/>
      <w:r w:rsidRPr="00A60D9C">
        <w:rPr>
          <w:rFonts w:ascii="Cambria" w:hAnsi="Cambria" w:cs="Arial"/>
          <w:sz w:val="22"/>
          <w:szCs w:val="22"/>
        </w:rPr>
        <w:t xml:space="preserve">Klient je oprávnený k návrhu na realizáciu Nápravných dodatočných opatrení oznámiť </w:t>
      </w:r>
      <w:r w:rsidR="00013578" w:rsidRPr="00A60D9C">
        <w:rPr>
          <w:rFonts w:ascii="Cambria" w:hAnsi="Cambria" w:cs="Arial"/>
          <w:sz w:val="22"/>
          <w:szCs w:val="22"/>
        </w:rPr>
        <w:t>Poskytovateľovi</w:t>
      </w:r>
      <w:r w:rsidRPr="00A60D9C">
        <w:rPr>
          <w:rFonts w:ascii="Cambria" w:hAnsi="Cambria" w:cs="Arial"/>
          <w:sz w:val="22"/>
          <w:szCs w:val="22"/>
        </w:rPr>
        <w:t xml:space="preserve"> svoje výhrady a doplnenia v lehote 15 kalendárnych dní od obdržania návrhu.</w:t>
      </w:r>
      <w:bookmarkEnd w:id="30"/>
      <w:r w:rsidRPr="00A60D9C">
        <w:rPr>
          <w:rFonts w:ascii="Cambria" w:hAnsi="Cambria" w:cs="Arial"/>
          <w:sz w:val="22"/>
          <w:szCs w:val="22"/>
        </w:rPr>
        <w:t xml:space="preserve"> </w:t>
      </w:r>
      <w:r w:rsidR="00084A38">
        <w:rPr>
          <w:rFonts w:ascii="Cambria" w:hAnsi="Cambria" w:cs="Arial"/>
          <w:sz w:val="22"/>
          <w:szCs w:val="22"/>
        </w:rPr>
        <w:t>Poskytovateľ nie je oprávnený realizovať navrhované Nápravné dodatočné opatrenia bez písomného schválenia Klienta</w:t>
      </w:r>
      <w:r w:rsidRPr="00A60D9C">
        <w:rPr>
          <w:rFonts w:ascii="Cambria" w:hAnsi="Cambria" w:cs="Arial"/>
          <w:sz w:val="22"/>
          <w:szCs w:val="22"/>
        </w:rPr>
        <w:t>.</w:t>
      </w:r>
    </w:p>
    <w:p w14:paraId="55891DFC" w14:textId="68238751" w:rsidR="000E1BC2" w:rsidRPr="00A60D9C" w:rsidRDefault="00013578"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vecne odôvodnené výhrady Klienta k návrhu na realizáciu Nápravných dodatočných opatrení posúdiť s odbornou starostlivosťou a zapracovať pripomienky Klienta do návrhu, a to za podmienky, že v takom prípade nebude zmarený účel Zmluvy.</w:t>
      </w:r>
    </w:p>
    <w:p w14:paraId="05F4749B" w14:textId="3D339E6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Počas </w:t>
      </w:r>
      <w:r w:rsidR="00A0306A" w:rsidRPr="00A60D9C">
        <w:rPr>
          <w:rFonts w:ascii="Cambria" w:hAnsi="Cambria" w:cs="Arial"/>
          <w:sz w:val="22"/>
          <w:szCs w:val="22"/>
        </w:rPr>
        <w:t>Obdobia garancie</w:t>
      </w:r>
      <w:r w:rsidRPr="00A60D9C">
        <w:rPr>
          <w:rFonts w:ascii="Cambria" w:hAnsi="Cambria" w:cs="Arial"/>
          <w:sz w:val="22"/>
          <w:szCs w:val="22"/>
        </w:rPr>
        <w:t xml:space="preserve"> je </w:t>
      </w:r>
      <w:r w:rsidR="00013578" w:rsidRPr="00A60D9C">
        <w:rPr>
          <w:rFonts w:ascii="Cambria" w:hAnsi="Cambria" w:cs="Arial"/>
          <w:sz w:val="22"/>
          <w:szCs w:val="22"/>
        </w:rPr>
        <w:t>Poskytovateľ</w:t>
      </w:r>
      <w:r w:rsidRPr="00A60D9C">
        <w:rPr>
          <w:rFonts w:ascii="Cambria" w:hAnsi="Cambria" w:cs="Arial"/>
          <w:sz w:val="22"/>
          <w:szCs w:val="22"/>
        </w:rPr>
        <w:t xml:space="preserve"> ďalej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predkladať Klientovi návrhy na realizáciu nových Odporúčaných dodatočných opatrení, a to za účelom dosiahnutia </w:t>
      </w:r>
      <w:r w:rsidR="00084A38">
        <w:rPr>
          <w:rFonts w:ascii="Cambria" w:hAnsi="Cambria" w:cs="Arial"/>
          <w:sz w:val="22"/>
          <w:szCs w:val="22"/>
        </w:rPr>
        <w:t>ďalšieho Z</w:t>
      </w:r>
      <w:r w:rsidRPr="00A60D9C">
        <w:rPr>
          <w:rFonts w:ascii="Cambria" w:hAnsi="Cambria" w:cs="Arial"/>
          <w:sz w:val="22"/>
          <w:szCs w:val="22"/>
        </w:rPr>
        <w:t xml:space="preserve">výšenia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Objektov. Návrh na zavedenie Odporúčaných dodatočných opatrení musí obsahovať minimálne: </w:t>
      </w:r>
      <w:r w:rsidR="009F69AC">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Odporúčanými dodatočnými opatreniami, </w:t>
      </w:r>
      <w:r w:rsidR="009F69AC">
        <w:rPr>
          <w:rFonts w:ascii="Cambria" w:hAnsi="Cambria" w:cs="Arial"/>
          <w:sz w:val="22"/>
          <w:szCs w:val="22"/>
        </w:rPr>
        <w:t>(</w:t>
      </w:r>
      <w:r w:rsidRPr="00A60D9C">
        <w:rPr>
          <w:rFonts w:ascii="Cambria" w:hAnsi="Cambria" w:cs="Arial"/>
          <w:sz w:val="22"/>
          <w:szCs w:val="22"/>
        </w:rPr>
        <w:t xml:space="preserve">ii) špecifikáciu a odôvodnenie navrhovaných Odporúčaných dodatočných opatrení, </w:t>
      </w:r>
      <w:r w:rsidR="009F69AC">
        <w:rPr>
          <w:rFonts w:ascii="Cambria" w:hAnsi="Cambria" w:cs="Arial"/>
          <w:sz w:val="22"/>
          <w:szCs w:val="22"/>
        </w:rPr>
        <w:t>(</w:t>
      </w:r>
      <w:r w:rsidRPr="00A60D9C">
        <w:rPr>
          <w:rFonts w:ascii="Cambria" w:hAnsi="Cambria" w:cs="Arial"/>
          <w:sz w:val="22"/>
          <w:szCs w:val="22"/>
        </w:rPr>
        <w:t xml:space="preserve">iii) </w:t>
      </w:r>
      <w:r w:rsidR="009F69AC">
        <w:rPr>
          <w:rFonts w:ascii="Cambria" w:hAnsi="Cambria" w:cs="Arial"/>
          <w:sz w:val="22"/>
          <w:szCs w:val="22"/>
        </w:rPr>
        <w:t xml:space="preserve">investičný náklad </w:t>
      </w:r>
      <w:r w:rsidR="009F69AC" w:rsidRPr="00A60D9C">
        <w:rPr>
          <w:rFonts w:ascii="Cambria" w:hAnsi="Cambria" w:cs="Arial"/>
          <w:sz w:val="22"/>
          <w:szCs w:val="22"/>
        </w:rPr>
        <w:t>navrhovaných Odporúčaných dodatočných opatrení</w:t>
      </w:r>
      <w:r w:rsidRPr="00A60D9C">
        <w:rPr>
          <w:rFonts w:ascii="Cambria" w:hAnsi="Cambria" w:cs="Arial"/>
          <w:sz w:val="22"/>
          <w:szCs w:val="22"/>
        </w:rPr>
        <w:t xml:space="preserve">, </w:t>
      </w:r>
      <w:r w:rsidR="009F69AC">
        <w:rPr>
          <w:rFonts w:ascii="Cambria" w:hAnsi="Cambria" w:cs="Arial"/>
          <w:sz w:val="22"/>
          <w:szCs w:val="22"/>
        </w:rPr>
        <w:t>(</w:t>
      </w:r>
      <w:r w:rsidRPr="00A60D9C">
        <w:rPr>
          <w:rFonts w:ascii="Cambria" w:hAnsi="Cambria" w:cs="Arial"/>
          <w:sz w:val="22"/>
          <w:szCs w:val="22"/>
        </w:rPr>
        <w:t xml:space="preserve">iv) spôsob a časový harmonogram realizácie Odporúčaných dodatočných opatrení, </w:t>
      </w:r>
      <w:r w:rsidR="009F69AC">
        <w:rPr>
          <w:rFonts w:ascii="Cambria" w:hAnsi="Cambria" w:cs="Arial"/>
          <w:sz w:val="22"/>
          <w:szCs w:val="22"/>
        </w:rPr>
        <w:t>(</w:t>
      </w:r>
      <w:r w:rsidRPr="00A60D9C">
        <w:rPr>
          <w:rFonts w:ascii="Cambria" w:hAnsi="Cambria" w:cs="Arial"/>
          <w:sz w:val="22"/>
          <w:szCs w:val="22"/>
        </w:rPr>
        <w:t>v) výšku Úspory nákladov (energetických, neenergetických) a Úspory energií, ktorú možno dosiahnuť zavedením Odporúčaných dodatočných opatrení, spolu s odôvodnením.</w:t>
      </w:r>
    </w:p>
    <w:p w14:paraId="750C162F" w14:textId="165EE11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dohodnú na realizácií Odporúčaných dodatočných opatrení, zmluvné strany </w:t>
      </w:r>
      <w:r w:rsidR="00D54715" w:rsidRPr="00A60D9C">
        <w:rPr>
          <w:rFonts w:ascii="Cambria" w:hAnsi="Cambria" w:cs="Arial"/>
          <w:sz w:val="22"/>
          <w:szCs w:val="22"/>
        </w:rPr>
        <w:t>sú oprávnené Odporúčané dodatočné opatrenia vykonať</w:t>
      </w:r>
      <w:r w:rsidR="00B61C72" w:rsidRPr="00A60D9C">
        <w:rPr>
          <w:rFonts w:ascii="Cambria" w:hAnsi="Cambria" w:cs="Arial"/>
          <w:sz w:val="22"/>
          <w:szCs w:val="22"/>
        </w:rPr>
        <w:t xml:space="preserve"> jedine uzatvorením dodatku</w:t>
      </w:r>
      <w:r w:rsidRPr="00A60D9C">
        <w:rPr>
          <w:rFonts w:ascii="Cambria" w:hAnsi="Cambria" w:cs="Arial"/>
          <w:sz w:val="22"/>
          <w:szCs w:val="22"/>
        </w:rPr>
        <w:t xml:space="preserve"> k tejto Zmluve v súlade s § 18 </w:t>
      </w:r>
      <w:r w:rsidR="00DE2AC8">
        <w:rPr>
          <w:rFonts w:ascii="Cambria" w:hAnsi="Cambria" w:cs="Arial"/>
          <w:sz w:val="22"/>
          <w:szCs w:val="22"/>
        </w:rPr>
        <w:t>Zákona o verejnom obstarávaní</w:t>
      </w:r>
      <w:r w:rsidRPr="00A60D9C">
        <w:rPr>
          <w:rFonts w:ascii="Cambria" w:hAnsi="Cambria" w:cs="Arial"/>
          <w:sz w:val="22"/>
          <w:szCs w:val="22"/>
        </w:rPr>
        <w:t>.</w:t>
      </w:r>
    </w:p>
    <w:p w14:paraId="535BF13A" w14:textId="77777777" w:rsidR="00D54715" w:rsidRPr="00A60D9C" w:rsidRDefault="00D54715"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Na realizáciu Nápravných dodatočných opatrení a Odporúčaných dodatočných opatrení sa primerane aplikujú ustanovenia týkajúce sa realizácie a odovzdania Opatrení a ustanovenia o záruke, ak sa zmluvné strany písomne nedohodnú inak.</w:t>
      </w:r>
    </w:p>
    <w:p w14:paraId="6392D0CA"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1" w:name="_Toc517267609"/>
      <w:r w:rsidRPr="00A60D9C">
        <w:rPr>
          <w:rFonts w:ascii="Cambria" w:eastAsiaTheme="minorHAnsi" w:hAnsi="Cambria" w:cs="Arial"/>
          <w:b/>
          <w:caps/>
          <w:sz w:val="22"/>
          <w:szCs w:val="22"/>
        </w:rPr>
        <w:t>Záruka</w:t>
      </w:r>
      <w:bookmarkEnd w:id="31"/>
    </w:p>
    <w:p w14:paraId="25090E88" w14:textId="211C63F7" w:rsidR="000E1BC2" w:rsidRPr="00A60D9C" w:rsidRDefault="00013578"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poskytuje Klientovi záruku, že:</w:t>
      </w:r>
    </w:p>
    <w:p w14:paraId="48C06B03" w14:textId="189576A1" w:rsidR="000E1BC2" w:rsidRPr="00A60D9C" w:rsidRDefault="000E1BC2" w:rsidP="00604836">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Energetické zariadenia</w:t>
      </w:r>
      <w:r w:rsidR="00420F3A"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ako aj </w:t>
      </w:r>
      <w:r w:rsidR="00E95E5E">
        <w:rPr>
          <w:rFonts w:ascii="Cambria" w:hAnsi="Cambria" w:cs="Arial"/>
          <w:sz w:val="22"/>
          <w:szCs w:val="22"/>
        </w:rPr>
        <w:t xml:space="preserve">ostatné </w:t>
      </w:r>
      <w:r w:rsidRPr="00A60D9C">
        <w:rPr>
          <w:rFonts w:ascii="Cambria" w:hAnsi="Cambria" w:cs="Arial"/>
          <w:sz w:val="22"/>
          <w:szCs w:val="22"/>
        </w:rPr>
        <w:t>výsledky Opatrení (napr. zrealizované diela, dodané tovary resp. hnuteľné veci) budú počas záručnej doby bez vád brániacich riadnej prevádzke a Klient ich bude môcť riadne používať spôsobom zodpovedajúcim obvyklému spôsobu ich použitia</w:t>
      </w:r>
      <w:r w:rsidR="00604836">
        <w:rPr>
          <w:rFonts w:ascii="Cambria" w:hAnsi="Cambria" w:cs="Arial"/>
          <w:sz w:val="22"/>
          <w:szCs w:val="22"/>
        </w:rPr>
        <w:t xml:space="preserve"> a budú</w:t>
      </w:r>
      <w:r w:rsidRPr="00A60D9C">
        <w:rPr>
          <w:rFonts w:ascii="Cambria" w:hAnsi="Cambria" w:cs="Arial"/>
          <w:sz w:val="22"/>
          <w:szCs w:val="22"/>
        </w:rPr>
        <w:t xml:space="preserve"> vyhovovať </w:t>
      </w:r>
      <w:r w:rsidR="006C39FC">
        <w:rPr>
          <w:rFonts w:ascii="Cambria" w:hAnsi="Cambria" w:cs="Arial"/>
          <w:sz w:val="22"/>
          <w:szCs w:val="22"/>
        </w:rPr>
        <w:t>Právnym predpisom</w:t>
      </w:r>
      <w:r w:rsidRPr="00A60D9C">
        <w:rPr>
          <w:rFonts w:ascii="Cambria" w:hAnsi="Cambria" w:cs="Arial"/>
          <w:sz w:val="22"/>
          <w:szCs w:val="22"/>
        </w:rPr>
        <w:t>, najmä normám uplatňovaným pri vykonávaní predpísaných kontrol, skúšok a revízií technického stavu;</w:t>
      </w:r>
    </w:p>
    <w:p w14:paraId="68FEB68C" w14:textId="2D19E058"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 xml:space="preserve">realizácie Opatrení a </w:t>
      </w:r>
      <w:r w:rsidR="00DC1A63" w:rsidRPr="00A60D9C">
        <w:rPr>
          <w:rFonts w:ascii="Cambria" w:hAnsi="Cambria" w:cs="Arial"/>
          <w:sz w:val="22"/>
          <w:szCs w:val="22"/>
        </w:rPr>
        <w:t xml:space="preserve">poskytovania </w:t>
      </w:r>
      <w:r w:rsidR="00336E86" w:rsidRPr="00A60D9C">
        <w:rPr>
          <w:rFonts w:ascii="Cambria" w:hAnsi="Cambria" w:cs="Arial"/>
          <w:sz w:val="22"/>
          <w:szCs w:val="22"/>
        </w:rPr>
        <w:t>Služieb</w:t>
      </w:r>
      <w:r w:rsidRPr="00A60D9C">
        <w:rPr>
          <w:rFonts w:ascii="Cambria" w:hAnsi="Cambria" w:cs="Arial"/>
          <w:sz w:val="22"/>
          <w:szCs w:val="22"/>
        </w:rPr>
        <w:t xml:space="preserve"> dôjde počas </w:t>
      </w:r>
      <w:r w:rsidR="009C2B94" w:rsidRPr="00A60D9C">
        <w:rPr>
          <w:rFonts w:ascii="Cambria" w:hAnsi="Cambria" w:cs="Arial"/>
          <w:sz w:val="22"/>
          <w:szCs w:val="22"/>
        </w:rPr>
        <w:t xml:space="preserve">celého </w:t>
      </w:r>
      <w:r w:rsidR="00791620" w:rsidRPr="00A60D9C">
        <w:rPr>
          <w:rFonts w:ascii="Cambria" w:hAnsi="Cambria" w:cs="Arial"/>
          <w:sz w:val="22"/>
          <w:szCs w:val="22"/>
        </w:rPr>
        <w:t>Obdobia garancie</w:t>
      </w:r>
      <w:r w:rsidRPr="00A60D9C">
        <w:rPr>
          <w:rFonts w:ascii="Cambria" w:hAnsi="Cambria" w:cs="Arial"/>
          <w:sz w:val="22"/>
          <w:szCs w:val="22"/>
        </w:rPr>
        <w:t xml:space="preserve"> k celkovému zníženiu spotreby Primárnych energií v porovnaní s Východiskovými hodnotami spotreby energií pri zachovaní rozsahu a spôsobu používania Objektov </w:t>
      </w:r>
      <w:r w:rsidR="00791620" w:rsidRPr="00A60D9C">
        <w:rPr>
          <w:rFonts w:ascii="Cambria" w:hAnsi="Cambria" w:cs="Arial"/>
          <w:sz w:val="22"/>
          <w:szCs w:val="22"/>
        </w:rPr>
        <w:t>v rozsahu Garantovaných úspor</w:t>
      </w:r>
      <w:r w:rsidRPr="00A60D9C">
        <w:rPr>
          <w:rFonts w:ascii="Cambria" w:hAnsi="Cambria" w:cs="Arial"/>
          <w:sz w:val="22"/>
          <w:szCs w:val="22"/>
        </w:rPr>
        <w:t>;</w:t>
      </w:r>
    </w:p>
    <w:p w14:paraId="46A59C43" w14:textId="54C0525B"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realizácie Opatrení a poskytovania</w:t>
      </w:r>
      <w:r w:rsidR="009C2B94"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dôjde počas</w:t>
      </w:r>
      <w:r w:rsidR="009C2B94" w:rsidRPr="00A60D9C">
        <w:rPr>
          <w:rFonts w:ascii="Cambria" w:hAnsi="Cambria" w:cs="Arial"/>
          <w:sz w:val="22"/>
          <w:szCs w:val="22"/>
        </w:rPr>
        <w:t xml:space="preserve"> celého Obdobia garancie </w:t>
      </w:r>
      <w:r w:rsidRPr="00A60D9C">
        <w:rPr>
          <w:rFonts w:ascii="Cambria" w:hAnsi="Cambria" w:cs="Arial"/>
          <w:sz w:val="22"/>
          <w:szCs w:val="22"/>
        </w:rPr>
        <w:t>k zníženiu Nákladov na energie v Objektoch v porovnaní s Východiskovými hodnotami nákladov na energie, a to za súčasného zachovania Štandardných prevádzkových podmienok (najmä vnútorných teplôt vzduchu a parametrov ohriatej pitnej vody) v Objektoch pri zachovaní rozsahu a spôsobu používania Objektov, a to tak, aby bola dosiahnutá Garantovaná úspora;</w:t>
      </w:r>
    </w:p>
    <w:p w14:paraId="78FA002C" w14:textId="71244459" w:rsidR="000E1BC2" w:rsidRPr="000B7A7F"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4E662E" w:rsidRPr="00A60D9C">
        <w:rPr>
          <w:rFonts w:ascii="Cambria" w:hAnsi="Cambria" w:cs="Arial"/>
          <w:sz w:val="22"/>
          <w:szCs w:val="22"/>
        </w:rPr>
        <w:t>realizácie Opatrení a poskytovania</w:t>
      </w:r>
      <w:r w:rsidR="004E662E"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 xml:space="preserve">nedôjde k zníženiu úrovne kvality Štandardných prevádzkových podmienok pri zachovaní rozsahu a spôsobu </w:t>
      </w:r>
      <w:r w:rsidRPr="000B7A7F">
        <w:rPr>
          <w:rFonts w:ascii="Cambria" w:hAnsi="Cambria" w:cs="Arial"/>
          <w:sz w:val="22"/>
          <w:szCs w:val="22"/>
        </w:rPr>
        <w:t>používania Objektov.</w:t>
      </w:r>
    </w:p>
    <w:p w14:paraId="0F439A8F" w14:textId="215F6B23" w:rsidR="000E1BC2" w:rsidRPr="000B7A7F" w:rsidRDefault="000B7A7F" w:rsidP="005A32C3">
      <w:pPr>
        <w:pStyle w:val="ListParagraph"/>
        <w:numPr>
          <w:ilvl w:val="1"/>
          <w:numId w:val="84"/>
        </w:numPr>
        <w:spacing w:after="240" w:line="240" w:lineRule="auto"/>
        <w:contextualSpacing w:val="0"/>
        <w:jc w:val="both"/>
        <w:rPr>
          <w:rFonts w:ascii="Cambria" w:hAnsi="Cambria" w:cs="Arial"/>
          <w:sz w:val="22"/>
          <w:szCs w:val="22"/>
        </w:rPr>
      </w:pPr>
      <w:r w:rsidRPr="000B7A7F">
        <w:rPr>
          <w:rFonts w:ascii="Cambria" w:hAnsi="Cambria" w:cs="Arial"/>
          <w:sz w:val="22"/>
          <w:szCs w:val="22"/>
        </w:rPr>
        <w:t xml:space="preserve">Záručná doba na Energetické zariadenia Poskytovateľa a vykonané Opatrenia je </w:t>
      </w:r>
      <w:r w:rsidRPr="000B7A7F">
        <w:rPr>
          <w:rFonts w:ascii="Cambria" w:hAnsi="Cambria" w:cs="Arial"/>
          <w:b/>
          <w:bCs/>
          <w:sz w:val="22"/>
          <w:szCs w:val="22"/>
        </w:rPr>
        <w:t>dvadsaťštyri (24) mesiacov</w:t>
      </w:r>
      <w:r w:rsidRPr="000B7A7F">
        <w:rPr>
          <w:rFonts w:ascii="Cambria" w:hAnsi="Cambria" w:cs="Arial"/>
          <w:sz w:val="22"/>
          <w:szCs w:val="22"/>
        </w:rPr>
        <w:t xml:space="preserve"> odo dňa podpisu Protokolu o prevzatí Opatrení. </w:t>
      </w:r>
      <w:r w:rsidR="000E1BC2" w:rsidRPr="000B7A7F">
        <w:rPr>
          <w:rFonts w:ascii="Cambria" w:hAnsi="Cambria" w:cs="Arial"/>
          <w:sz w:val="22"/>
          <w:szCs w:val="22"/>
        </w:rPr>
        <w:t xml:space="preserve"> </w:t>
      </w:r>
      <w:r w:rsidRPr="000B7A7F">
        <w:rPr>
          <w:rFonts w:ascii="Cambria" w:hAnsi="Cambria" w:cs="Arial"/>
          <w:sz w:val="22"/>
          <w:szCs w:val="22"/>
        </w:rPr>
        <w:t>Záruka na dosahovanie</w:t>
      </w:r>
      <w:r w:rsidR="000E1BC2" w:rsidRPr="000B7A7F">
        <w:rPr>
          <w:rFonts w:ascii="Cambria" w:hAnsi="Cambria" w:cs="Arial"/>
          <w:sz w:val="22"/>
          <w:szCs w:val="22"/>
        </w:rPr>
        <w:t xml:space="preserve"> Garantovan</w:t>
      </w:r>
      <w:r w:rsidRPr="000B7A7F">
        <w:rPr>
          <w:rFonts w:ascii="Cambria" w:hAnsi="Cambria" w:cs="Arial"/>
          <w:sz w:val="22"/>
          <w:szCs w:val="22"/>
        </w:rPr>
        <w:t>ej</w:t>
      </w:r>
      <w:r w:rsidR="000E1BC2" w:rsidRPr="000B7A7F">
        <w:rPr>
          <w:rFonts w:ascii="Cambria" w:hAnsi="Cambria" w:cs="Arial"/>
          <w:sz w:val="22"/>
          <w:szCs w:val="22"/>
        </w:rPr>
        <w:t xml:space="preserve"> úspor</w:t>
      </w:r>
      <w:r w:rsidRPr="000B7A7F">
        <w:rPr>
          <w:rFonts w:ascii="Cambria" w:hAnsi="Cambria" w:cs="Arial"/>
          <w:sz w:val="22"/>
          <w:szCs w:val="22"/>
        </w:rPr>
        <w:t>y</w:t>
      </w:r>
      <w:r w:rsidR="000E1BC2" w:rsidRPr="000B7A7F">
        <w:rPr>
          <w:rFonts w:ascii="Cambria" w:hAnsi="Cambria" w:cs="Arial"/>
          <w:sz w:val="22"/>
          <w:szCs w:val="22"/>
        </w:rPr>
        <w:t xml:space="preserve"> podľa </w:t>
      </w:r>
      <w:r w:rsidR="003C2D45" w:rsidRPr="000B7A7F">
        <w:rPr>
          <w:rFonts w:ascii="Cambria" w:hAnsi="Cambria" w:cs="Arial"/>
          <w:sz w:val="22"/>
          <w:szCs w:val="22"/>
        </w:rPr>
        <w:t xml:space="preserve">Ponuky </w:t>
      </w:r>
      <w:r w:rsidR="00DF3389" w:rsidRPr="000B7A7F">
        <w:rPr>
          <w:rFonts w:ascii="Cambria" w:hAnsi="Cambria" w:cs="Arial"/>
          <w:sz w:val="22"/>
          <w:szCs w:val="22"/>
        </w:rPr>
        <w:t>Poskytovateľa</w:t>
      </w:r>
      <w:r w:rsidR="000E1BC2" w:rsidRPr="000B7A7F">
        <w:rPr>
          <w:rFonts w:ascii="Cambria" w:hAnsi="Cambria" w:cs="Arial"/>
          <w:sz w:val="22"/>
          <w:szCs w:val="22"/>
        </w:rPr>
        <w:t xml:space="preserve">, </w:t>
      </w:r>
      <w:r w:rsidR="00852A60" w:rsidRPr="000B7A7F">
        <w:rPr>
          <w:rFonts w:ascii="Cambria" w:hAnsi="Cambria" w:cs="Arial"/>
          <w:sz w:val="22"/>
          <w:szCs w:val="22"/>
        </w:rPr>
        <w:t xml:space="preserve">platí počas </w:t>
      </w:r>
      <w:r w:rsidR="00852A60" w:rsidRPr="000B7A7F">
        <w:rPr>
          <w:rFonts w:ascii="Cambria" w:hAnsi="Cambria" w:cs="Arial"/>
          <w:b/>
          <w:bCs/>
          <w:sz w:val="22"/>
          <w:szCs w:val="22"/>
        </w:rPr>
        <w:t xml:space="preserve">celého Obdobia garancie, t. j. </w:t>
      </w:r>
      <w:r w:rsidR="00E51E68">
        <w:rPr>
          <w:rFonts w:ascii="Cambria" w:hAnsi="Cambria" w:cs="Arial"/>
          <w:b/>
          <w:bCs/>
          <w:sz w:val="22"/>
          <w:szCs w:val="22"/>
        </w:rPr>
        <w:t>pätnásť</w:t>
      </w:r>
      <w:r w:rsidR="00E51E68" w:rsidRPr="000B7A7F">
        <w:rPr>
          <w:rFonts w:ascii="Cambria" w:hAnsi="Cambria" w:cs="Arial"/>
          <w:b/>
          <w:bCs/>
          <w:sz w:val="22"/>
          <w:szCs w:val="22"/>
        </w:rPr>
        <w:t xml:space="preserve"> </w:t>
      </w:r>
      <w:r w:rsidR="005A32C3" w:rsidRPr="000B7A7F">
        <w:rPr>
          <w:rFonts w:ascii="Cambria" w:hAnsi="Cambria" w:cs="Arial"/>
          <w:b/>
          <w:bCs/>
          <w:sz w:val="22"/>
          <w:szCs w:val="22"/>
        </w:rPr>
        <w:t>(1</w:t>
      </w:r>
      <w:r w:rsidR="00E51E68">
        <w:rPr>
          <w:rFonts w:ascii="Cambria" w:hAnsi="Cambria" w:cs="Arial"/>
          <w:b/>
          <w:bCs/>
          <w:sz w:val="22"/>
          <w:szCs w:val="22"/>
        </w:rPr>
        <w:t>5</w:t>
      </w:r>
      <w:r w:rsidR="005A32C3" w:rsidRPr="000B7A7F">
        <w:rPr>
          <w:rFonts w:ascii="Cambria" w:hAnsi="Cambria" w:cs="Arial"/>
          <w:b/>
          <w:bCs/>
          <w:sz w:val="22"/>
          <w:szCs w:val="22"/>
        </w:rPr>
        <w:t>) rokov</w:t>
      </w:r>
      <w:r w:rsidR="005A32C3" w:rsidRPr="000B7A7F">
        <w:rPr>
          <w:rFonts w:ascii="Cambria" w:hAnsi="Cambria" w:cs="Arial"/>
          <w:sz w:val="22"/>
          <w:szCs w:val="22"/>
        </w:rPr>
        <w:t xml:space="preserve">. </w:t>
      </w:r>
    </w:p>
    <w:p w14:paraId="546274EC" w14:textId="76B54F74"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Zmluva neustanovuje inak, záručná doba začína plynúť dňom </w:t>
      </w:r>
      <w:r w:rsidR="00E90CBF" w:rsidRPr="00A60D9C">
        <w:rPr>
          <w:rFonts w:ascii="Cambria" w:hAnsi="Cambria" w:cs="Arial"/>
          <w:sz w:val="22"/>
          <w:szCs w:val="22"/>
        </w:rPr>
        <w:t xml:space="preserve">podpisu Protokolu o prevzatí </w:t>
      </w:r>
      <w:r w:rsidRPr="00A60D9C">
        <w:rPr>
          <w:rFonts w:ascii="Cambria" w:hAnsi="Cambria" w:cs="Arial"/>
          <w:sz w:val="22"/>
          <w:szCs w:val="22"/>
        </w:rPr>
        <w:t>Opatrení</w:t>
      </w:r>
      <w:r w:rsidR="00E90CBF" w:rsidRPr="00A60D9C">
        <w:rPr>
          <w:rFonts w:ascii="Cambria" w:hAnsi="Cambria" w:cs="Arial"/>
          <w:sz w:val="22"/>
          <w:szCs w:val="22"/>
        </w:rPr>
        <w:t xml:space="preserve"> oboma zmluvnými stranami</w:t>
      </w:r>
      <w:r w:rsidRPr="00A60D9C">
        <w:rPr>
          <w:rFonts w:ascii="Cambria" w:hAnsi="Cambria" w:cs="Arial"/>
          <w:sz w:val="22"/>
          <w:szCs w:val="22"/>
        </w:rPr>
        <w:t xml:space="preserve">. Ak sa kedykoľvek v priebehu záručnej doby objaví vada, za ktorú zodpovedá </w:t>
      </w:r>
      <w:r w:rsidR="00DF3389" w:rsidRPr="00A60D9C">
        <w:rPr>
          <w:rFonts w:ascii="Cambria" w:hAnsi="Cambria" w:cs="Arial"/>
          <w:sz w:val="22"/>
          <w:szCs w:val="22"/>
        </w:rPr>
        <w:t>Poskytovateľ</w:t>
      </w:r>
      <w:r w:rsidRPr="00A60D9C">
        <w:rPr>
          <w:rFonts w:ascii="Cambria" w:hAnsi="Cambria" w:cs="Arial"/>
          <w:sz w:val="22"/>
          <w:szCs w:val="22"/>
        </w:rPr>
        <w:t xml:space="preserve">, záručná doba sa predlžuje o dobu </w:t>
      </w:r>
      <w:r w:rsidRPr="00A60D9C">
        <w:rPr>
          <w:rFonts w:ascii="Cambria" w:hAnsi="Cambria" w:cs="Arial"/>
          <w:sz w:val="22"/>
          <w:szCs w:val="22"/>
        </w:rPr>
        <w:lastRenderedPageBreak/>
        <w:t xml:space="preserve">riadne uplatnenej reklamácie a dobu, počas ktorej nemohlo byť príslušné Opatrenie alebo Energetické zariadenie </w:t>
      </w:r>
      <w:r w:rsidR="00DF3389" w:rsidRPr="00A60D9C">
        <w:rPr>
          <w:rFonts w:ascii="Cambria" w:hAnsi="Cambria" w:cs="Arial"/>
          <w:sz w:val="22"/>
          <w:szCs w:val="22"/>
        </w:rPr>
        <w:t>Poskytovateľa</w:t>
      </w:r>
      <w:r w:rsidR="00420F3A" w:rsidRPr="00A60D9C">
        <w:rPr>
          <w:rFonts w:ascii="Cambria" w:hAnsi="Cambria" w:cs="Arial"/>
          <w:sz w:val="22"/>
          <w:szCs w:val="22"/>
        </w:rPr>
        <w:t xml:space="preserve"> </w:t>
      </w:r>
      <w:r w:rsidRPr="00A60D9C">
        <w:rPr>
          <w:rFonts w:ascii="Cambria" w:hAnsi="Cambria" w:cs="Arial"/>
          <w:sz w:val="22"/>
          <w:szCs w:val="22"/>
        </w:rPr>
        <w:t>riadne užívané.</w:t>
      </w:r>
    </w:p>
    <w:p w14:paraId="4C9C3694" w14:textId="4E147710" w:rsidR="000E1BC2" w:rsidRPr="00A60D9C" w:rsidRDefault="00DF3389"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nenesie zodpovednosť za vady Opatrení</w:t>
      </w:r>
      <w:r w:rsidR="00F01CA8" w:rsidRPr="00A60D9C">
        <w:rPr>
          <w:rFonts w:ascii="Cambria" w:hAnsi="Cambria" w:cs="Arial"/>
          <w:sz w:val="22"/>
          <w:szCs w:val="22"/>
        </w:rPr>
        <w:t xml:space="preserve"> (Energetických zariadení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na ktoré sa vzťahuje záruka, ak Klient porušil povinnosti stanovené touto Zmluvou vo vzťahu k</w:t>
      </w:r>
      <w:r w:rsidR="00F01CA8" w:rsidRPr="00A60D9C">
        <w:rPr>
          <w:rFonts w:ascii="Cambria" w:hAnsi="Cambria" w:cs="Arial"/>
          <w:sz w:val="22"/>
          <w:szCs w:val="22"/>
        </w:rPr>
        <w:t> </w:t>
      </w:r>
      <w:r w:rsidR="000E1BC2" w:rsidRPr="00A60D9C">
        <w:rPr>
          <w:rFonts w:ascii="Cambria" w:hAnsi="Cambria" w:cs="Arial"/>
          <w:sz w:val="22"/>
          <w:szCs w:val="22"/>
        </w:rPr>
        <w:t>Opatreniu</w:t>
      </w:r>
      <w:r w:rsidR="00F01CA8" w:rsidRPr="00A60D9C">
        <w:rPr>
          <w:rFonts w:ascii="Cambria" w:hAnsi="Cambria" w:cs="Arial"/>
          <w:sz w:val="22"/>
          <w:szCs w:val="22"/>
        </w:rPr>
        <w:t xml:space="preserve">  (Energetickému zariadeniu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xml:space="preserve">, na ktoré sa vzťahuje záruka za akosť alebo ak vady boli spôsobené po prechode nebezpečenstva škody vonkajšími udalosťami a nespôsobil ich </w:t>
      </w:r>
      <w:r w:rsidRPr="00A60D9C">
        <w:rPr>
          <w:rFonts w:ascii="Cambria" w:hAnsi="Cambria" w:cs="Arial"/>
          <w:sz w:val="22"/>
          <w:szCs w:val="22"/>
        </w:rPr>
        <w:t>Poskytovateľ</w:t>
      </w:r>
      <w:r w:rsidR="000E1BC2" w:rsidRPr="00A60D9C">
        <w:rPr>
          <w:rFonts w:ascii="Cambria" w:hAnsi="Cambria" w:cs="Arial"/>
          <w:sz w:val="22"/>
          <w:szCs w:val="22"/>
        </w:rPr>
        <w:t xml:space="preserve"> ani osoby, pomocou ktorých </w:t>
      </w:r>
      <w:r w:rsidRPr="00A60D9C">
        <w:rPr>
          <w:rFonts w:ascii="Cambria" w:hAnsi="Cambria" w:cs="Arial"/>
          <w:sz w:val="22"/>
          <w:szCs w:val="22"/>
        </w:rPr>
        <w:t>Poskytovateľ</w:t>
      </w:r>
      <w:r w:rsidR="000E1BC2" w:rsidRPr="00A60D9C">
        <w:rPr>
          <w:rFonts w:ascii="Cambria" w:hAnsi="Cambria" w:cs="Arial"/>
          <w:sz w:val="22"/>
          <w:szCs w:val="22"/>
        </w:rPr>
        <w:t xml:space="preserve"> plnil svoj záväzok, alebo ak vada bola spôsobená nedodržaním pokynov zo strany </w:t>
      </w:r>
      <w:r w:rsidRPr="00A60D9C">
        <w:rPr>
          <w:rFonts w:ascii="Cambria" w:hAnsi="Cambria" w:cs="Arial"/>
          <w:sz w:val="22"/>
          <w:szCs w:val="22"/>
        </w:rPr>
        <w:t xml:space="preserve">Poskytovateľ a </w:t>
      </w:r>
      <w:r w:rsidR="000E1BC2" w:rsidRPr="00A60D9C">
        <w:rPr>
          <w:rFonts w:ascii="Cambria" w:hAnsi="Cambria" w:cs="Arial"/>
          <w:sz w:val="22"/>
          <w:szCs w:val="22"/>
        </w:rPr>
        <w:t>alebo neodborným zásahom treťou osobou alebo Klientom.</w:t>
      </w:r>
    </w:p>
    <w:p w14:paraId="6D01CD46" w14:textId="02288093"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povinný oznámiť </w:t>
      </w:r>
      <w:r w:rsidR="00DF3389" w:rsidRPr="00A60D9C">
        <w:rPr>
          <w:rFonts w:ascii="Cambria" w:hAnsi="Cambria" w:cs="Arial"/>
          <w:sz w:val="22"/>
          <w:szCs w:val="22"/>
        </w:rPr>
        <w:t>Poskytovateľovi</w:t>
      </w:r>
      <w:r w:rsidRPr="00A60D9C">
        <w:rPr>
          <w:rFonts w:ascii="Cambria" w:hAnsi="Cambria" w:cs="Arial"/>
          <w:sz w:val="22"/>
          <w:szCs w:val="22"/>
        </w:rPr>
        <w:t xml:space="preserve"> vady, na ktoré sa vzťahuje záruka, bezodkladne po ich zistení písomnou reklamáciou, v ktorej je Klient povinný vzniknutú vadu detailne špecifikovať s presným popisom ako sa vada prejavuje.</w:t>
      </w:r>
    </w:p>
    <w:p w14:paraId="4A411627" w14:textId="02200CE1"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vád Opatrení, ktoré bránia prevádzke Objektu alebo Areálu je </w:t>
      </w:r>
      <w:r w:rsidR="00A703AF" w:rsidRPr="00A60D9C">
        <w:rPr>
          <w:rFonts w:ascii="Cambria" w:hAnsi="Cambria" w:cs="Arial"/>
          <w:sz w:val="22"/>
          <w:szCs w:val="22"/>
        </w:rPr>
        <w:t>Poskytovateľ</w:t>
      </w:r>
      <w:r w:rsidRPr="00A60D9C">
        <w:rPr>
          <w:rFonts w:ascii="Cambria" w:hAnsi="Cambria" w:cs="Arial"/>
          <w:sz w:val="22"/>
          <w:szCs w:val="22"/>
        </w:rPr>
        <w:t xml:space="preserve"> </w:t>
      </w:r>
      <w:r w:rsidR="00A703AF" w:rsidRPr="00A60D9C">
        <w:rPr>
          <w:rFonts w:ascii="Cambria" w:hAnsi="Cambria" w:cs="Arial"/>
          <w:sz w:val="22"/>
          <w:szCs w:val="22"/>
        </w:rPr>
        <w:t xml:space="preserve">povinný </w:t>
      </w:r>
      <w:r w:rsidRPr="00A60D9C">
        <w:rPr>
          <w:rFonts w:ascii="Cambria" w:hAnsi="Cambria" w:cs="Arial"/>
          <w:sz w:val="22"/>
          <w:szCs w:val="22"/>
        </w:rPr>
        <w:t xml:space="preserve">podľa charakteru vady uviesť Objekt alebo Areál do prevádzky do 24 hodín od doby, kedy bola vada oznámená </w:t>
      </w:r>
      <w:r w:rsidR="00A703AF" w:rsidRPr="00A60D9C">
        <w:rPr>
          <w:rFonts w:ascii="Cambria" w:hAnsi="Cambria" w:cs="Arial"/>
          <w:sz w:val="22"/>
          <w:szCs w:val="22"/>
        </w:rPr>
        <w:t>Poskytovateľovi</w:t>
      </w:r>
      <w:r w:rsidRPr="00A60D9C">
        <w:rPr>
          <w:rFonts w:ascii="Cambria" w:hAnsi="Cambria" w:cs="Arial"/>
          <w:sz w:val="22"/>
          <w:szCs w:val="22"/>
        </w:rPr>
        <w:t xml:space="preserve">, pokiaľ to technické podmienky objektívne umožňujú. </w:t>
      </w:r>
      <w:r w:rsidR="00A703AF" w:rsidRPr="00A60D9C">
        <w:rPr>
          <w:rFonts w:ascii="Cambria" w:hAnsi="Cambria" w:cs="Arial"/>
          <w:sz w:val="22"/>
          <w:szCs w:val="22"/>
        </w:rPr>
        <w:t>Poskytovateľ</w:t>
      </w:r>
      <w:r w:rsidRPr="00A60D9C">
        <w:rPr>
          <w:rFonts w:ascii="Cambria" w:hAnsi="Cambria" w:cs="Arial"/>
          <w:sz w:val="22"/>
          <w:szCs w:val="22"/>
        </w:rPr>
        <w:t xml:space="preserve"> je povinn</w:t>
      </w:r>
      <w:r w:rsidR="00A703AF" w:rsidRPr="00A60D9C">
        <w:rPr>
          <w:rFonts w:ascii="Cambria" w:hAnsi="Cambria" w:cs="Arial"/>
          <w:sz w:val="22"/>
          <w:szCs w:val="22"/>
        </w:rPr>
        <w:t>ý</w:t>
      </w:r>
      <w:r w:rsidRPr="00A60D9C">
        <w:rPr>
          <w:rFonts w:ascii="Cambria" w:hAnsi="Cambria" w:cs="Arial"/>
          <w:sz w:val="22"/>
          <w:szCs w:val="22"/>
        </w:rPr>
        <w:t xml:space="preserve"> začať s odstraňovaním ostatných vád Opatrení najneskôr do 2 pracovných dní, od kedy boli </w:t>
      </w:r>
      <w:r w:rsidR="00A703AF" w:rsidRPr="00A60D9C">
        <w:rPr>
          <w:rFonts w:ascii="Cambria" w:hAnsi="Cambria" w:cs="Arial"/>
          <w:sz w:val="22"/>
          <w:szCs w:val="22"/>
        </w:rPr>
        <w:t>Poskytovateľovi</w:t>
      </w:r>
      <w:r w:rsidRPr="00A60D9C">
        <w:rPr>
          <w:rFonts w:ascii="Cambria" w:hAnsi="Cambria" w:cs="Arial"/>
          <w:sz w:val="22"/>
          <w:szCs w:val="22"/>
        </w:rPr>
        <w:t xml:space="preserve"> oznámené. O odstránení vád sa zmluvné strany zaväzujú spísať reklamačný protokol.</w:t>
      </w:r>
    </w:p>
    <w:p w14:paraId="7DCF750C" w14:textId="374E9FE0" w:rsidR="000E1BC2" w:rsidRPr="00A60D9C" w:rsidRDefault="00BE18BE"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w:t>
      </w:r>
      <w:r w:rsidR="008347AB" w:rsidRPr="00A60D9C">
        <w:rPr>
          <w:rFonts w:ascii="Cambria" w:hAnsi="Cambria" w:cs="Arial"/>
          <w:sz w:val="22"/>
          <w:szCs w:val="22"/>
        </w:rPr>
        <w:t> </w:t>
      </w:r>
      <w:r w:rsidRPr="00A60D9C">
        <w:rPr>
          <w:rFonts w:ascii="Cambria" w:hAnsi="Cambria" w:cs="Arial"/>
          <w:sz w:val="22"/>
          <w:szCs w:val="22"/>
        </w:rPr>
        <w:t>prípade</w:t>
      </w:r>
      <w:r w:rsidR="008347AB" w:rsidRPr="00A60D9C">
        <w:rPr>
          <w:rFonts w:ascii="Cambria" w:hAnsi="Cambria" w:cs="Arial"/>
          <w:sz w:val="22"/>
          <w:szCs w:val="22"/>
        </w:rPr>
        <w:t xml:space="preserve">, ak </w:t>
      </w:r>
      <w:r w:rsidR="00A703AF" w:rsidRPr="00A60D9C">
        <w:rPr>
          <w:rFonts w:ascii="Cambria" w:hAnsi="Cambria" w:cs="Arial"/>
          <w:sz w:val="22"/>
          <w:szCs w:val="22"/>
        </w:rPr>
        <w:t>Poskytovateľ</w:t>
      </w:r>
      <w:r w:rsidR="008347AB" w:rsidRPr="00A60D9C">
        <w:rPr>
          <w:rFonts w:ascii="Cambria" w:hAnsi="Cambria" w:cs="Arial"/>
          <w:sz w:val="22"/>
          <w:szCs w:val="22"/>
        </w:rPr>
        <w:t xml:space="preserve"> odmietne napraviť vadu z dôvodu, že sa domnieva, že vada nie je vadou, na ktorú sa vzťahuje záruka podľa tejto Zmluvy, </w:t>
      </w:r>
      <w:r w:rsidR="00A703AF" w:rsidRPr="00A60D9C">
        <w:rPr>
          <w:rFonts w:ascii="Cambria" w:hAnsi="Cambria" w:cs="Arial"/>
          <w:sz w:val="22"/>
          <w:szCs w:val="22"/>
        </w:rPr>
        <w:t>Poskytovateľ</w:t>
      </w:r>
      <w:r w:rsidR="000E1BC2" w:rsidRPr="00A60D9C">
        <w:rPr>
          <w:rFonts w:ascii="Cambria" w:hAnsi="Cambria" w:cs="Arial"/>
          <w:sz w:val="22"/>
          <w:szCs w:val="22"/>
        </w:rPr>
        <w:t xml:space="preserve"> sa zaväzuje Klientovi písomne oznámiť najneskôr do </w:t>
      </w:r>
      <w:r w:rsidR="001E71BA" w:rsidRPr="00A60D9C">
        <w:rPr>
          <w:rFonts w:ascii="Cambria" w:hAnsi="Cambria" w:cs="Arial"/>
          <w:sz w:val="22"/>
          <w:szCs w:val="22"/>
        </w:rPr>
        <w:t>tridsiatich (30) dní</w:t>
      </w:r>
      <w:r w:rsidR="000E1BC2" w:rsidRPr="00A60D9C">
        <w:rPr>
          <w:rFonts w:ascii="Cambria" w:hAnsi="Cambria" w:cs="Arial"/>
          <w:sz w:val="22"/>
          <w:szCs w:val="22"/>
        </w:rPr>
        <w:t xml:space="preserve"> od prijatia písomnej reklamácie, </w:t>
      </w:r>
      <w:r w:rsidR="0059499B" w:rsidRPr="00A60D9C">
        <w:rPr>
          <w:rFonts w:ascii="Cambria" w:hAnsi="Cambria" w:cs="Arial"/>
          <w:sz w:val="22"/>
          <w:szCs w:val="22"/>
        </w:rPr>
        <w:t>prečo reklamáciu neuznáva. V</w:t>
      </w:r>
      <w:r w:rsidR="000E1BC2" w:rsidRPr="00A60D9C">
        <w:rPr>
          <w:rFonts w:ascii="Cambria" w:hAnsi="Cambria" w:cs="Arial"/>
          <w:sz w:val="22"/>
          <w:szCs w:val="22"/>
        </w:rPr>
        <w:t xml:space="preserve"> opačnom prípade platí, že vadu uznáva. Ak Klient nesúhlasí s posúdením reklamácie zo strany </w:t>
      </w:r>
      <w:r w:rsidR="00A703AF" w:rsidRPr="00A60D9C">
        <w:rPr>
          <w:rFonts w:ascii="Cambria" w:hAnsi="Cambria" w:cs="Arial"/>
          <w:sz w:val="22"/>
          <w:szCs w:val="22"/>
        </w:rPr>
        <w:t>Poskytovateľa</w:t>
      </w:r>
      <w:r w:rsidR="000E1BC2" w:rsidRPr="00A60D9C">
        <w:rPr>
          <w:rFonts w:ascii="Cambria" w:hAnsi="Cambria" w:cs="Arial"/>
          <w:sz w:val="22"/>
          <w:szCs w:val="22"/>
        </w:rPr>
        <w:t xml:space="preserve">, je oprávnený písomným oznámením najneskôr do 15 dní odo dňa doručenia oznámenia o neuznaní reklamovanej vady iniciovať mechanizmus riešenia sporov 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000E1BC2" w:rsidRPr="00A60D9C">
        <w:rPr>
          <w:rFonts w:ascii="Cambria" w:hAnsi="Cambria" w:cs="Arial"/>
          <w:sz w:val="22"/>
          <w:szCs w:val="22"/>
        </w:rPr>
        <w:t xml:space="preserve"> tejto Zmluvy, ktorého predmetom bude posúdenie dôvodnosti reklamovanej vady podľa podmienok stanovených v Zmluve. Ak nedôjde zo strany Klienta k začatiu riešenia sporu podľa predchádzajúcej vety v stanovenej lehote, má sa za to, že Klient stanovisko </w:t>
      </w:r>
      <w:r w:rsidR="00A703AF" w:rsidRPr="00A60D9C">
        <w:rPr>
          <w:rFonts w:ascii="Cambria" w:hAnsi="Cambria" w:cs="Arial"/>
          <w:sz w:val="22"/>
          <w:szCs w:val="22"/>
        </w:rPr>
        <w:t>Poskytovateľa</w:t>
      </w:r>
      <w:r w:rsidR="000E1BC2" w:rsidRPr="00A60D9C">
        <w:rPr>
          <w:rFonts w:ascii="Cambria" w:hAnsi="Cambria" w:cs="Arial"/>
          <w:sz w:val="22"/>
          <w:szCs w:val="22"/>
        </w:rPr>
        <w:t xml:space="preserve"> o posúdení reklamovaných vád uznal.</w:t>
      </w:r>
    </w:p>
    <w:p w14:paraId="5DACA374" w14:textId="77CF4733" w:rsidR="000E1BC2" w:rsidRPr="00A60D9C" w:rsidRDefault="00A703AF"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vady, na ktoré sa vzťahuje záruka a ktorých existenciu uznal alebo tak bolo stanovené postupom pri riešení sporov v zmysle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000E1BC2" w:rsidRPr="00A60D9C">
        <w:rPr>
          <w:rFonts w:ascii="Cambria" w:hAnsi="Cambria" w:cs="Arial"/>
          <w:sz w:val="22"/>
          <w:szCs w:val="22"/>
        </w:rPr>
        <w:t>tejto Zmluvy</w:t>
      </w:r>
      <w:r w:rsidR="000C65ED" w:rsidRPr="00A60D9C">
        <w:rPr>
          <w:rFonts w:ascii="Cambria" w:hAnsi="Cambria" w:cs="Arial"/>
          <w:sz w:val="22"/>
          <w:szCs w:val="22"/>
        </w:rPr>
        <w:t>,</w:t>
      </w:r>
      <w:r w:rsidR="000E1BC2" w:rsidRPr="00A60D9C">
        <w:rPr>
          <w:rFonts w:ascii="Cambria" w:hAnsi="Cambria" w:cs="Arial"/>
          <w:sz w:val="22"/>
          <w:szCs w:val="22"/>
        </w:rPr>
        <w:t xml:space="preserve"> odstrániť na svoje náklady. Pri zistení, že Opatrenia majú vady, Klient je oprávnený od </w:t>
      </w:r>
      <w:r w:rsidRPr="00A60D9C">
        <w:rPr>
          <w:rFonts w:ascii="Cambria" w:hAnsi="Cambria" w:cs="Arial"/>
          <w:sz w:val="22"/>
          <w:szCs w:val="22"/>
        </w:rPr>
        <w:t>Poskytovateľa</w:t>
      </w:r>
      <w:r w:rsidR="000E1BC2" w:rsidRPr="00A60D9C">
        <w:rPr>
          <w:rFonts w:ascii="Cambria" w:hAnsi="Cambria" w:cs="Arial"/>
          <w:sz w:val="22"/>
          <w:szCs w:val="22"/>
        </w:rPr>
        <w:t xml:space="preserve"> požadovať odstránenie vady opravou a pokiaľ to nie je objektívne možné poskytnutím </w:t>
      </w:r>
      <w:proofErr w:type="spellStart"/>
      <w:r w:rsidR="000E1BC2" w:rsidRPr="00A60D9C">
        <w:rPr>
          <w:rFonts w:ascii="Cambria" w:hAnsi="Cambria" w:cs="Arial"/>
          <w:sz w:val="22"/>
          <w:szCs w:val="22"/>
        </w:rPr>
        <w:t>bezvadného</w:t>
      </w:r>
      <w:proofErr w:type="spellEnd"/>
      <w:r w:rsidR="000E1BC2" w:rsidRPr="00A60D9C">
        <w:rPr>
          <w:rFonts w:ascii="Cambria" w:hAnsi="Cambria" w:cs="Arial"/>
          <w:sz w:val="22"/>
          <w:szCs w:val="22"/>
        </w:rPr>
        <w:t xml:space="preserve"> plnenia v rozsahu </w:t>
      </w:r>
      <w:proofErr w:type="spellStart"/>
      <w:r w:rsidR="000E1BC2" w:rsidRPr="00A60D9C">
        <w:rPr>
          <w:rFonts w:ascii="Cambria" w:hAnsi="Cambria" w:cs="Arial"/>
          <w:sz w:val="22"/>
          <w:szCs w:val="22"/>
        </w:rPr>
        <w:t>vadnej</w:t>
      </w:r>
      <w:proofErr w:type="spellEnd"/>
      <w:r w:rsidR="000E1BC2" w:rsidRPr="00A60D9C">
        <w:rPr>
          <w:rFonts w:ascii="Cambria" w:hAnsi="Cambria" w:cs="Arial"/>
          <w:sz w:val="22"/>
          <w:szCs w:val="22"/>
        </w:rPr>
        <w:t xml:space="preserve"> časti, a ak oprava ani nové plnenie nie je možné, potom zľavu z ceny.</w:t>
      </w:r>
    </w:p>
    <w:p w14:paraId="5577CE86" w14:textId="1EC384FF" w:rsidR="000E1BC2" w:rsidRPr="00A60D9C" w:rsidRDefault="009A66BB"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 xml:space="preserve">Poskytovanie služieb </w:t>
      </w:r>
      <w:r w:rsidR="00DC6D01" w:rsidRPr="00A60D9C">
        <w:rPr>
          <w:rFonts w:ascii="Cambria" w:eastAsiaTheme="minorHAnsi" w:hAnsi="Cambria" w:cs="Arial"/>
          <w:b/>
          <w:caps/>
          <w:sz w:val="22"/>
          <w:szCs w:val="22"/>
        </w:rPr>
        <w:t xml:space="preserve">a </w:t>
      </w:r>
      <w:r w:rsidRPr="00A60D9C">
        <w:rPr>
          <w:rFonts w:ascii="Cambria" w:eastAsiaTheme="minorHAnsi" w:hAnsi="Cambria" w:cs="Arial"/>
          <w:b/>
          <w:caps/>
          <w:sz w:val="22"/>
          <w:szCs w:val="22"/>
        </w:rPr>
        <w:t>Obdob</w:t>
      </w:r>
      <w:r w:rsidR="00553D6E" w:rsidRPr="00A60D9C">
        <w:rPr>
          <w:rFonts w:ascii="Cambria" w:eastAsiaTheme="minorHAnsi" w:hAnsi="Cambria" w:cs="Arial"/>
          <w:b/>
          <w:caps/>
          <w:sz w:val="22"/>
          <w:szCs w:val="22"/>
        </w:rPr>
        <w:t>IE</w:t>
      </w:r>
      <w:r w:rsidRPr="00A60D9C">
        <w:rPr>
          <w:rFonts w:ascii="Cambria" w:eastAsiaTheme="minorHAnsi" w:hAnsi="Cambria" w:cs="Arial"/>
          <w:b/>
          <w:caps/>
          <w:sz w:val="22"/>
          <w:szCs w:val="22"/>
        </w:rPr>
        <w:t xml:space="preserve"> </w:t>
      </w:r>
      <w:r w:rsidR="00EC7AC4" w:rsidRPr="00A60D9C">
        <w:rPr>
          <w:rFonts w:ascii="Cambria" w:eastAsiaTheme="minorHAnsi" w:hAnsi="Cambria" w:cs="Arial"/>
          <w:b/>
          <w:caps/>
          <w:sz w:val="22"/>
          <w:szCs w:val="22"/>
        </w:rPr>
        <w:t>Garancie (Etapa III)</w:t>
      </w:r>
    </w:p>
    <w:p w14:paraId="3D9603F8" w14:textId="546E8347"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sa zaväzuje počas </w:t>
      </w:r>
      <w:r w:rsidR="00553D6E" w:rsidRPr="00A60D9C">
        <w:rPr>
          <w:rFonts w:ascii="Cambria" w:hAnsi="Cambria" w:cs="Arial"/>
          <w:sz w:val="22"/>
          <w:szCs w:val="22"/>
        </w:rPr>
        <w:t>celého Obdobia garancie</w:t>
      </w:r>
      <w:r w:rsidRPr="00A60D9C">
        <w:rPr>
          <w:rFonts w:ascii="Cambria" w:hAnsi="Cambria" w:cs="Arial"/>
          <w:sz w:val="22"/>
          <w:szCs w:val="22"/>
        </w:rPr>
        <w:t>:</w:t>
      </w:r>
    </w:p>
    <w:p w14:paraId="422EA497" w14:textId="6BBD71EE"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obsluhovať a udržiavať Energetické zariadenia vrátane predmetov Opatrení vo svojom mene a na svoj účet</w:t>
      </w:r>
      <w:r w:rsidR="00BC1963">
        <w:rPr>
          <w:rFonts w:ascii="Cambria" w:hAnsi="Cambria" w:cs="Arial"/>
          <w:sz w:val="22"/>
          <w:szCs w:val="22"/>
        </w:rPr>
        <w:t xml:space="preserve"> (tým nie sú dotknuté nároky Klienta zo záruky)</w:t>
      </w:r>
      <w:r w:rsidRPr="00A60D9C">
        <w:rPr>
          <w:rFonts w:ascii="Cambria" w:hAnsi="Cambria" w:cs="Arial"/>
          <w:sz w:val="22"/>
          <w:szCs w:val="22"/>
        </w:rPr>
        <w:t>;</w:t>
      </w:r>
    </w:p>
    <w:p w14:paraId="126D0615" w14:textId="71E5542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dodržiavať pokyny </w:t>
      </w:r>
      <w:r w:rsidR="00A703AF" w:rsidRPr="00A60D9C">
        <w:rPr>
          <w:rFonts w:ascii="Cambria" w:hAnsi="Cambria" w:cs="Arial"/>
          <w:sz w:val="22"/>
          <w:szCs w:val="22"/>
        </w:rPr>
        <w:t>Poskytovateľa</w:t>
      </w:r>
      <w:r w:rsidRPr="00A60D9C">
        <w:rPr>
          <w:rFonts w:ascii="Cambria" w:hAnsi="Cambria" w:cs="Arial"/>
          <w:sz w:val="22"/>
          <w:szCs w:val="22"/>
        </w:rPr>
        <w:t xml:space="preserve"> týkajúce sa prevádzky </w:t>
      </w:r>
      <w:r w:rsidR="001F207F">
        <w:rPr>
          <w:rFonts w:ascii="Cambria" w:hAnsi="Cambria" w:cs="Arial"/>
          <w:sz w:val="22"/>
          <w:szCs w:val="22"/>
        </w:rPr>
        <w:t>Energetických zariadení</w:t>
      </w:r>
      <w:r w:rsidRPr="00A60D9C">
        <w:rPr>
          <w:rFonts w:ascii="Cambria" w:hAnsi="Cambria" w:cs="Arial"/>
          <w:sz w:val="22"/>
          <w:szCs w:val="22"/>
        </w:rPr>
        <w:t>, pokiaľ nebudú v rozpore s účelom tejto Zmluvy;</w:t>
      </w:r>
    </w:p>
    <w:p w14:paraId="7B8F0334" w14:textId="32E0286C"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vo svojom mene a na svoj účet udržiavať </w:t>
      </w:r>
      <w:r w:rsidR="001F207F">
        <w:rPr>
          <w:rFonts w:ascii="Cambria" w:hAnsi="Cambria" w:cs="Arial"/>
          <w:sz w:val="22"/>
          <w:szCs w:val="22"/>
        </w:rPr>
        <w:t>Energetické zariadenia</w:t>
      </w:r>
      <w:r w:rsidRPr="00A60D9C">
        <w:rPr>
          <w:rFonts w:ascii="Cambria" w:hAnsi="Cambria" w:cs="Arial"/>
          <w:sz w:val="22"/>
          <w:szCs w:val="22"/>
        </w:rPr>
        <w:t>, vrátane</w:t>
      </w:r>
      <w:r w:rsidR="001F207F">
        <w:rPr>
          <w:rFonts w:ascii="Cambria" w:hAnsi="Cambria" w:cs="Arial"/>
          <w:sz w:val="22"/>
          <w:szCs w:val="22"/>
        </w:rPr>
        <w:t xml:space="preserve"> ostatných</w:t>
      </w:r>
      <w:r w:rsidRPr="00A60D9C">
        <w:rPr>
          <w:rFonts w:ascii="Cambria" w:hAnsi="Cambria" w:cs="Arial"/>
          <w:sz w:val="22"/>
          <w:szCs w:val="22"/>
        </w:rPr>
        <w:t xml:space="preserve"> predmetov Opatrení, funkčný a v súlade so Štandardnými prevádzkovými podmienkami;</w:t>
      </w:r>
    </w:p>
    <w:p w14:paraId="7A584A7D" w14:textId="07EF4874" w:rsidR="00591A8E" w:rsidRPr="00A60D9C" w:rsidRDefault="00591A8E"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zabezpečovať servisné prehliadky predpísané výrobcom Energetických zariadení </w:t>
      </w:r>
      <w:r w:rsidR="00A703AF" w:rsidRPr="00A60D9C">
        <w:rPr>
          <w:rFonts w:ascii="Cambria" w:hAnsi="Cambria" w:cs="Arial"/>
          <w:sz w:val="22"/>
          <w:szCs w:val="22"/>
        </w:rPr>
        <w:t>Poskytovateľa</w:t>
      </w:r>
      <w:r w:rsidRPr="00A60D9C">
        <w:rPr>
          <w:rFonts w:ascii="Cambria" w:hAnsi="Cambria" w:cs="Arial"/>
          <w:sz w:val="22"/>
          <w:szCs w:val="22"/>
        </w:rPr>
        <w:t xml:space="preserve"> dodaných na základe Zmluvy a právnymi predpismi a vykonať na nich výrobcom určené servisné zásahy potrebné pre zachovanie ich riadnej prevádzky;</w:t>
      </w:r>
    </w:p>
    <w:p w14:paraId="387AEF35" w14:textId="7777777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chrániť energetický systém vrátane Energetických zariadení pred poškodením, stratou, odcudzením alebo zneužitím treťou osobou;</w:t>
      </w:r>
    </w:p>
    <w:p w14:paraId="5F378DE8" w14:textId="01BB2C16"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nevykonávať na predmetoch Opatrení akékoľvek opravy, úpravy či iné zásahy bez súhlasu </w:t>
      </w:r>
      <w:r w:rsidR="00A703AF" w:rsidRPr="00A60D9C">
        <w:rPr>
          <w:rFonts w:ascii="Cambria" w:hAnsi="Cambria" w:cs="Arial"/>
          <w:sz w:val="22"/>
          <w:szCs w:val="22"/>
        </w:rPr>
        <w:t>Poskytovateľa</w:t>
      </w:r>
      <w:r w:rsidRPr="00A60D9C">
        <w:rPr>
          <w:rFonts w:ascii="Cambria" w:hAnsi="Cambria" w:cs="Arial"/>
          <w:sz w:val="22"/>
          <w:szCs w:val="22"/>
        </w:rPr>
        <w:t xml:space="preserve"> a zabrániť tomu, aby tak urobila i tretia osoba;</w:t>
      </w:r>
    </w:p>
    <w:p w14:paraId="714BEC53" w14:textId="30DAC984"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zbytočného odkladu poskytovať </w:t>
      </w:r>
      <w:r w:rsidR="00A703AF" w:rsidRPr="00A60D9C">
        <w:rPr>
          <w:rFonts w:ascii="Cambria" w:hAnsi="Cambria" w:cs="Arial"/>
          <w:sz w:val="22"/>
          <w:szCs w:val="22"/>
        </w:rPr>
        <w:t>Poskytovateľovi</w:t>
      </w:r>
      <w:r w:rsidRPr="00A60D9C">
        <w:rPr>
          <w:rFonts w:ascii="Cambria" w:hAnsi="Cambria" w:cs="Arial"/>
          <w:sz w:val="22"/>
          <w:szCs w:val="22"/>
        </w:rPr>
        <w:t xml:space="preserve"> účtovné a iné doklady potrebné pre </w:t>
      </w:r>
      <w:r w:rsidR="00202647" w:rsidRPr="00A60D9C">
        <w:rPr>
          <w:rFonts w:ascii="Cambria" w:hAnsi="Cambria" w:cs="Arial"/>
          <w:sz w:val="22"/>
          <w:szCs w:val="22"/>
        </w:rPr>
        <w:t xml:space="preserve">plnenie povinností </w:t>
      </w:r>
      <w:r w:rsidR="00A703AF" w:rsidRPr="00A60D9C">
        <w:rPr>
          <w:rFonts w:ascii="Cambria" w:hAnsi="Cambria" w:cs="Arial"/>
          <w:sz w:val="22"/>
          <w:szCs w:val="22"/>
        </w:rPr>
        <w:t>Poskytovateľa</w:t>
      </w:r>
      <w:r w:rsidR="00202647" w:rsidRPr="00A60D9C">
        <w:rPr>
          <w:rFonts w:ascii="Cambria" w:hAnsi="Cambria" w:cs="Arial"/>
          <w:sz w:val="22"/>
          <w:szCs w:val="22"/>
        </w:rPr>
        <w:t xml:space="preserve"> v Období garancie</w:t>
      </w:r>
      <w:r w:rsidRPr="00A60D9C">
        <w:rPr>
          <w:rFonts w:ascii="Cambria" w:hAnsi="Cambria" w:cs="Arial"/>
          <w:sz w:val="22"/>
          <w:szCs w:val="22"/>
        </w:rPr>
        <w:t>;</w:t>
      </w:r>
    </w:p>
    <w:p w14:paraId="08B60D57" w14:textId="7D29797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oznamovať </w:t>
      </w:r>
      <w:r w:rsidR="00A703AF" w:rsidRPr="00A60D9C">
        <w:rPr>
          <w:rFonts w:ascii="Cambria" w:hAnsi="Cambria" w:cs="Arial"/>
          <w:sz w:val="22"/>
          <w:szCs w:val="22"/>
        </w:rPr>
        <w:t>Poskytovateľovi</w:t>
      </w:r>
      <w:r w:rsidRPr="00A60D9C">
        <w:rPr>
          <w:rFonts w:ascii="Cambria" w:hAnsi="Cambria" w:cs="Arial"/>
          <w:sz w:val="22"/>
          <w:szCs w:val="22"/>
        </w:rPr>
        <w:t xml:space="preserve"> všetky skutočnosti, ktoré by mohli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napĺňanie účelu Zmluvy, ako aj dodržiavanie Štandardných prevádzkových podmienok, vrátane zmien v spôsobe a rozsahu užívania Objektov v Areáli, porúch Energetických zariadení, pripravovaných zásahov do Energetických zariadení a zmien v kvalite, termínoch </w:t>
      </w:r>
      <w:r w:rsidR="00EF0F17">
        <w:rPr>
          <w:rFonts w:ascii="Cambria" w:hAnsi="Cambria" w:cs="Arial"/>
          <w:sz w:val="22"/>
          <w:szCs w:val="22"/>
        </w:rPr>
        <w:t xml:space="preserve">dodávky </w:t>
      </w:r>
      <w:r w:rsidRPr="00A60D9C">
        <w:rPr>
          <w:rFonts w:ascii="Cambria" w:hAnsi="Cambria" w:cs="Arial"/>
          <w:sz w:val="22"/>
          <w:szCs w:val="22"/>
        </w:rPr>
        <w:t>a parametroch Primárnych energií;</w:t>
      </w:r>
    </w:p>
    <w:p w14:paraId="4B2A6659" w14:textId="152FA9EE"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zistenia akýchkoľvek nejasností v prevádzke alebo spotrebe, najmä pokiaľ sa aj minimálne zvýši oproti predpokladanej spotrebe energií, okamžite na túto skutočnosť upozorniť </w:t>
      </w:r>
      <w:r w:rsidR="00040446" w:rsidRPr="00A60D9C">
        <w:rPr>
          <w:rFonts w:ascii="Cambria" w:hAnsi="Cambria" w:cs="Arial"/>
          <w:sz w:val="22"/>
          <w:szCs w:val="22"/>
        </w:rPr>
        <w:t>Poskytovateľa</w:t>
      </w:r>
      <w:r w:rsidRPr="00A60D9C">
        <w:rPr>
          <w:rFonts w:ascii="Cambria" w:hAnsi="Cambria" w:cs="Arial"/>
          <w:sz w:val="22"/>
          <w:szCs w:val="22"/>
        </w:rPr>
        <w:t xml:space="preserve"> a vzniknutú situáciu riešiť s </w:t>
      </w:r>
      <w:r w:rsidR="00040446" w:rsidRPr="00A60D9C">
        <w:rPr>
          <w:rFonts w:ascii="Cambria" w:hAnsi="Cambria" w:cs="Arial"/>
          <w:sz w:val="22"/>
          <w:szCs w:val="22"/>
        </w:rPr>
        <w:t>Poskytovateľom</w:t>
      </w:r>
      <w:r w:rsidRPr="00A60D9C">
        <w:rPr>
          <w:rFonts w:ascii="Cambria" w:hAnsi="Cambria" w:cs="Arial"/>
          <w:sz w:val="22"/>
          <w:szCs w:val="22"/>
        </w:rPr>
        <w:t>;</w:t>
      </w:r>
    </w:p>
    <w:p w14:paraId="34A53076" w14:textId="15E05EE9"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dodať </w:t>
      </w:r>
      <w:r w:rsidR="00040446" w:rsidRPr="00A60D9C">
        <w:rPr>
          <w:rFonts w:ascii="Cambria" w:hAnsi="Cambria" w:cs="Arial"/>
          <w:sz w:val="22"/>
          <w:szCs w:val="22"/>
        </w:rPr>
        <w:t>Poskytovateľovi</w:t>
      </w:r>
      <w:r w:rsidRPr="00A60D9C">
        <w:rPr>
          <w:rFonts w:ascii="Cambria" w:hAnsi="Cambria" w:cs="Arial"/>
          <w:sz w:val="22"/>
          <w:szCs w:val="22"/>
        </w:rPr>
        <w:t xml:space="preserve"> všetky nevyhnutné podklady ku vypracovaniu Vyhodnocovacej správy podľa pokynov </w:t>
      </w:r>
      <w:r w:rsidR="00F060DD" w:rsidRPr="00A60D9C">
        <w:rPr>
          <w:rFonts w:ascii="Cambria" w:hAnsi="Cambria" w:cs="Arial"/>
          <w:sz w:val="22"/>
          <w:szCs w:val="22"/>
        </w:rPr>
        <w:t>Poskytovateľa</w:t>
      </w:r>
      <w:r w:rsidRPr="00A60D9C">
        <w:rPr>
          <w:rFonts w:ascii="Cambria" w:hAnsi="Cambria" w:cs="Arial"/>
          <w:sz w:val="22"/>
          <w:szCs w:val="22"/>
        </w:rPr>
        <w:t>.</w:t>
      </w:r>
    </w:p>
    <w:p w14:paraId="14F7276F" w14:textId="2C81E538"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oprávnený kontrolovať poskytovanie </w:t>
      </w:r>
      <w:r w:rsidR="00DC6D01" w:rsidRPr="00A60D9C">
        <w:rPr>
          <w:rFonts w:ascii="Cambria" w:hAnsi="Cambria" w:cs="Arial"/>
          <w:sz w:val="22"/>
          <w:szCs w:val="22"/>
        </w:rPr>
        <w:t xml:space="preserve">Služieb </w:t>
      </w:r>
      <w:r w:rsidRPr="00A60D9C">
        <w:rPr>
          <w:rFonts w:ascii="Cambria" w:hAnsi="Cambria" w:cs="Arial"/>
          <w:sz w:val="22"/>
          <w:szCs w:val="22"/>
        </w:rPr>
        <w:t xml:space="preserve">v ktoromkoľvek štádiu ich realizácie. </w:t>
      </w:r>
      <w:r w:rsidR="00F060DD" w:rsidRPr="00A60D9C">
        <w:rPr>
          <w:rFonts w:ascii="Cambria" w:hAnsi="Cambria" w:cs="Arial"/>
          <w:sz w:val="22"/>
          <w:szCs w:val="22"/>
        </w:rPr>
        <w:t>Poskytovateľ</w:t>
      </w:r>
      <w:r w:rsidRPr="00A60D9C">
        <w:rPr>
          <w:rFonts w:ascii="Cambria" w:hAnsi="Cambria" w:cs="Arial"/>
          <w:sz w:val="22"/>
          <w:szCs w:val="22"/>
        </w:rPr>
        <w:t xml:space="preserve"> je </w:t>
      </w:r>
      <w:r w:rsidR="00F060DD" w:rsidRPr="00A60D9C">
        <w:rPr>
          <w:rFonts w:ascii="Cambria" w:hAnsi="Cambria" w:cs="Arial"/>
          <w:sz w:val="22"/>
          <w:szCs w:val="22"/>
        </w:rPr>
        <w:t xml:space="preserve">povinný </w:t>
      </w:r>
      <w:r w:rsidRPr="00A60D9C">
        <w:rPr>
          <w:rFonts w:ascii="Cambria" w:hAnsi="Cambria" w:cs="Arial"/>
          <w:sz w:val="22"/>
          <w:szCs w:val="22"/>
        </w:rPr>
        <w:t xml:space="preserve">umožniť Klientovi vykonanie kontroly kedykoľvek o to Klient požiada, pokiaľ to neprimerane nezasahuje do plnenia premetu Zmluvy. </w:t>
      </w:r>
    </w:p>
    <w:p w14:paraId="55C5D018" w14:textId="4827D3A0" w:rsidR="000E1BC2" w:rsidRPr="00A60D9C" w:rsidRDefault="00F060DD"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w:t>
      </w:r>
      <w:r w:rsidR="007A6B6F" w:rsidRPr="00A60D9C">
        <w:rPr>
          <w:rFonts w:ascii="Cambria" w:hAnsi="Cambria" w:cs="Arial"/>
          <w:sz w:val="22"/>
          <w:szCs w:val="22"/>
        </w:rPr>
        <w:t xml:space="preserve">počas celého Obdobia garancie </w:t>
      </w:r>
      <w:r w:rsidR="000E1BC2" w:rsidRPr="00A60D9C">
        <w:rPr>
          <w:rFonts w:ascii="Cambria" w:hAnsi="Cambria" w:cs="Arial"/>
          <w:sz w:val="22"/>
          <w:szCs w:val="22"/>
        </w:rPr>
        <w:t xml:space="preserve">v prospech Klienta </w:t>
      </w:r>
      <w:r w:rsidR="0078418F" w:rsidRPr="00A60D9C">
        <w:rPr>
          <w:rFonts w:ascii="Cambria" w:hAnsi="Cambria" w:cs="Arial"/>
          <w:sz w:val="22"/>
          <w:szCs w:val="22"/>
        </w:rPr>
        <w:t xml:space="preserve">poskytovať </w:t>
      </w:r>
      <w:r w:rsidR="00DC6D01" w:rsidRPr="00A60D9C">
        <w:rPr>
          <w:rFonts w:ascii="Cambria" w:hAnsi="Cambria" w:cs="Arial"/>
          <w:sz w:val="22"/>
          <w:szCs w:val="22"/>
        </w:rPr>
        <w:t>Služby</w:t>
      </w:r>
      <w:r w:rsidR="0078418F" w:rsidRPr="00A60D9C">
        <w:rPr>
          <w:rFonts w:ascii="Cambria" w:hAnsi="Cambria" w:cs="Arial"/>
          <w:sz w:val="22"/>
          <w:szCs w:val="22"/>
        </w:rPr>
        <w:t xml:space="preserve">, t. j. bez toho aby boli dotknuté ostatné časti tejto Zmluvy, </w:t>
      </w:r>
      <w:r w:rsidR="000E1BC2" w:rsidRPr="00A60D9C">
        <w:rPr>
          <w:rFonts w:ascii="Cambria" w:hAnsi="Cambria" w:cs="Arial"/>
          <w:sz w:val="22"/>
          <w:szCs w:val="22"/>
        </w:rPr>
        <w:t>najmä:</w:t>
      </w:r>
    </w:p>
    <w:p w14:paraId="73807E46" w14:textId="7D3BF955" w:rsidR="000E1BC2" w:rsidRPr="005611B2" w:rsidRDefault="000E1BC2" w:rsidP="000B7A7F">
      <w:pPr>
        <w:pStyle w:val="ListParagraph"/>
        <w:numPr>
          <w:ilvl w:val="3"/>
          <w:numId w:val="84"/>
        </w:numPr>
        <w:spacing w:after="240" w:line="240" w:lineRule="auto"/>
        <w:contextualSpacing w:val="0"/>
        <w:jc w:val="both"/>
        <w:rPr>
          <w:rFonts w:ascii="Cambria" w:hAnsi="Cambria" w:cs="Arial"/>
          <w:sz w:val="22"/>
          <w:szCs w:val="22"/>
        </w:rPr>
      </w:pPr>
      <w:r w:rsidRPr="005611B2">
        <w:rPr>
          <w:rFonts w:ascii="Cambria" w:hAnsi="Cambria" w:cs="Arial"/>
          <w:sz w:val="22"/>
          <w:szCs w:val="22"/>
        </w:rPr>
        <w:t>zabezpečiť monitorovanie hospodárenia s energiami a monitoring prevádzky Energetických zariadení v Areáli a jednotlivých Objektoch v režime 24</w:t>
      </w:r>
      <w:r w:rsidR="00EF0F17" w:rsidRPr="005611B2">
        <w:rPr>
          <w:rFonts w:ascii="Cambria" w:hAnsi="Cambria" w:cs="Arial"/>
          <w:sz w:val="22"/>
          <w:szCs w:val="22"/>
        </w:rPr>
        <w:t xml:space="preserve"> hodín </w:t>
      </w:r>
      <w:r w:rsidRPr="005611B2">
        <w:rPr>
          <w:rFonts w:ascii="Cambria" w:hAnsi="Cambria" w:cs="Arial"/>
          <w:sz w:val="22"/>
          <w:szCs w:val="22"/>
        </w:rPr>
        <w:t>7</w:t>
      </w:r>
      <w:r w:rsidR="00EF0F17" w:rsidRPr="005611B2">
        <w:rPr>
          <w:rFonts w:ascii="Cambria" w:hAnsi="Cambria" w:cs="Arial"/>
          <w:sz w:val="22"/>
          <w:szCs w:val="22"/>
        </w:rPr>
        <w:t xml:space="preserve"> dní v</w:t>
      </w:r>
      <w:r w:rsidR="005611B2" w:rsidRPr="005611B2">
        <w:rPr>
          <w:rFonts w:ascii="Cambria" w:hAnsi="Cambria" w:cs="Arial"/>
          <w:sz w:val="22"/>
          <w:szCs w:val="22"/>
        </w:rPr>
        <w:t> </w:t>
      </w:r>
      <w:r w:rsidR="00EF0F17" w:rsidRPr="005611B2">
        <w:rPr>
          <w:rFonts w:ascii="Cambria" w:hAnsi="Cambria" w:cs="Arial"/>
          <w:sz w:val="22"/>
          <w:szCs w:val="22"/>
        </w:rPr>
        <w:t>týždni</w:t>
      </w:r>
      <w:r w:rsidR="005611B2" w:rsidRPr="005611B2">
        <w:rPr>
          <w:rFonts w:ascii="Cambria" w:hAnsi="Cambria" w:cs="Arial"/>
          <w:sz w:val="22"/>
          <w:szCs w:val="22"/>
        </w:rPr>
        <w:t xml:space="preserve"> vrátane evidovania spotreby energií,</w:t>
      </w:r>
      <w:r w:rsidRPr="005611B2">
        <w:rPr>
          <w:rFonts w:ascii="Cambria" w:hAnsi="Cambria" w:cs="Arial"/>
          <w:sz w:val="22"/>
          <w:szCs w:val="22"/>
        </w:rPr>
        <w:t xml:space="preserve"> </w:t>
      </w:r>
    </w:p>
    <w:p w14:paraId="23793E17" w14:textId="6A18659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hodnotiť spotrebu Primárnych energií, sledovať a vyhodnocovať používanie, kvalitu a spotrebu energií ako aj kvalitu Štandardných prevádzkových podmienok v Areáli na mesačnej báze a oznamovať zistené údaje Klientovi v ročnej Vyhodnocovacej správe vypracovanej po skončení Rozhodného obdobia vždy do 30 dní po doručení všetkých podkladov podľa požiadaviek </w:t>
      </w:r>
      <w:r w:rsidR="00F060DD" w:rsidRPr="00A60D9C">
        <w:rPr>
          <w:rFonts w:ascii="Cambria" w:hAnsi="Cambria" w:cs="Arial"/>
          <w:sz w:val="22"/>
          <w:szCs w:val="22"/>
        </w:rPr>
        <w:t>Poskytovateľovi</w:t>
      </w:r>
      <w:r w:rsidRPr="00A60D9C">
        <w:rPr>
          <w:rFonts w:ascii="Cambria" w:hAnsi="Cambria" w:cs="Arial"/>
          <w:sz w:val="22"/>
          <w:szCs w:val="22"/>
        </w:rPr>
        <w:t xml:space="preserve"> zo strany Klienta, najmä faktúr, odpočtov z meračov tepla, evidencie zmien v prevádzke Areálu a Objektov a iných podkladov nevyhnutných na riadne vypracovanie Vyhodnocovacej správy;</w:t>
      </w:r>
    </w:p>
    <w:p w14:paraId="7D4FB92A" w14:textId="44FE3E4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oznámiť Klientovi všetko, čo môže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a naplnenie účelu Zmluvy;</w:t>
      </w:r>
    </w:p>
    <w:p w14:paraId="151F58A7" w14:textId="74B77FDD"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súčinnosti s Klientom pravidelne vykonávať kontrolu Štandardných prevádzkových podmienok a prevádzkových podmienok Opatrení, merať a overovať dosiahnuté Úspory energií a porovnať reálne dosiahnuté úspory s Garantovanou úsporou;</w:t>
      </w:r>
    </w:p>
    <w:p w14:paraId="6E98C2ED" w14:textId="68A7FD4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každoročne predložiť Klientovi </w:t>
      </w:r>
      <w:r w:rsidR="00904351" w:rsidRPr="00A60D9C">
        <w:rPr>
          <w:rFonts w:ascii="Cambria" w:hAnsi="Cambria" w:cs="Arial"/>
          <w:sz w:val="22"/>
          <w:szCs w:val="22"/>
        </w:rPr>
        <w:t xml:space="preserve">Vyhodnocovaciu správu </w:t>
      </w:r>
      <w:r w:rsidRPr="00A60D9C">
        <w:rPr>
          <w:rFonts w:ascii="Cambria" w:hAnsi="Cambria" w:cs="Arial"/>
          <w:sz w:val="22"/>
          <w:szCs w:val="22"/>
        </w:rPr>
        <w:t xml:space="preserve"> obsahujúcu zoznam vykonaných činností v rámci poskytovania </w:t>
      </w:r>
      <w:r w:rsidR="00DC6D01" w:rsidRPr="00A60D9C">
        <w:rPr>
          <w:rFonts w:ascii="Cambria" w:hAnsi="Cambria" w:cs="Arial"/>
          <w:sz w:val="22"/>
          <w:szCs w:val="22"/>
        </w:rPr>
        <w:t>Služieb</w:t>
      </w:r>
      <w:r w:rsidRPr="00A60D9C">
        <w:rPr>
          <w:rFonts w:ascii="Cambria" w:hAnsi="Cambria" w:cs="Arial"/>
          <w:sz w:val="22"/>
          <w:szCs w:val="22"/>
        </w:rPr>
        <w:t xml:space="preserve">, výsledky merania </w:t>
      </w:r>
      <w:r w:rsidRPr="00A60D9C">
        <w:rPr>
          <w:rFonts w:ascii="Cambria" w:hAnsi="Cambria" w:cs="Arial"/>
          <w:sz w:val="22"/>
          <w:szCs w:val="22"/>
        </w:rPr>
        <w:lastRenderedPageBreak/>
        <w:t>a vyhodnocovania používania, kvality a spotreby energií, ročné vyhodnotenie dosiahnutých Úspor energií, ročné vyhodnotenie dosiahnutých Úspor neenergetických nákladov, a to aj v porovnaní s Garantovanou úsporou, ročné vyhodnotenie Úspory nákladov, návrh na vysporiadanie prémií za prekročenie Garantovanej úspory.</w:t>
      </w:r>
    </w:p>
    <w:p w14:paraId="07756496" w14:textId="66A64B00"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 xml:space="preserve">poskytovať </w:t>
      </w:r>
      <w:r w:rsidR="00DC6D01" w:rsidRPr="00A60D9C">
        <w:rPr>
          <w:rFonts w:ascii="Cambria" w:hAnsi="Cambria" w:cs="Arial"/>
          <w:sz w:val="22"/>
          <w:szCs w:val="22"/>
        </w:rPr>
        <w:t xml:space="preserve">Služby </w:t>
      </w:r>
      <w:r w:rsidR="000E1BC2" w:rsidRPr="00A60D9C">
        <w:rPr>
          <w:rFonts w:ascii="Cambria" w:hAnsi="Cambria" w:cs="Arial"/>
          <w:sz w:val="22"/>
          <w:szCs w:val="22"/>
        </w:rPr>
        <w:t xml:space="preserve">tak, aby pri prevádzke Energetických zariadení došlo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 xml:space="preserve">efektívnosti a k dosiahnutiu Garantovanej úspory, k zníženiu celkovej spotreby energií v porovnaní s Východiskovými hodnotami spotreby energií, k zníženiu </w:t>
      </w:r>
      <w:r w:rsidR="00E41C81">
        <w:rPr>
          <w:rFonts w:ascii="Cambria" w:hAnsi="Cambria" w:cs="Arial"/>
          <w:sz w:val="22"/>
          <w:szCs w:val="22"/>
        </w:rPr>
        <w:t>N</w:t>
      </w:r>
      <w:r w:rsidR="000E1BC2" w:rsidRPr="00A60D9C">
        <w:rPr>
          <w:rFonts w:ascii="Cambria" w:hAnsi="Cambria" w:cs="Arial"/>
          <w:sz w:val="22"/>
          <w:szCs w:val="22"/>
        </w:rPr>
        <w:t xml:space="preserve">eenergetických nákladov v porovnaní s Východiskovými hodnotami neenergetických nákladov a súčasne, aby boli dodržané všetky všeobecne </w:t>
      </w:r>
      <w:r w:rsidR="00E41C81">
        <w:rPr>
          <w:rFonts w:ascii="Cambria" w:hAnsi="Cambria" w:cs="Arial"/>
          <w:sz w:val="22"/>
          <w:szCs w:val="22"/>
        </w:rPr>
        <w:t>P</w:t>
      </w:r>
      <w:r w:rsidR="000E1BC2" w:rsidRPr="00A60D9C">
        <w:rPr>
          <w:rFonts w:ascii="Cambria" w:hAnsi="Cambria" w:cs="Arial"/>
          <w:sz w:val="22"/>
          <w:szCs w:val="22"/>
        </w:rPr>
        <w:t>rávne predpisy, hygienické a interné normy týkajúce sa Štandardných prevádzkových podmienok.</w:t>
      </w:r>
    </w:p>
    <w:p w14:paraId="4C17DB9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2" w:name="_Toc517267611"/>
      <w:r w:rsidRPr="00A60D9C">
        <w:rPr>
          <w:rFonts w:ascii="Cambria" w:eastAsiaTheme="minorHAnsi" w:hAnsi="Cambria" w:cs="Arial"/>
          <w:b/>
          <w:caps/>
          <w:sz w:val="22"/>
          <w:szCs w:val="22"/>
        </w:rPr>
        <w:t>Výpočet úspor</w:t>
      </w:r>
      <w:bookmarkEnd w:id="32"/>
    </w:p>
    <w:p w14:paraId="175FF3B2" w14:textId="3D741434"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dohodli, že pre výpočet Úspory energií sú rozhodujúce Východiskové hodnoty spotreby energií</w:t>
      </w:r>
      <w:r w:rsidR="00F552EB" w:rsidRPr="00A60D9C">
        <w:rPr>
          <w:rFonts w:ascii="Cambria" w:hAnsi="Cambria" w:cs="Arial"/>
          <w:sz w:val="22"/>
          <w:szCs w:val="22"/>
        </w:rPr>
        <w:t xml:space="preserve"> a ostatné údaje podľa Podkladov</w:t>
      </w:r>
      <w:r w:rsidRPr="00A60D9C">
        <w:rPr>
          <w:rFonts w:ascii="Cambria" w:hAnsi="Cambria" w:cs="Arial"/>
          <w:sz w:val="22"/>
          <w:szCs w:val="22"/>
        </w:rPr>
        <w:t>. Pri jednotlivých druhoch energií je</w:t>
      </w:r>
      <w:r w:rsidR="003B4E1E" w:rsidRPr="00A60D9C">
        <w:rPr>
          <w:rFonts w:ascii="Cambria" w:hAnsi="Cambria" w:cs="Arial"/>
          <w:sz w:val="22"/>
          <w:szCs w:val="22"/>
        </w:rPr>
        <w:t xml:space="preserve"> v Prílohe č. 2 tejto Zmluvy</w:t>
      </w:r>
      <w:r w:rsidRPr="00A60D9C">
        <w:rPr>
          <w:rFonts w:ascii="Cambria" w:hAnsi="Cambria" w:cs="Arial"/>
          <w:sz w:val="22"/>
          <w:szCs w:val="22"/>
        </w:rPr>
        <w:t xml:space="preserve"> uvedené, ktoré sú závislé na vonkajších prevádzkových podmienkach a ktoré nie sú závislé na vonkajších prevádzkových podmienkach. Pre výpočet Úspory energií v konkrétnom zúčtovacom období sa Východiskové hodnoty spotreby energií upravia metódou úpravy Východiskových hodnôt spotreby energií, ktorá je uvedená v </w:t>
      </w:r>
      <w:r w:rsidR="00AC1FC7" w:rsidRPr="00A60D9C">
        <w:rPr>
          <w:rFonts w:ascii="Cambria" w:hAnsi="Cambria" w:cs="Arial"/>
          <w:sz w:val="22"/>
          <w:szCs w:val="22"/>
        </w:rPr>
        <w:t xml:space="preserve">Prílohe č. </w:t>
      </w:r>
      <w:r w:rsidR="00B63332" w:rsidRPr="00A60D9C">
        <w:rPr>
          <w:rFonts w:ascii="Cambria" w:hAnsi="Cambria" w:cs="Arial"/>
          <w:sz w:val="22"/>
          <w:szCs w:val="22"/>
        </w:rPr>
        <w:t>2</w:t>
      </w:r>
      <w:r w:rsidRPr="00A60D9C">
        <w:rPr>
          <w:rFonts w:ascii="Cambria" w:hAnsi="Cambria" w:cs="Arial"/>
          <w:sz w:val="22"/>
          <w:szCs w:val="22"/>
        </w:rPr>
        <w:t>, a v nadväznosti na túto úpravu sa vypočítajú reálne Úspory energií a Úspory nákladov a tieto porovnajú s Garantovanou úsporou energií a Garantovanou úsporou nákladov.</w:t>
      </w:r>
    </w:p>
    <w:p w14:paraId="5208EE76" w14:textId="33BA12EF"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dôjde k zmene podmienok, na základe ktorých boli určené Východiskové hodnoty spotreby energií (zmena v spôsobe a rozsahu používania Objektov v Areáli, zásahy do stavebných konštrukcií, zásahy do technických zariadení, zmena spôsobu prevádzky energeticky významných zariadení a pod.), Klient je povinný túto skutočnosť bezodkladne oznámiť </w:t>
      </w:r>
      <w:r w:rsidR="00000649" w:rsidRPr="00A60D9C">
        <w:rPr>
          <w:rFonts w:ascii="Cambria" w:hAnsi="Cambria" w:cs="Arial"/>
          <w:sz w:val="22"/>
          <w:szCs w:val="22"/>
        </w:rPr>
        <w:t>Poskytovateľovi</w:t>
      </w:r>
      <w:r w:rsidRPr="00A60D9C">
        <w:rPr>
          <w:rFonts w:ascii="Cambria" w:hAnsi="Cambria" w:cs="Arial"/>
          <w:sz w:val="22"/>
          <w:szCs w:val="22"/>
        </w:rPr>
        <w:t xml:space="preserve">. </w:t>
      </w:r>
    </w:p>
    <w:p w14:paraId="092714A6" w14:textId="3B85DA62"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bookmarkStart w:id="33" w:name="_Ref514941348"/>
      <w:r w:rsidRPr="00A60D9C">
        <w:rPr>
          <w:rFonts w:ascii="Cambria" w:hAnsi="Cambria" w:cs="Arial"/>
          <w:sz w:val="22"/>
          <w:szCs w:val="22"/>
        </w:rPr>
        <w:t>Poskytovateľ</w:t>
      </w:r>
      <w:r w:rsidR="000E1BC2" w:rsidRPr="00A60D9C">
        <w:rPr>
          <w:rFonts w:ascii="Cambria" w:hAnsi="Cambria" w:cs="Arial"/>
          <w:sz w:val="22"/>
          <w:szCs w:val="22"/>
        </w:rPr>
        <w:t xml:space="preserve"> sa zaväzuje evidovať dosahovanú Úsporu energií mesačne, pričom podkladom pre jej vyhodnotenie budú faktúry za Primárne energie, ktorých kópie sa Klient zaväzuje pravidelne zasielať </w:t>
      </w:r>
      <w:r w:rsidRPr="00A60D9C">
        <w:rPr>
          <w:rFonts w:ascii="Cambria" w:hAnsi="Cambria" w:cs="Arial"/>
          <w:sz w:val="22"/>
          <w:szCs w:val="22"/>
        </w:rPr>
        <w:t>Poskytovateľovi</w:t>
      </w:r>
      <w:r w:rsidR="000E1BC2" w:rsidRPr="00A60D9C">
        <w:rPr>
          <w:rFonts w:ascii="Cambria" w:hAnsi="Cambria" w:cs="Arial"/>
          <w:sz w:val="22"/>
          <w:szCs w:val="22"/>
        </w:rPr>
        <w:t xml:space="preserve"> bezodkladne po ich obdržaní. V prípade, ak mesačné faktúry za Primárne energie nebudú vystavované, spotreby Primárnych energií v príslušnom mesiaci budú stanovené na základe rozdielu odčítania fakturačných meradiel na konci a začiatku daného mesiaca. Odčítanie hodnôt z určených meradiel na účely vyhodnotenia spotreby energií je povinný vykonať Klient, ktorý je zároveň povinný tento údaj bezodkladne poskytnúť </w:t>
      </w:r>
      <w:r w:rsidRPr="00A60D9C">
        <w:rPr>
          <w:rFonts w:ascii="Cambria" w:hAnsi="Cambria" w:cs="Arial"/>
          <w:sz w:val="22"/>
          <w:szCs w:val="22"/>
        </w:rPr>
        <w:t>Poskytovateľovi</w:t>
      </w:r>
      <w:r w:rsidR="000E1BC2" w:rsidRPr="00A60D9C">
        <w:rPr>
          <w:rFonts w:ascii="Cambria" w:hAnsi="Cambria" w:cs="Arial"/>
          <w:sz w:val="22"/>
          <w:szCs w:val="22"/>
        </w:rPr>
        <w:t>.</w:t>
      </w:r>
      <w:bookmarkEnd w:id="33"/>
    </w:p>
    <w:p w14:paraId="040CC331" w14:textId="15C25852"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Úspora energií sa vypočíta ako rozdiel medzi Východiskovými hodnotami spotreby energií a Rozhodnými hodnotami spotreby energií podľa výpočtu uvedeného v </w:t>
      </w:r>
      <w:r w:rsidR="00A94834" w:rsidRPr="00A60D9C">
        <w:rPr>
          <w:rFonts w:ascii="Cambria" w:hAnsi="Cambria" w:cs="Arial"/>
          <w:sz w:val="22"/>
          <w:szCs w:val="22"/>
        </w:rPr>
        <w:t xml:space="preserve">Prílohe č. </w:t>
      </w:r>
      <w:r w:rsidR="00B63332" w:rsidRPr="00A60D9C">
        <w:rPr>
          <w:rFonts w:ascii="Cambria" w:hAnsi="Cambria" w:cs="Arial"/>
          <w:sz w:val="22"/>
          <w:szCs w:val="22"/>
        </w:rPr>
        <w:t>2</w:t>
      </w:r>
      <w:r w:rsidR="00A94834" w:rsidRPr="00A60D9C">
        <w:rPr>
          <w:rFonts w:ascii="Cambria" w:hAnsi="Cambria" w:cs="Arial"/>
          <w:sz w:val="22"/>
          <w:szCs w:val="22"/>
        </w:rPr>
        <w:t xml:space="preserve"> tejto Zmluvy</w:t>
      </w:r>
      <w:r w:rsidRPr="00A60D9C">
        <w:rPr>
          <w:rFonts w:ascii="Cambria" w:hAnsi="Cambria" w:cs="Arial"/>
          <w:sz w:val="22"/>
          <w:szCs w:val="22"/>
        </w:rPr>
        <w:t xml:space="preserve">. Úspora energií bude súčasťou správy vypracovanej </w:t>
      </w:r>
      <w:r w:rsidR="00000649" w:rsidRPr="00A60D9C">
        <w:rPr>
          <w:rFonts w:ascii="Cambria" w:hAnsi="Cambria" w:cs="Arial"/>
          <w:sz w:val="22"/>
          <w:szCs w:val="22"/>
        </w:rPr>
        <w:t>Poskytovateľo</w:t>
      </w:r>
      <w:r w:rsidR="00B542E4" w:rsidRPr="00A60D9C">
        <w:rPr>
          <w:rFonts w:ascii="Cambria" w:hAnsi="Cambria" w:cs="Arial"/>
          <w:sz w:val="22"/>
          <w:szCs w:val="22"/>
        </w:rPr>
        <w:t>m</w:t>
      </w:r>
      <w:r w:rsidRPr="00A60D9C">
        <w:rPr>
          <w:rFonts w:ascii="Cambria" w:hAnsi="Cambria" w:cs="Arial"/>
          <w:sz w:val="22"/>
          <w:szCs w:val="22"/>
        </w:rPr>
        <w:t xml:space="preserve"> 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_Ref528149670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12</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00CD09AC" w:rsidRPr="00A60D9C">
        <w:rPr>
          <w:rFonts w:ascii="Cambria" w:hAnsi="Cambria" w:cs="Arial"/>
          <w:sz w:val="22"/>
          <w:szCs w:val="22"/>
        </w:rPr>
        <w:t xml:space="preserve">tejto Zmluvy. </w:t>
      </w:r>
    </w:p>
    <w:p w14:paraId="391FB8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4" w:name="_Ref515186998"/>
      <w:bookmarkStart w:id="35" w:name="_Toc517267613"/>
      <w:r w:rsidRPr="00A60D9C">
        <w:rPr>
          <w:rFonts w:ascii="Cambria" w:eastAsiaTheme="minorHAnsi" w:hAnsi="Cambria" w:cs="Arial"/>
          <w:b/>
          <w:caps/>
          <w:sz w:val="22"/>
          <w:szCs w:val="22"/>
        </w:rPr>
        <w:t>Zmena okolností</w:t>
      </w:r>
      <w:bookmarkEnd w:id="34"/>
      <w:bookmarkEnd w:id="35"/>
    </w:p>
    <w:p w14:paraId="38EB8FB8" w14:textId="04C80ACD"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bookmarkStart w:id="36" w:name="_Ref514959933"/>
      <w:bookmarkStart w:id="37" w:name="_Ref528149295"/>
      <w:r w:rsidRPr="00A60D9C">
        <w:rPr>
          <w:rFonts w:ascii="Cambria" w:hAnsi="Cambria" w:cs="Arial"/>
          <w:sz w:val="22"/>
          <w:szCs w:val="22"/>
        </w:rPr>
        <w:t xml:space="preserve">Každá </w:t>
      </w:r>
      <w:r w:rsidR="00F81462" w:rsidRPr="00A60D9C">
        <w:rPr>
          <w:rFonts w:ascii="Cambria" w:hAnsi="Cambria" w:cs="Arial"/>
          <w:sz w:val="22"/>
          <w:szCs w:val="22"/>
        </w:rPr>
        <w:t xml:space="preserve">zmluvná </w:t>
      </w:r>
      <w:r w:rsidRPr="00A60D9C">
        <w:rPr>
          <w:rFonts w:ascii="Cambria" w:hAnsi="Cambria" w:cs="Arial"/>
          <w:sz w:val="22"/>
          <w:szCs w:val="22"/>
        </w:rPr>
        <w:t xml:space="preserve">strana je povinná bezodkladne písomne upozorniť druhú zmluvnú stranu v prípade, ak v priebehu </w:t>
      </w:r>
      <w:r w:rsidR="0064443A" w:rsidRPr="00A60D9C">
        <w:rPr>
          <w:rFonts w:ascii="Cambria" w:hAnsi="Cambria" w:cs="Arial"/>
          <w:sz w:val="22"/>
          <w:szCs w:val="22"/>
        </w:rPr>
        <w:t>Obdobia</w:t>
      </w:r>
      <w:r w:rsidRPr="00A60D9C">
        <w:rPr>
          <w:rFonts w:ascii="Cambria" w:hAnsi="Cambria" w:cs="Arial"/>
          <w:sz w:val="22"/>
          <w:szCs w:val="22"/>
        </w:rPr>
        <w:t xml:space="preserve"> garancie bez zavinenia </w:t>
      </w:r>
      <w:r w:rsidR="00000649" w:rsidRPr="00A60D9C">
        <w:rPr>
          <w:rFonts w:ascii="Cambria" w:hAnsi="Cambria" w:cs="Arial"/>
          <w:sz w:val="22"/>
          <w:szCs w:val="22"/>
        </w:rPr>
        <w:t>Poskytovateľa</w:t>
      </w:r>
      <w:r w:rsidRPr="00A60D9C">
        <w:rPr>
          <w:rFonts w:ascii="Cambria" w:hAnsi="Cambria" w:cs="Arial"/>
          <w:sz w:val="22"/>
          <w:szCs w:val="22"/>
        </w:rPr>
        <w:t xml:space="preserve"> dôjde k niektorej z nasledovných situácií, pokiaľ </w:t>
      </w:r>
      <w:r w:rsidR="00000649" w:rsidRPr="00A60D9C">
        <w:rPr>
          <w:rFonts w:ascii="Cambria" w:hAnsi="Cambria" w:cs="Arial"/>
          <w:sz w:val="22"/>
          <w:szCs w:val="22"/>
        </w:rPr>
        <w:t>Poskytovateľ</w:t>
      </w:r>
      <w:r w:rsidRPr="00A60D9C">
        <w:rPr>
          <w:rFonts w:ascii="Cambria" w:hAnsi="Cambria" w:cs="Arial"/>
          <w:sz w:val="22"/>
          <w:szCs w:val="22"/>
        </w:rPr>
        <w:t xml:space="preserve"> o nich nebol pred uzatvorením Zmluvy Klientom preukázateľne písomne informovan</w:t>
      </w:r>
      <w:r w:rsidR="006F2A40">
        <w:rPr>
          <w:rFonts w:ascii="Cambria" w:hAnsi="Cambria" w:cs="Arial"/>
          <w:sz w:val="22"/>
          <w:szCs w:val="22"/>
        </w:rPr>
        <w:t>ý</w:t>
      </w:r>
      <w:r w:rsidRPr="00A60D9C">
        <w:rPr>
          <w:rFonts w:ascii="Cambria" w:hAnsi="Cambria" w:cs="Arial"/>
          <w:sz w:val="22"/>
          <w:szCs w:val="22"/>
        </w:rPr>
        <w:t>:</w:t>
      </w:r>
      <w:bookmarkEnd w:id="36"/>
      <w:r w:rsidRPr="00A60D9C">
        <w:rPr>
          <w:rFonts w:ascii="Cambria" w:hAnsi="Cambria" w:cs="Arial"/>
          <w:sz w:val="22"/>
          <w:szCs w:val="22"/>
        </w:rPr>
        <w:t xml:space="preserve"> uzatvorenie Objektov, Areálu alebo ich častí, ukončenie prevádzky predmetu Opatrení alebo ich častí, strata, poškodenie alebo zničenie predmetu Opatrení,</w:t>
      </w:r>
      <w:bookmarkStart w:id="38" w:name="_Ref514959940"/>
      <w:r w:rsidRPr="00A60D9C">
        <w:rPr>
          <w:rFonts w:ascii="Cambria" w:hAnsi="Cambria" w:cs="Arial"/>
          <w:sz w:val="22"/>
          <w:szCs w:val="22"/>
        </w:rPr>
        <w:t xml:space="preserve"> inštalácia alebo odstránenie zariadení, spotrebičov alebo </w:t>
      </w:r>
      <w:r w:rsidRPr="00A60D9C">
        <w:rPr>
          <w:rFonts w:ascii="Cambria" w:hAnsi="Cambria" w:cs="Arial"/>
          <w:sz w:val="22"/>
          <w:szCs w:val="22"/>
        </w:rPr>
        <w:lastRenderedPageBreak/>
        <w:t>ďalších prístrojov v Objektoch spôsobujúcich</w:t>
      </w:r>
      <w:r w:rsidR="002D3428" w:rsidRPr="00A60D9C">
        <w:rPr>
          <w:rFonts w:ascii="Cambria" w:hAnsi="Cambria" w:cs="Arial"/>
          <w:sz w:val="22"/>
          <w:szCs w:val="22"/>
        </w:rPr>
        <w:t xml:space="preserve"> zásadné (t. j. nie v bežnom prevádzkovom rozsahu)</w:t>
      </w:r>
      <w:r w:rsidRPr="00A60D9C">
        <w:rPr>
          <w:rFonts w:ascii="Cambria" w:hAnsi="Cambria" w:cs="Arial"/>
          <w:sz w:val="22"/>
          <w:szCs w:val="22"/>
        </w:rPr>
        <w:t xml:space="preserve"> zvýšenie alebo zníženie spotreby energie,</w:t>
      </w:r>
      <w:bookmarkStart w:id="39" w:name="_Ref514959941"/>
      <w:bookmarkEnd w:id="38"/>
      <w:r w:rsidRPr="00A60D9C">
        <w:rPr>
          <w:rFonts w:ascii="Cambria" w:hAnsi="Cambria" w:cs="Arial"/>
          <w:sz w:val="22"/>
          <w:szCs w:val="22"/>
        </w:rPr>
        <w:t xml:space="preserve"> zmena spôsobu užívania Objektov, Areálu alebo ich častí, vrátane zmien tepelného komfortu alebo časového využitia,</w:t>
      </w:r>
      <w:bookmarkEnd w:id="39"/>
      <w:r w:rsidRPr="00A60D9C">
        <w:rPr>
          <w:rFonts w:ascii="Cambria" w:hAnsi="Cambria" w:cs="Arial"/>
          <w:sz w:val="22"/>
          <w:szCs w:val="22"/>
        </w:rPr>
        <w:t xml:space="preserve"> zmena právnych predpisov, hygienických predpisov alebo technických noriem s dopadom na prevádzku Objektov,</w:t>
      </w:r>
      <w:bookmarkStart w:id="40" w:name="_Ref514959943"/>
      <w:r w:rsidRPr="00A60D9C">
        <w:rPr>
          <w:rFonts w:ascii="Cambria" w:hAnsi="Cambria" w:cs="Arial"/>
          <w:sz w:val="22"/>
          <w:szCs w:val="22"/>
        </w:rPr>
        <w:t xml:space="preserve"> vykonanie opatrenia (napr. zateplenie Objektov a pod.) Klientom a/alebo treťou osobou s vplyvom na spotrebu energie, alebo</w:t>
      </w:r>
      <w:bookmarkEnd w:id="40"/>
      <w:r w:rsidRPr="00A60D9C">
        <w:rPr>
          <w:rFonts w:ascii="Cambria" w:hAnsi="Cambria" w:cs="Arial"/>
          <w:sz w:val="22"/>
          <w:szCs w:val="22"/>
        </w:rPr>
        <w:t xml:space="preserve"> ak bude uskutočnené iné opatrenie s podstatným vplyvom na </w:t>
      </w:r>
      <w:r w:rsidR="00B66E11" w:rsidRPr="00A60D9C">
        <w:rPr>
          <w:rFonts w:ascii="Cambria" w:hAnsi="Cambria" w:cs="Arial"/>
          <w:sz w:val="22"/>
          <w:szCs w:val="22"/>
        </w:rPr>
        <w:t xml:space="preserve">prevádzkovú </w:t>
      </w:r>
      <w:r w:rsidRPr="00A60D9C">
        <w:rPr>
          <w:rFonts w:ascii="Cambria" w:hAnsi="Cambria" w:cs="Arial"/>
          <w:sz w:val="22"/>
          <w:szCs w:val="22"/>
        </w:rPr>
        <w:t>efektívnosť.</w:t>
      </w:r>
      <w:bookmarkEnd w:id="37"/>
    </w:p>
    <w:p w14:paraId="421FBCDC" w14:textId="60CC68EF"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Pokiaľ zmena okolností podľa predchádzajúceho bodu </w:t>
      </w:r>
      <w:r w:rsidR="006B0DA3" w:rsidRPr="00A60D9C">
        <w:rPr>
          <w:rFonts w:ascii="Cambria" w:hAnsi="Cambria" w:cs="Arial"/>
          <w:sz w:val="22"/>
          <w:szCs w:val="22"/>
        </w:rPr>
        <w:fldChar w:fldCharType="begin"/>
      </w:r>
      <w:r w:rsidR="006B0DA3" w:rsidRPr="00A60D9C">
        <w:rPr>
          <w:rFonts w:ascii="Cambria" w:hAnsi="Cambria" w:cs="Arial"/>
          <w:sz w:val="22"/>
          <w:szCs w:val="22"/>
        </w:rPr>
        <w:instrText xml:space="preserve"> REF _Ref528149295 \r \h </w:instrText>
      </w:r>
      <w:r w:rsidR="00A60D9C" w:rsidRPr="00A60D9C">
        <w:rPr>
          <w:rFonts w:ascii="Cambria" w:hAnsi="Cambria" w:cs="Arial"/>
          <w:sz w:val="22"/>
          <w:szCs w:val="22"/>
        </w:rPr>
        <w:instrText xml:space="preserve"> \* MERGEFORMAT </w:instrText>
      </w:r>
      <w:r w:rsidR="006B0DA3" w:rsidRPr="00A60D9C">
        <w:rPr>
          <w:rFonts w:ascii="Cambria" w:hAnsi="Cambria" w:cs="Arial"/>
          <w:sz w:val="22"/>
          <w:szCs w:val="22"/>
        </w:rPr>
      </w:r>
      <w:r w:rsidR="006B0DA3" w:rsidRPr="00A60D9C">
        <w:rPr>
          <w:rFonts w:ascii="Cambria" w:hAnsi="Cambria" w:cs="Arial"/>
          <w:sz w:val="22"/>
          <w:szCs w:val="22"/>
        </w:rPr>
        <w:fldChar w:fldCharType="separate"/>
      </w:r>
      <w:r w:rsidR="00024726">
        <w:rPr>
          <w:rFonts w:ascii="Cambria" w:hAnsi="Cambria" w:cs="Arial"/>
          <w:sz w:val="22"/>
          <w:szCs w:val="22"/>
        </w:rPr>
        <w:t>11.1</w:t>
      </w:r>
      <w:r w:rsidR="006B0DA3" w:rsidRPr="00A60D9C">
        <w:rPr>
          <w:rFonts w:ascii="Cambria" w:hAnsi="Cambria" w:cs="Arial"/>
          <w:sz w:val="22"/>
          <w:szCs w:val="22"/>
        </w:rPr>
        <w:fldChar w:fldCharType="end"/>
      </w:r>
      <w:r w:rsidR="006B0DA3" w:rsidRPr="00A60D9C">
        <w:rPr>
          <w:rFonts w:ascii="Cambria" w:hAnsi="Cambria" w:cs="Arial"/>
          <w:sz w:val="22"/>
          <w:szCs w:val="22"/>
        </w:rPr>
        <w:t xml:space="preserve"> </w:t>
      </w:r>
      <w:r w:rsidRPr="00A60D9C">
        <w:rPr>
          <w:rFonts w:ascii="Cambria" w:hAnsi="Cambria" w:cs="Arial"/>
          <w:sz w:val="22"/>
          <w:szCs w:val="22"/>
        </w:rPr>
        <w:t xml:space="preserve">trvá menej ako </w:t>
      </w:r>
      <w:r w:rsidR="009400B7" w:rsidRPr="00A60D9C">
        <w:rPr>
          <w:rFonts w:ascii="Cambria" w:hAnsi="Cambria" w:cs="Arial"/>
          <w:sz w:val="22"/>
          <w:szCs w:val="22"/>
        </w:rPr>
        <w:t>60</w:t>
      </w:r>
      <w:r w:rsidRPr="00A60D9C">
        <w:rPr>
          <w:rFonts w:ascii="Cambria" w:hAnsi="Cambria" w:cs="Arial"/>
          <w:sz w:val="22"/>
          <w:szCs w:val="22"/>
        </w:rPr>
        <w:t xml:space="preserve"> dní, zmena okolností sa považuje za dočasnú; v ostatných prípadoch sa </w:t>
      </w:r>
      <w:r w:rsidR="00F81462" w:rsidRPr="00A60D9C">
        <w:rPr>
          <w:rFonts w:ascii="Cambria" w:hAnsi="Cambria" w:cs="Arial"/>
          <w:sz w:val="22"/>
          <w:szCs w:val="22"/>
        </w:rPr>
        <w:t xml:space="preserve">zmena </w:t>
      </w:r>
      <w:r w:rsidRPr="00A60D9C">
        <w:rPr>
          <w:rFonts w:ascii="Cambria" w:hAnsi="Cambria" w:cs="Arial"/>
          <w:sz w:val="22"/>
          <w:szCs w:val="22"/>
        </w:rPr>
        <w:t>okolností považuje za trvalú.</w:t>
      </w:r>
    </w:p>
    <w:p w14:paraId="65466B1B" w14:textId="06EF8E15"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dočasnej zmeny okolností sa zmluvné strany zaväzujú vypočítať Úsporu nákladov v súlade s Prílohou č. 2 Zmluvy s využitím príslušných parametrov alebo koeficientov zohľadňujúcich danú zmenu okolností, prípadne Úspora nákladov bude stanovená ako priemer Úspor nákladov dosiahnutých v predchádzajúcich zúčtovacích obdobiach. </w:t>
      </w:r>
    </w:p>
    <w:p w14:paraId="48988597" w14:textId="4C01B7FB"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trvalej zmeny okolností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_Ref514959933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11.1</w:t>
      </w:r>
      <w:r w:rsidRPr="00A60D9C">
        <w:rPr>
          <w:rFonts w:ascii="Cambria" w:hAnsi="Cambria" w:cs="Arial"/>
          <w:sz w:val="22"/>
          <w:szCs w:val="22"/>
        </w:rPr>
        <w:fldChar w:fldCharType="end"/>
      </w:r>
      <w:r w:rsidRPr="00A60D9C">
        <w:rPr>
          <w:rFonts w:ascii="Cambria" w:hAnsi="Cambria" w:cs="Arial"/>
          <w:sz w:val="22"/>
          <w:szCs w:val="22"/>
        </w:rPr>
        <w:t xml:space="preserve"> Zmluvy sa uplatní rovnaký postup ako v prípade dočasnej zmeny okolností a v prípade akejkoľvek inej zmeny okolností sa zmluvné strany zaväzujú uzatvoriť k tejto Zmluve dodatok, v ktorom príslušne upravia referenčné hodnoty, výšku Garantovanej úspory a rozsah poskytovanej garancie. Ak zmluvné strany do 60 dní odo dňa, kedy o to písomne požiada ktorákoľvek zmluvná strana druhú zmluvnú stranu neuzatvoria dodatok k Zmluve v zmysle tohto bodu Zmluvy, na žiadosť ktorejkoľvek zmluvnej strany rozhodne o obsahu dodatku príslušný rozhodujúci orgán v zmysle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Pr="00A60D9C">
        <w:rPr>
          <w:rFonts w:ascii="Cambria" w:hAnsi="Cambria" w:cs="Arial"/>
          <w:sz w:val="22"/>
          <w:szCs w:val="22"/>
        </w:rPr>
        <w:t xml:space="preserve"> Zmluvy.</w:t>
      </w:r>
    </w:p>
    <w:p w14:paraId="1C7DB3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1" w:name="_Toc517267615"/>
      <w:bookmarkStart w:id="42" w:name="_Ref528149670"/>
      <w:r w:rsidRPr="00A60D9C">
        <w:rPr>
          <w:rFonts w:ascii="Cambria" w:eastAsiaTheme="minorHAnsi" w:hAnsi="Cambria" w:cs="Arial"/>
          <w:b/>
          <w:caps/>
          <w:sz w:val="22"/>
          <w:szCs w:val="22"/>
        </w:rPr>
        <w:t>Vyhodnocovacia správa</w:t>
      </w:r>
      <w:bookmarkEnd w:id="41"/>
      <w:bookmarkEnd w:id="42"/>
    </w:p>
    <w:p w14:paraId="350F9D99" w14:textId="4E4147F8"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 každé Rozhodné obdobie </w:t>
      </w:r>
      <w:r w:rsidR="00000649" w:rsidRPr="00A60D9C">
        <w:rPr>
          <w:rFonts w:ascii="Cambria" w:hAnsi="Cambria" w:cs="Arial"/>
          <w:sz w:val="22"/>
          <w:szCs w:val="22"/>
        </w:rPr>
        <w:t>Poskytovateľ</w:t>
      </w:r>
      <w:r w:rsidRPr="00A60D9C">
        <w:rPr>
          <w:rFonts w:ascii="Cambria" w:hAnsi="Cambria" w:cs="Arial"/>
          <w:sz w:val="22"/>
          <w:szCs w:val="22"/>
        </w:rPr>
        <w:t xml:space="preserve"> vyhodnotí spotrebu energií </w:t>
      </w:r>
      <w:r w:rsidR="00CC0CC2" w:rsidRPr="00A60D9C">
        <w:rPr>
          <w:rFonts w:ascii="Cambria" w:hAnsi="Cambria" w:cs="Arial"/>
          <w:sz w:val="22"/>
          <w:szCs w:val="22"/>
        </w:rPr>
        <w:t xml:space="preserve">a vyhotoví </w:t>
      </w:r>
      <w:r w:rsidRPr="00A60D9C">
        <w:rPr>
          <w:rFonts w:ascii="Cambria" w:hAnsi="Cambria" w:cs="Arial"/>
          <w:sz w:val="22"/>
          <w:szCs w:val="22"/>
        </w:rPr>
        <w:t>Vyhodnocovac</w:t>
      </w:r>
      <w:r w:rsidR="00CC0CC2" w:rsidRPr="00A60D9C">
        <w:rPr>
          <w:rFonts w:ascii="Cambria" w:hAnsi="Cambria" w:cs="Arial"/>
          <w:sz w:val="22"/>
          <w:szCs w:val="22"/>
        </w:rPr>
        <w:t>iu</w:t>
      </w:r>
      <w:r w:rsidRPr="00A60D9C">
        <w:rPr>
          <w:rFonts w:ascii="Cambria" w:hAnsi="Cambria" w:cs="Arial"/>
          <w:sz w:val="22"/>
          <w:szCs w:val="22"/>
        </w:rPr>
        <w:t xml:space="preserve"> správ</w:t>
      </w:r>
      <w:r w:rsidR="00CC0CC2" w:rsidRPr="00A60D9C">
        <w:rPr>
          <w:rFonts w:ascii="Cambria" w:hAnsi="Cambria" w:cs="Arial"/>
          <w:sz w:val="22"/>
          <w:szCs w:val="22"/>
        </w:rPr>
        <w:t>u</w:t>
      </w:r>
      <w:r w:rsidR="00AE4125" w:rsidRPr="00A60D9C">
        <w:rPr>
          <w:rFonts w:ascii="Cambria" w:hAnsi="Cambria" w:cs="Arial"/>
          <w:sz w:val="22"/>
          <w:szCs w:val="22"/>
        </w:rPr>
        <w:t xml:space="preserve"> v súlade s podmienkami stanovenými nižšie</w:t>
      </w:r>
      <w:r w:rsidRPr="00A60D9C">
        <w:rPr>
          <w:rFonts w:ascii="Cambria" w:hAnsi="Cambria" w:cs="Arial"/>
          <w:sz w:val="22"/>
          <w:szCs w:val="22"/>
        </w:rPr>
        <w:t xml:space="preserve">. </w:t>
      </w:r>
    </w:p>
    <w:p w14:paraId="1605FC9F" w14:textId="58F3FE61"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Vyhodnocovacia správa, ktorú </w:t>
      </w:r>
      <w:r w:rsidR="00000649" w:rsidRPr="00A60D9C">
        <w:rPr>
          <w:rFonts w:ascii="Cambria" w:hAnsi="Cambria" w:cs="Arial"/>
          <w:sz w:val="22"/>
          <w:szCs w:val="22"/>
        </w:rPr>
        <w:t>Poskytovateľ</w:t>
      </w:r>
      <w:r w:rsidRPr="00A60D9C">
        <w:rPr>
          <w:rFonts w:ascii="Cambria" w:hAnsi="Cambria" w:cs="Arial"/>
          <w:sz w:val="22"/>
          <w:szCs w:val="22"/>
        </w:rPr>
        <w:t xml:space="preserve"> vyhotovuje a predkladá Klientovi každý rok, sa stáva záväznou pre zmluvné strany až po jej schválení Klientom. </w:t>
      </w:r>
      <w:r w:rsidR="00000649" w:rsidRPr="00A60D9C">
        <w:rPr>
          <w:rFonts w:ascii="Cambria" w:hAnsi="Cambria" w:cs="Arial"/>
          <w:sz w:val="22"/>
          <w:szCs w:val="22"/>
        </w:rPr>
        <w:t>Poskytovateľ</w:t>
      </w:r>
      <w:r w:rsidRPr="00A60D9C">
        <w:rPr>
          <w:rFonts w:ascii="Cambria" w:hAnsi="Cambria" w:cs="Arial"/>
          <w:sz w:val="22"/>
          <w:szCs w:val="22"/>
        </w:rPr>
        <w:t xml:space="preserve"> sa zaväzuje predložiť Klientovi Vyhodnocovaciu správu vždy do 30 dní od prevzatia podkladov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_Ref514941348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10.3</w:t>
      </w:r>
      <w:r w:rsidRPr="00A60D9C">
        <w:rPr>
          <w:rFonts w:ascii="Cambria" w:hAnsi="Cambria" w:cs="Arial"/>
          <w:sz w:val="22"/>
          <w:szCs w:val="22"/>
        </w:rPr>
        <w:fldChar w:fldCharType="end"/>
      </w:r>
      <w:r w:rsidRPr="00A60D9C">
        <w:rPr>
          <w:rFonts w:ascii="Cambria" w:hAnsi="Cambria" w:cs="Arial"/>
          <w:sz w:val="22"/>
          <w:szCs w:val="22"/>
        </w:rPr>
        <w:t xml:space="preserve"> Zmluvy za posledný mesiac Rozhodného obdobia (príslušného roka). </w:t>
      </w:r>
      <w:r w:rsidR="005338F2">
        <w:rPr>
          <w:rFonts w:ascii="Cambria" w:hAnsi="Cambria" w:cs="Arial"/>
          <w:sz w:val="22"/>
          <w:szCs w:val="22"/>
        </w:rPr>
        <w:t xml:space="preserve">Klient je povinný Vyhodnocovaniu správu schváliť alebo k nej vyjadriť výhrady podľa bodu </w:t>
      </w:r>
      <w:r w:rsidR="005338F2">
        <w:rPr>
          <w:rFonts w:ascii="Cambria" w:hAnsi="Cambria" w:cs="Arial"/>
          <w:sz w:val="22"/>
          <w:szCs w:val="22"/>
        </w:rPr>
        <w:fldChar w:fldCharType="begin"/>
      </w:r>
      <w:r w:rsidR="005338F2">
        <w:rPr>
          <w:rFonts w:ascii="Cambria" w:hAnsi="Cambria" w:cs="Arial"/>
          <w:sz w:val="22"/>
          <w:szCs w:val="22"/>
        </w:rPr>
        <w:instrText xml:space="preserve"> REF _Ref21516639 \r \h </w:instrText>
      </w:r>
      <w:r w:rsidR="005338F2">
        <w:rPr>
          <w:rFonts w:ascii="Cambria" w:hAnsi="Cambria" w:cs="Arial"/>
          <w:sz w:val="22"/>
          <w:szCs w:val="22"/>
        </w:rPr>
      </w:r>
      <w:r w:rsidR="005338F2">
        <w:rPr>
          <w:rFonts w:ascii="Cambria" w:hAnsi="Cambria" w:cs="Arial"/>
          <w:sz w:val="22"/>
          <w:szCs w:val="22"/>
        </w:rPr>
        <w:fldChar w:fldCharType="separate"/>
      </w:r>
      <w:r w:rsidR="00024726">
        <w:rPr>
          <w:rFonts w:ascii="Cambria" w:hAnsi="Cambria" w:cs="Arial"/>
          <w:sz w:val="22"/>
          <w:szCs w:val="22"/>
        </w:rPr>
        <w:t>12.3</w:t>
      </w:r>
      <w:r w:rsidR="005338F2">
        <w:rPr>
          <w:rFonts w:ascii="Cambria" w:hAnsi="Cambria" w:cs="Arial"/>
          <w:sz w:val="22"/>
          <w:szCs w:val="22"/>
        </w:rPr>
        <w:fldChar w:fldCharType="end"/>
      </w:r>
      <w:r w:rsidR="005338F2">
        <w:rPr>
          <w:rFonts w:ascii="Cambria" w:hAnsi="Cambria" w:cs="Arial"/>
          <w:sz w:val="22"/>
          <w:szCs w:val="22"/>
        </w:rPr>
        <w:t xml:space="preserve"> Zmluvy do štrnástich (14) dní odo dňa jej doručenia. </w:t>
      </w:r>
      <w:r w:rsidRPr="00A60D9C">
        <w:rPr>
          <w:rFonts w:ascii="Cambria" w:hAnsi="Cambria" w:cs="Arial"/>
          <w:sz w:val="22"/>
          <w:szCs w:val="22"/>
        </w:rPr>
        <w:t>Vyhodnocovacia správa sa považuje za schválenú aj v prípade, ak sa k nej Klient nevyjadrí</w:t>
      </w:r>
      <w:r w:rsidR="00235A38">
        <w:rPr>
          <w:rFonts w:ascii="Cambria" w:hAnsi="Cambria" w:cs="Arial"/>
          <w:sz w:val="22"/>
          <w:szCs w:val="22"/>
        </w:rPr>
        <w:t xml:space="preserve"> ani po náhradnej lehote desiatich (10) dní danej zo strany Poskytovateľa.</w:t>
      </w:r>
      <w:r w:rsidRPr="00A60D9C">
        <w:rPr>
          <w:rFonts w:ascii="Cambria" w:hAnsi="Cambria" w:cs="Arial"/>
          <w:sz w:val="22"/>
          <w:szCs w:val="22"/>
        </w:rPr>
        <w:t xml:space="preserve"> </w:t>
      </w:r>
    </w:p>
    <w:p w14:paraId="1ED8C92D" w14:textId="4000280A"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bookmarkStart w:id="43" w:name="_Ref21516639"/>
      <w:r w:rsidRPr="00A60D9C">
        <w:rPr>
          <w:rFonts w:ascii="Cambria" w:hAnsi="Cambria" w:cs="Arial"/>
          <w:sz w:val="22"/>
          <w:szCs w:val="22"/>
        </w:rPr>
        <w:t xml:space="preserve">Ak s ročnou Vyhodnocovacou správou Klient nesúhlasí, je povinný do 14 dní od jej predloženia oznámiť </w:t>
      </w:r>
      <w:r w:rsidR="00000649" w:rsidRPr="00A60D9C">
        <w:rPr>
          <w:rFonts w:ascii="Cambria" w:hAnsi="Cambria" w:cs="Arial"/>
          <w:sz w:val="22"/>
          <w:szCs w:val="22"/>
        </w:rPr>
        <w:t>Poskytovateľovi</w:t>
      </w:r>
      <w:r w:rsidRPr="00A60D9C">
        <w:rPr>
          <w:rFonts w:ascii="Cambria" w:hAnsi="Cambria" w:cs="Arial"/>
          <w:sz w:val="22"/>
          <w:szCs w:val="22"/>
        </w:rPr>
        <w:t xml:space="preserve"> svoje vecne odôvodnené výhrady a stanoviť primeranú lehotu na zapracovanie jeho pripomienok. </w:t>
      </w:r>
      <w:r w:rsidR="00000649" w:rsidRPr="00A60D9C">
        <w:rPr>
          <w:rFonts w:ascii="Cambria" w:hAnsi="Cambria" w:cs="Arial"/>
          <w:sz w:val="22"/>
          <w:szCs w:val="22"/>
        </w:rPr>
        <w:t>Poskytovateľ</w:t>
      </w:r>
      <w:r w:rsidRPr="00A60D9C">
        <w:rPr>
          <w:rFonts w:ascii="Cambria" w:hAnsi="Cambria" w:cs="Arial"/>
          <w:sz w:val="22"/>
          <w:szCs w:val="22"/>
        </w:rPr>
        <w:t xml:space="preserve"> je </w:t>
      </w:r>
      <w:r w:rsidR="00000649" w:rsidRPr="00A60D9C">
        <w:rPr>
          <w:rFonts w:ascii="Cambria" w:hAnsi="Cambria" w:cs="Arial"/>
          <w:sz w:val="22"/>
          <w:szCs w:val="22"/>
        </w:rPr>
        <w:t xml:space="preserve">povinný </w:t>
      </w:r>
      <w:r w:rsidRPr="00A60D9C">
        <w:rPr>
          <w:rFonts w:ascii="Cambria" w:hAnsi="Cambria" w:cs="Arial"/>
          <w:sz w:val="22"/>
          <w:szCs w:val="22"/>
        </w:rPr>
        <w:t xml:space="preserve">výhrady Klienta posúdiť s odbornou starostlivosťou a v určenej lehote zapracovať pripomienky do Vyhodnocovacej správy. Ak s výhradami Klienta k Vyhodnocovacej správe </w:t>
      </w:r>
      <w:r w:rsidR="006C6F0B" w:rsidRPr="00A60D9C">
        <w:rPr>
          <w:rFonts w:ascii="Cambria" w:hAnsi="Cambria" w:cs="Arial"/>
          <w:sz w:val="22"/>
          <w:szCs w:val="22"/>
        </w:rPr>
        <w:t xml:space="preserve">Poskytovateľ </w:t>
      </w:r>
      <w:r w:rsidRPr="00A60D9C">
        <w:rPr>
          <w:rFonts w:ascii="Cambria" w:hAnsi="Cambria" w:cs="Arial"/>
          <w:sz w:val="22"/>
          <w:szCs w:val="22"/>
        </w:rPr>
        <w:t xml:space="preserve">nesúhlasí, </w:t>
      </w:r>
      <w:r w:rsidR="006C6F0B" w:rsidRPr="00A60D9C">
        <w:rPr>
          <w:rFonts w:ascii="Cambria" w:hAnsi="Cambria" w:cs="Arial"/>
          <w:sz w:val="22"/>
          <w:szCs w:val="22"/>
        </w:rPr>
        <w:t xml:space="preserve">Poskytovateľ </w:t>
      </w:r>
      <w:r w:rsidRPr="00A60D9C">
        <w:rPr>
          <w:rFonts w:ascii="Cambria" w:hAnsi="Cambria" w:cs="Arial"/>
          <w:sz w:val="22"/>
          <w:szCs w:val="22"/>
        </w:rPr>
        <w:t xml:space="preserve">je </w:t>
      </w:r>
      <w:r w:rsidR="006C6F0B" w:rsidRPr="00A60D9C">
        <w:rPr>
          <w:rFonts w:ascii="Cambria" w:hAnsi="Cambria" w:cs="Arial"/>
          <w:sz w:val="22"/>
          <w:szCs w:val="22"/>
        </w:rPr>
        <w:t xml:space="preserve">oprávnený </w:t>
      </w:r>
      <w:r w:rsidRPr="00A60D9C">
        <w:rPr>
          <w:rFonts w:ascii="Cambria" w:hAnsi="Cambria" w:cs="Arial"/>
          <w:sz w:val="22"/>
          <w:szCs w:val="22"/>
        </w:rPr>
        <w:t>na svoje náklady zabezpečiť overenie obsahu Vyhodnocovacej správy nezávislou, odborne spôsobilou osobou na základe zmluvy o kontrolnej činnosti v zmysle § 591 a </w:t>
      </w:r>
      <w:proofErr w:type="spellStart"/>
      <w:r w:rsidRPr="00A60D9C">
        <w:rPr>
          <w:rFonts w:ascii="Cambria" w:hAnsi="Cambria" w:cs="Arial"/>
          <w:sz w:val="22"/>
          <w:szCs w:val="22"/>
        </w:rPr>
        <w:t>nasl</w:t>
      </w:r>
      <w:proofErr w:type="spellEnd"/>
      <w:r w:rsidRPr="00A60D9C">
        <w:rPr>
          <w:rFonts w:ascii="Cambria" w:hAnsi="Cambria" w:cs="Arial"/>
          <w:sz w:val="22"/>
          <w:szCs w:val="22"/>
        </w:rPr>
        <w:t xml:space="preserve">. Obchodného zákonníka v platnom znení. Výsledky kontrolnej činnosti budú pre zmluvné strany záväzné. Ak výsledky kontrolnej činnosti budú totožné s obsahom Vyhodnocovacej správy, Klient je povinný nahradiť </w:t>
      </w:r>
      <w:r w:rsidR="006C6F0B" w:rsidRPr="00A60D9C">
        <w:rPr>
          <w:rFonts w:ascii="Cambria" w:hAnsi="Cambria" w:cs="Arial"/>
          <w:sz w:val="22"/>
          <w:szCs w:val="22"/>
        </w:rPr>
        <w:t>Poskytovateľovi</w:t>
      </w:r>
      <w:r w:rsidRPr="00A60D9C">
        <w:rPr>
          <w:rFonts w:ascii="Cambria" w:hAnsi="Cambria" w:cs="Arial"/>
          <w:sz w:val="22"/>
          <w:szCs w:val="22"/>
        </w:rPr>
        <w:t xml:space="preserve"> náklady súvisiace s uzatvorením a realizáciou zmluvy o kontrolnej činnosti.</w:t>
      </w:r>
      <w:bookmarkEnd w:id="43"/>
      <w:r w:rsidRPr="00A60D9C">
        <w:rPr>
          <w:rFonts w:ascii="Cambria" w:hAnsi="Cambria" w:cs="Arial"/>
          <w:sz w:val="22"/>
          <w:szCs w:val="22"/>
        </w:rPr>
        <w:t xml:space="preserve"> </w:t>
      </w:r>
    </w:p>
    <w:p w14:paraId="136EA25B" w14:textId="610CDB8D"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Ak </w:t>
      </w:r>
      <w:r w:rsidR="006C6F0B" w:rsidRPr="00A60D9C">
        <w:rPr>
          <w:rFonts w:ascii="Cambria" w:hAnsi="Cambria" w:cs="Arial"/>
          <w:sz w:val="22"/>
          <w:szCs w:val="22"/>
        </w:rPr>
        <w:t>Poskytovateľ</w:t>
      </w:r>
      <w:r w:rsidRPr="00A60D9C">
        <w:rPr>
          <w:rFonts w:ascii="Cambria" w:hAnsi="Cambria" w:cs="Arial"/>
          <w:sz w:val="22"/>
          <w:szCs w:val="22"/>
        </w:rPr>
        <w:t xml:space="preserve"> neuzavrie zmluvu o kontrolnej činnosti do uplynutia lehoty určenej Klientom na zapracovanie pripomienok k ročnej Vyhodnocovacej správe trvajúcej najmenej 15 dní a ani inak nezabezpečí odborné posúdenie výhrad Klienta, Vyhodnocovacia správa sa považuje za schválenú v znení pripomienok Klienta.</w:t>
      </w:r>
    </w:p>
    <w:p w14:paraId="53614F28" w14:textId="19F43C85"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nedohodnú inak, po predložení návrhu Vyhodnocovacej správy pripravenej </w:t>
      </w:r>
      <w:r w:rsidR="006C6F0B" w:rsidRPr="00A60D9C">
        <w:rPr>
          <w:rFonts w:ascii="Cambria" w:hAnsi="Cambria" w:cs="Arial"/>
          <w:sz w:val="22"/>
          <w:szCs w:val="22"/>
        </w:rPr>
        <w:t>Poskytovateľom</w:t>
      </w:r>
      <w:r w:rsidRPr="00A60D9C">
        <w:rPr>
          <w:rFonts w:ascii="Cambria" w:hAnsi="Cambria" w:cs="Arial"/>
          <w:sz w:val="22"/>
          <w:szCs w:val="22"/>
        </w:rPr>
        <w:t xml:space="preserve">, </w:t>
      </w:r>
      <w:r w:rsidR="006C6F0B" w:rsidRPr="00A60D9C">
        <w:rPr>
          <w:rFonts w:ascii="Cambria" w:hAnsi="Cambria" w:cs="Arial"/>
          <w:sz w:val="22"/>
          <w:szCs w:val="22"/>
        </w:rPr>
        <w:t>Poskytovateľ</w:t>
      </w:r>
      <w:r w:rsidRPr="00A60D9C">
        <w:rPr>
          <w:rFonts w:ascii="Cambria" w:hAnsi="Cambria" w:cs="Arial"/>
          <w:sz w:val="22"/>
          <w:szCs w:val="22"/>
        </w:rPr>
        <w:t xml:space="preserve"> sa zaväzuje zorganizovať v sídle Klienta ročné vyhodnotenia s Klientom o priebehu </w:t>
      </w:r>
      <w:r w:rsidR="00AD3C45" w:rsidRPr="00A60D9C">
        <w:rPr>
          <w:rFonts w:ascii="Cambria" w:hAnsi="Cambria" w:cs="Arial"/>
          <w:sz w:val="22"/>
          <w:szCs w:val="22"/>
        </w:rPr>
        <w:t>Rozhodného obdobia</w:t>
      </w:r>
      <w:r w:rsidRPr="00A60D9C">
        <w:rPr>
          <w:rFonts w:ascii="Cambria" w:hAnsi="Cambria" w:cs="Arial"/>
          <w:sz w:val="22"/>
          <w:szCs w:val="22"/>
        </w:rPr>
        <w:t>. Na programe ročného vyhodnotenia bude vždy najmenej:</w:t>
      </w:r>
    </w:p>
    <w:p w14:paraId="57268FF1"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záležitostí prevádzkového charakteru;</w:t>
      </w:r>
    </w:p>
    <w:p w14:paraId="7D6CE54B" w14:textId="49C26AF2"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vyhodnotenie </w:t>
      </w:r>
      <w:r w:rsidR="004B623B" w:rsidRPr="00A60D9C">
        <w:rPr>
          <w:rFonts w:ascii="Cambria" w:hAnsi="Cambria" w:cs="Arial"/>
          <w:sz w:val="22"/>
          <w:szCs w:val="22"/>
        </w:rPr>
        <w:t>poskytovania súvisiacich Služieb</w:t>
      </w:r>
      <w:r w:rsidRPr="00A60D9C">
        <w:rPr>
          <w:rFonts w:ascii="Cambria" w:hAnsi="Cambria" w:cs="Arial"/>
          <w:sz w:val="22"/>
          <w:szCs w:val="22"/>
        </w:rPr>
        <w:t xml:space="preserve"> za uplynulé zúčtovacie obdobie;</w:t>
      </w:r>
    </w:p>
    <w:p w14:paraId="55A558CB"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súčinnosti Klienta za uplynulé zúčtovacie obdobie;</w:t>
      </w:r>
    </w:p>
    <w:p w14:paraId="434C48F9"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vykonaných Dodatočných opatreniach;</w:t>
      </w:r>
    </w:p>
    <w:p w14:paraId="60986181" w14:textId="082F0D0E"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Úspore energií a Úspore nákladov za uplynulé zúčtovacie obdobie vrátane odôvodnenia</w:t>
      </w:r>
      <w:r w:rsidR="000B443F">
        <w:rPr>
          <w:rFonts w:ascii="Cambria" w:hAnsi="Cambria" w:cs="Arial"/>
          <w:sz w:val="22"/>
          <w:szCs w:val="22"/>
        </w:rPr>
        <w:t>.</w:t>
      </w:r>
    </w:p>
    <w:p w14:paraId="3B99D03F" w14:textId="75909C86"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44" w:name="_Ref515010299"/>
      <w:r w:rsidRPr="00A60D9C">
        <w:rPr>
          <w:rFonts w:ascii="Cambria" w:hAnsi="Cambria" w:cs="Arial"/>
          <w:sz w:val="22"/>
          <w:szCs w:val="22"/>
        </w:rPr>
        <w:t>Poskytovateľ</w:t>
      </w:r>
      <w:r w:rsidR="000E1BC2" w:rsidRPr="00A60D9C">
        <w:rPr>
          <w:rFonts w:ascii="Cambria" w:hAnsi="Cambria" w:cs="Arial"/>
          <w:sz w:val="22"/>
          <w:szCs w:val="22"/>
        </w:rPr>
        <w:t xml:space="preserve"> sa zaväzuje pripraviť protokol za príslušné zúčtovacie obdobie, ktorého podpísanie bude výsledkom ročného hodnotenia. </w:t>
      </w:r>
      <w:r w:rsidRPr="00A60D9C">
        <w:rPr>
          <w:rFonts w:ascii="Cambria" w:hAnsi="Cambria" w:cs="Arial"/>
          <w:sz w:val="22"/>
          <w:szCs w:val="22"/>
        </w:rPr>
        <w:t>Poskytovateľ</w:t>
      </w:r>
      <w:r w:rsidR="000E1BC2" w:rsidRPr="00A60D9C">
        <w:rPr>
          <w:rFonts w:ascii="Cambria" w:hAnsi="Cambria" w:cs="Arial"/>
          <w:sz w:val="22"/>
          <w:szCs w:val="22"/>
        </w:rPr>
        <w:t xml:space="preserve"> je povinná protokol vyhotoviť najneskôr do 10 dní odo dňa schválenia Vyhodnocovacej správy. Povinnou náležitosťou protokolu je schválená Vyhodnocovacia správa s vyhodnotením dosiahnutých úspor za príslušné zúčtovacie obdobie. Protokol podpisujú obe zmluvné strany, prípadne na základe žiadosti ktorejkoľvek zmluvnej strany aj ďalšie osoby prítomné na ročnom vyhodnotení.</w:t>
      </w:r>
      <w:bookmarkEnd w:id="44"/>
    </w:p>
    <w:p w14:paraId="4B91E33E" w14:textId="2AF128FB"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45" w:name="_Ref514962491"/>
      <w:r w:rsidRPr="00A60D9C">
        <w:rPr>
          <w:rFonts w:ascii="Cambria" w:hAnsi="Cambria" w:cs="Arial"/>
          <w:sz w:val="22"/>
          <w:szCs w:val="22"/>
        </w:rPr>
        <w:t>Poskytovateľ</w:t>
      </w:r>
      <w:r w:rsidR="000E1BC2" w:rsidRPr="00A60D9C">
        <w:rPr>
          <w:rFonts w:ascii="Cambria" w:hAnsi="Cambria" w:cs="Arial"/>
          <w:sz w:val="22"/>
          <w:szCs w:val="22"/>
        </w:rPr>
        <w:t xml:space="preserve"> sa zaväzuje 60 dní pred skončením doby poskytovania garancie overiť funkčnosť všetkých Opatrení.</w:t>
      </w:r>
      <w:bookmarkEnd w:id="45"/>
    </w:p>
    <w:p w14:paraId="2F510B34" w14:textId="77777777" w:rsidR="000E1BC2" w:rsidRPr="000B443F"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6" w:name="_Ref515012984"/>
      <w:bookmarkStart w:id="47" w:name="_Toc517267616"/>
      <w:bookmarkStart w:id="48" w:name="_Ref528149605"/>
      <w:bookmarkStart w:id="49" w:name="_Ref528149707"/>
      <w:r w:rsidRPr="000B443F">
        <w:rPr>
          <w:rFonts w:ascii="Cambria" w:eastAsiaTheme="minorHAnsi" w:hAnsi="Cambria" w:cs="Arial"/>
          <w:b/>
          <w:caps/>
          <w:sz w:val="22"/>
          <w:szCs w:val="22"/>
        </w:rPr>
        <w:t xml:space="preserve">Zmluvná cena </w:t>
      </w:r>
      <w:bookmarkEnd w:id="46"/>
      <w:r w:rsidRPr="000B443F">
        <w:rPr>
          <w:rFonts w:ascii="Cambria" w:eastAsiaTheme="minorHAnsi" w:hAnsi="Cambria" w:cs="Arial"/>
          <w:b/>
          <w:caps/>
          <w:sz w:val="22"/>
          <w:szCs w:val="22"/>
        </w:rPr>
        <w:t>a splatnosť</w:t>
      </w:r>
      <w:bookmarkEnd w:id="47"/>
      <w:bookmarkEnd w:id="48"/>
      <w:bookmarkEnd w:id="49"/>
    </w:p>
    <w:p w14:paraId="2DAE2370" w14:textId="36523FE6" w:rsidR="00984D32"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50" w:name="_Toc517266916"/>
      <w:bookmarkStart w:id="51" w:name="_Toc517266995"/>
      <w:bookmarkStart w:id="52" w:name="_Toc517267080"/>
      <w:bookmarkStart w:id="53" w:name="_Toc517267157"/>
      <w:bookmarkStart w:id="54" w:name="_Toc517267235"/>
      <w:bookmarkStart w:id="55" w:name="_Toc517267314"/>
      <w:bookmarkStart w:id="56" w:name="_Toc517267532"/>
      <w:bookmarkStart w:id="57" w:name="_Toc517267617"/>
      <w:bookmarkStart w:id="58" w:name="_Ref523924755"/>
      <w:bookmarkStart w:id="59" w:name="_Ref21522917"/>
      <w:bookmarkStart w:id="60" w:name="_Ref514997364"/>
      <w:bookmarkEnd w:id="50"/>
      <w:bookmarkEnd w:id="51"/>
      <w:bookmarkEnd w:id="52"/>
      <w:bookmarkEnd w:id="53"/>
      <w:bookmarkEnd w:id="54"/>
      <w:bookmarkEnd w:id="55"/>
      <w:bookmarkEnd w:id="56"/>
      <w:bookmarkEnd w:id="57"/>
      <w:r w:rsidRPr="00006B7B">
        <w:rPr>
          <w:rFonts w:ascii="Cambria" w:hAnsi="Cambria" w:cs="Arial"/>
          <w:b/>
          <w:bCs/>
          <w:sz w:val="22"/>
          <w:szCs w:val="22"/>
        </w:rPr>
        <w:t>Cena za Opatrenia</w:t>
      </w:r>
      <w:r w:rsidR="00006B7B">
        <w:rPr>
          <w:rFonts w:ascii="Cambria" w:hAnsi="Cambria" w:cs="Arial"/>
          <w:sz w:val="22"/>
          <w:szCs w:val="22"/>
        </w:rPr>
        <w:t>.</w:t>
      </w:r>
      <w:r w:rsidRPr="000B443F">
        <w:rPr>
          <w:rFonts w:ascii="Cambria" w:hAnsi="Cambria" w:cs="Arial"/>
          <w:sz w:val="22"/>
          <w:szCs w:val="22"/>
        </w:rPr>
        <w:t xml:space="preserve"> Klient je povinný </w:t>
      </w:r>
      <w:r w:rsidR="00B706EC">
        <w:rPr>
          <w:rFonts w:ascii="Cambria" w:hAnsi="Cambria" w:cs="Arial"/>
          <w:sz w:val="22"/>
          <w:szCs w:val="22"/>
        </w:rPr>
        <w:t xml:space="preserve">na základe faktúry </w:t>
      </w:r>
      <w:r w:rsidRPr="000B443F">
        <w:rPr>
          <w:rFonts w:ascii="Cambria" w:hAnsi="Cambria" w:cs="Arial"/>
          <w:sz w:val="22"/>
          <w:szCs w:val="22"/>
        </w:rPr>
        <w:t xml:space="preserve">zaplatiť </w:t>
      </w:r>
      <w:r w:rsidR="006C6F0B" w:rsidRPr="000B443F">
        <w:rPr>
          <w:rFonts w:ascii="Cambria" w:hAnsi="Cambria" w:cs="Arial"/>
          <w:sz w:val="22"/>
          <w:szCs w:val="22"/>
        </w:rPr>
        <w:t>Poskytovateľovi</w:t>
      </w:r>
      <w:r w:rsidRPr="000B443F">
        <w:rPr>
          <w:rFonts w:ascii="Cambria" w:hAnsi="Cambria" w:cs="Arial"/>
          <w:sz w:val="22"/>
          <w:szCs w:val="22"/>
        </w:rPr>
        <w:t xml:space="preserve"> cenu za realizáciu Opatrení </w:t>
      </w:r>
      <w:r w:rsidR="00984D32">
        <w:rPr>
          <w:rFonts w:ascii="Cambria" w:hAnsi="Cambria" w:cs="Arial"/>
          <w:sz w:val="22"/>
          <w:szCs w:val="22"/>
        </w:rPr>
        <w:t>v nasledovnej výške:</w:t>
      </w:r>
    </w:p>
    <w:p w14:paraId="47D6A557" w14:textId="065D6ADE" w:rsidR="00984D32" w:rsidRPr="00984D32" w:rsidRDefault="00984D32" w:rsidP="00984D32">
      <w:pPr>
        <w:pStyle w:val="ListParagraph"/>
        <w:spacing w:after="240" w:line="240" w:lineRule="auto"/>
        <w:ind w:left="2127" w:hanging="1418"/>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Cena bez DPH</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3757D5">
        <w:rPr>
          <w:rFonts w:ascii="Cambria" w:hAnsi="Cambria" w:cs="Arial"/>
          <w:i/>
          <w:sz w:val="22"/>
          <w:szCs w:val="22"/>
          <w:highlight w:val="yellow"/>
          <w:shd w:val="clear" w:color="auto" w:fill="BFBFBF" w:themeFill="background1" w:themeFillShade="BF"/>
        </w:rPr>
        <w:t>[doplní uchádzač]</w:t>
      </w:r>
      <w:r w:rsidRPr="00222949">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p>
    <w:p w14:paraId="6DBA0A51" w14:textId="0EFEEA5B" w:rsidR="00984D32" w:rsidRPr="00984D32" w:rsidRDefault="00984D32" w:rsidP="00984D32">
      <w:pPr>
        <w:pStyle w:val="ListParagraph"/>
        <w:spacing w:after="240" w:line="240" w:lineRule="auto"/>
        <w:ind w:left="2127" w:hanging="1418"/>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DPH 20 %</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002A5E8C" w:rsidRPr="00656B61">
        <w:rPr>
          <w:rFonts w:ascii="Cambria" w:hAnsi="Cambria" w:cs="Arial"/>
          <w:i/>
          <w:sz w:val="22"/>
          <w:szCs w:val="22"/>
          <w:highlight w:val="yellow"/>
          <w:shd w:val="clear" w:color="auto" w:fill="BFBFBF" w:themeFill="background1" w:themeFillShade="BF"/>
        </w:rPr>
        <w:t>[doplní uchádzač]</w:t>
      </w:r>
      <w:r w:rsidR="002A5E8C" w:rsidRPr="00656B61">
        <w:rPr>
          <w:rFonts w:ascii="Cambria" w:hAnsi="Cambria" w:cs="Arial"/>
          <w:iCs/>
          <w:sz w:val="22"/>
          <w:szCs w:val="22"/>
          <w:shd w:val="clear" w:color="auto" w:fill="FFFFFF" w:themeFill="background1"/>
        </w:rPr>
        <w:t>,</w:t>
      </w:r>
      <w:r w:rsidR="002A5E8C" w:rsidRPr="00984D32">
        <w:rPr>
          <w:rFonts w:ascii="Cambria" w:hAnsi="Cambria" w:cs="Arial"/>
          <w:iCs/>
          <w:sz w:val="22"/>
          <w:szCs w:val="22"/>
          <w:shd w:val="clear" w:color="auto" w:fill="FFFFFF" w:themeFill="background1"/>
        </w:rPr>
        <w:t>-</w:t>
      </w:r>
      <w:r w:rsidR="002A5E8C" w:rsidRPr="00984D32">
        <w:rPr>
          <w:rFonts w:ascii="Cambria" w:hAnsi="Cambria" w:cs="Arial"/>
          <w:b/>
          <w:iCs/>
          <w:sz w:val="22"/>
          <w:szCs w:val="22"/>
          <w:shd w:val="clear" w:color="auto" w:fill="FFFFFF" w:themeFill="background1"/>
        </w:rPr>
        <w:t xml:space="preserve"> </w:t>
      </w:r>
      <w:r w:rsidR="002A5E8C" w:rsidRPr="000B443F">
        <w:rPr>
          <w:rFonts w:ascii="Cambria" w:hAnsi="Cambria" w:cs="Arial"/>
          <w:b/>
          <w:sz w:val="22"/>
          <w:szCs w:val="22"/>
        </w:rPr>
        <w:t>EUR</w:t>
      </w:r>
      <w:r w:rsidR="002A5E8C" w:rsidRPr="000B443F" w:rsidDel="002A5E8C">
        <w:rPr>
          <w:rFonts w:ascii="Cambria" w:hAnsi="Cambria" w:cs="Arial"/>
          <w:i/>
          <w:sz w:val="22"/>
          <w:szCs w:val="22"/>
          <w:shd w:val="clear" w:color="auto" w:fill="BFBFBF" w:themeFill="background1" w:themeFillShade="BF"/>
        </w:rPr>
        <w:t xml:space="preserve"> </w:t>
      </w:r>
    </w:p>
    <w:p w14:paraId="13C6DFBB" w14:textId="1166FF91" w:rsidR="002A5E8C" w:rsidRDefault="00984D32" w:rsidP="00984D32">
      <w:pPr>
        <w:pStyle w:val="ListParagraph"/>
        <w:spacing w:after="240" w:line="240" w:lineRule="auto"/>
        <w:ind w:left="2127" w:hanging="1418"/>
        <w:contextualSpacing w:val="0"/>
        <w:jc w:val="both"/>
        <w:rPr>
          <w:rFonts w:ascii="Cambria" w:hAnsi="Cambria" w:cs="Arial"/>
          <w:b/>
          <w:sz w:val="22"/>
          <w:szCs w:val="22"/>
        </w:rPr>
      </w:pPr>
      <w:r w:rsidRPr="00984D32">
        <w:rPr>
          <w:rFonts w:ascii="Cambria" w:hAnsi="Cambria" w:cs="Arial"/>
          <w:iCs/>
          <w:sz w:val="22"/>
          <w:szCs w:val="22"/>
          <w:shd w:val="clear" w:color="auto" w:fill="FFFFFF" w:themeFill="background1"/>
        </w:rPr>
        <w:t>Cena s DPH:</w:t>
      </w:r>
      <w:r>
        <w:rPr>
          <w:rFonts w:ascii="Cambria" w:hAnsi="Cambria" w:cs="Arial"/>
          <w:iCs/>
          <w:sz w:val="22"/>
          <w:szCs w:val="22"/>
          <w:shd w:val="clear" w:color="auto" w:fill="FFFFFF" w:themeFill="background1"/>
        </w:rPr>
        <w:t xml:space="preserve"> </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002A5E8C" w:rsidRPr="00656B61">
        <w:rPr>
          <w:rFonts w:ascii="Cambria" w:hAnsi="Cambria" w:cs="Arial"/>
          <w:i/>
          <w:sz w:val="22"/>
          <w:szCs w:val="22"/>
          <w:highlight w:val="yellow"/>
          <w:shd w:val="clear" w:color="auto" w:fill="BFBFBF" w:themeFill="background1" w:themeFillShade="BF"/>
        </w:rPr>
        <w:t>[doplní uchádzač]</w:t>
      </w:r>
      <w:r w:rsidR="002A5E8C" w:rsidRPr="00656B61">
        <w:rPr>
          <w:rFonts w:ascii="Cambria" w:hAnsi="Cambria" w:cs="Arial"/>
          <w:iCs/>
          <w:sz w:val="22"/>
          <w:szCs w:val="22"/>
          <w:shd w:val="clear" w:color="auto" w:fill="FFFFFF" w:themeFill="background1"/>
        </w:rPr>
        <w:t>,</w:t>
      </w:r>
      <w:r w:rsidR="002A5E8C" w:rsidRPr="00984D32">
        <w:rPr>
          <w:rFonts w:ascii="Cambria" w:hAnsi="Cambria" w:cs="Arial"/>
          <w:iCs/>
          <w:sz w:val="22"/>
          <w:szCs w:val="22"/>
          <w:shd w:val="clear" w:color="auto" w:fill="FFFFFF" w:themeFill="background1"/>
        </w:rPr>
        <w:t>-</w:t>
      </w:r>
      <w:r w:rsidR="002A5E8C" w:rsidRPr="00984D32">
        <w:rPr>
          <w:rFonts w:ascii="Cambria" w:hAnsi="Cambria" w:cs="Arial"/>
          <w:b/>
          <w:iCs/>
          <w:sz w:val="22"/>
          <w:szCs w:val="22"/>
          <w:shd w:val="clear" w:color="auto" w:fill="FFFFFF" w:themeFill="background1"/>
        </w:rPr>
        <w:t xml:space="preserve"> </w:t>
      </w:r>
      <w:r w:rsidR="002A5E8C" w:rsidRPr="000B443F">
        <w:rPr>
          <w:rFonts w:ascii="Cambria" w:hAnsi="Cambria" w:cs="Arial"/>
          <w:b/>
          <w:sz w:val="22"/>
          <w:szCs w:val="22"/>
        </w:rPr>
        <w:t>EUR</w:t>
      </w:r>
      <w:r w:rsidR="002A5E8C" w:rsidRPr="000B443F" w:rsidDel="002A5E8C">
        <w:rPr>
          <w:rFonts w:ascii="Cambria" w:hAnsi="Cambria" w:cs="Arial"/>
          <w:i/>
          <w:sz w:val="22"/>
          <w:szCs w:val="22"/>
          <w:shd w:val="clear" w:color="auto" w:fill="BFBFBF" w:themeFill="background1" w:themeFillShade="BF"/>
        </w:rPr>
        <w:t xml:space="preserve"> </w:t>
      </w:r>
    </w:p>
    <w:p w14:paraId="4AE0D494" w14:textId="37671041" w:rsidR="00984D32" w:rsidRDefault="000E1BC2" w:rsidP="002A5E8C">
      <w:pPr>
        <w:pStyle w:val="ListParagraph"/>
        <w:spacing w:after="240" w:line="240" w:lineRule="auto"/>
        <w:ind w:left="2127" w:hanging="1418"/>
        <w:contextualSpacing w:val="0"/>
        <w:jc w:val="both"/>
        <w:rPr>
          <w:rFonts w:ascii="Cambria" w:hAnsi="Cambria" w:cs="Arial"/>
          <w:sz w:val="22"/>
          <w:szCs w:val="22"/>
        </w:rPr>
      </w:pPr>
      <w:r w:rsidRPr="000B443F">
        <w:rPr>
          <w:rFonts w:ascii="Cambria" w:hAnsi="Cambria" w:cs="Arial"/>
          <w:sz w:val="22"/>
          <w:szCs w:val="22"/>
        </w:rPr>
        <w:t xml:space="preserve">(slovom: </w:t>
      </w:r>
      <w:r w:rsidR="002A5E8C" w:rsidRPr="00656B61">
        <w:rPr>
          <w:rFonts w:ascii="Cambria" w:hAnsi="Cambria" w:cs="Arial"/>
          <w:i/>
          <w:sz w:val="22"/>
          <w:szCs w:val="22"/>
          <w:highlight w:val="yellow"/>
          <w:shd w:val="clear" w:color="auto" w:fill="BFBFBF" w:themeFill="background1" w:themeFillShade="BF"/>
        </w:rPr>
        <w:t>[doplní uchádzač]</w:t>
      </w:r>
      <w:r w:rsidR="005766F3" w:rsidRPr="000B443F">
        <w:rPr>
          <w:rFonts w:ascii="Cambria" w:hAnsi="Cambria" w:cs="Arial"/>
          <w:b/>
          <w:sz w:val="22"/>
          <w:szCs w:val="22"/>
        </w:rPr>
        <w:t xml:space="preserve"> </w:t>
      </w:r>
      <w:r w:rsidRPr="000B443F">
        <w:rPr>
          <w:rFonts w:ascii="Cambria" w:hAnsi="Cambria" w:cs="Arial"/>
          <w:sz w:val="22"/>
          <w:szCs w:val="22"/>
        </w:rPr>
        <w:t xml:space="preserve">EUR). </w:t>
      </w:r>
    </w:p>
    <w:p w14:paraId="0D8A995B" w14:textId="40AE1207" w:rsidR="00367152" w:rsidRPr="00F65B1B" w:rsidRDefault="00367152" w:rsidP="00367152">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je oprávnený vystaviť daňový doklad (faktúru) na zaplatenie ceny za vykonanie Opatrení alebo ceny za vykonanie Dodatočných opatrení najskôr v deň </w:t>
      </w:r>
      <w:r w:rsidR="00A31928">
        <w:rPr>
          <w:rFonts w:ascii="Cambria" w:hAnsi="Cambria" w:cs="Arial"/>
          <w:sz w:val="22"/>
          <w:szCs w:val="22"/>
        </w:rPr>
        <w:t>prevzatia</w:t>
      </w:r>
      <w:r w:rsidRPr="00A60D9C">
        <w:rPr>
          <w:rFonts w:ascii="Cambria" w:hAnsi="Cambria" w:cs="Arial"/>
          <w:sz w:val="22"/>
          <w:szCs w:val="22"/>
        </w:rPr>
        <w:t xml:space="preserve"> Opatrení</w:t>
      </w:r>
      <w:r w:rsidRPr="00F65B1B">
        <w:rPr>
          <w:rFonts w:ascii="Cambria" w:hAnsi="Cambria" w:cs="Arial"/>
          <w:sz w:val="22"/>
          <w:szCs w:val="22"/>
        </w:rPr>
        <w:t>.</w:t>
      </w:r>
      <w:r w:rsidR="000F119C">
        <w:rPr>
          <w:rFonts w:ascii="Cambria" w:hAnsi="Cambria" w:cs="Arial"/>
          <w:sz w:val="22"/>
          <w:szCs w:val="22"/>
        </w:rPr>
        <w:t xml:space="preserve"> </w:t>
      </w:r>
    </w:p>
    <w:p w14:paraId="1AE9772F" w14:textId="22BB4530" w:rsidR="000E1BC2" w:rsidRPr="000B443F" w:rsidRDefault="00B706EC" w:rsidP="00367152">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Faktúru na cenu za Opatrenia </w:t>
      </w:r>
      <w:r w:rsidR="000E1BC2" w:rsidRPr="000B443F">
        <w:rPr>
          <w:rFonts w:ascii="Cambria" w:hAnsi="Cambria" w:cs="Arial"/>
          <w:sz w:val="22"/>
          <w:szCs w:val="22"/>
        </w:rPr>
        <w:t>je</w:t>
      </w:r>
      <w:r>
        <w:rPr>
          <w:rFonts w:ascii="Cambria" w:hAnsi="Cambria" w:cs="Arial"/>
          <w:sz w:val="22"/>
          <w:szCs w:val="22"/>
        </w:rPr>
        <w:t xml:space="preserve"> Klient</w:t>
      </w:r>
      <w:r w:rsidR="000E1BC2" w:rsidRPr="000B443F">
        <w:rPr>
          <w:rFonts w:ascii="Cambria" w:hAnsi="Cambria" w:cs="Arial"/>
          <w:sz w:val="22"/>
          <w:szCs w:val="22"/>
        </w:rPr>
        <w:t xml:space="preserve"> povinn</w:t>
      </w:r>
      <w:r w:rsidR="009400B7" w:rsidRPr="000B443F">
        <w:rPr>
          <w:rFonts w:ascii="Cambria" w:hAnsi="Cambria" w:cs="Arial"/>
          <w:sz w:val="22"/>
          <w:szCs w:val="22"/>
        </w:rPr>
        <w:t>ý</w:t>
      </w:r>
      <w:r w:rsidR="000E1BC2" w:rsidRPr="000B443F">
        <w:rPr>
          <w:rFonts w:ascii="Cambria" w:hAnsi="Cambria" w:cs="Arial"/>
          <w:sz w:val="22"/>
          <w:szCs w:val="22"/>
        </w:rPr>
        <w:t xml:space="preserve"> </w:t>
      </w:r>
      <w:r>
        <w:rPr>
          <w:rFonts w:ascii="Cambria" w:hAnsi="Cambria" w:cs="Arial"/>
          <w:sz w:val="22"/>
          <w:szCs w:val="22"/>
        </w:rPr>
        <w:t>platiť</w:t>
      </w:r>
      <w:r w:rsidR="00BE35DF">
        <w:rPr>
          <w:rFonts w:ascii="Cambria" w:hAnsi="Cambria" w:cs="Arial"/>
          <w:sz w:val="22"/>
          <w:szCs w:val="22"/>
        </w:rPr>
        <w:t xml:space="preserve"> </w:t>
      </w:r>
      <w:r w:rsidR="003F6C00" w:rsidRPr="000B443F">
        <w:rPr>
          <w:rFonts w:ascii="Cambria" w:hAnsi="Cambria" w:cs="Arial"/>
          <w:sz w:val="22"/>
          <w:szCs w:val="22"/>
        </w:rPr>
        <w:t>v pravidelných štvrťročných</w:t>
      </w:r>
      <w:r w:rsidR="00246638" w:rsidRPr="000B443F">
        <w:rPr>
          <w:rFonts w:ascii="Cambria" w:hAnsi="Cambria" w:cs="Arial"/>
          <w:sz w:val="22"/>
          <w:szCs w:val="22"/>
        </w:rPr>
        <w:t xml:space="preserve"> </w:t>
      </w:r>
      <w:r w:rsidR="00DD13A0" w:rsidRPr="000B443F">
        <w:rPr>
          <w:rFonts w:ascii="Cambria" w:hAnsi="Cambria" w:cs="Arial"/>
          <w:sz w:val="22"/>
          <w:szCs w:val="22"/>
        </w:rPr>
        <w:t xml:space="preserve">rovnomerných </w:t>
      </w:r>
      <w:r w:rsidR="00246638" w:rsidRPr="000B443F">
        <w:rPr>
          <w:rFonts w:ascii="Cambria" w:hAnsi="Cambria" w:cs="Arial"/>
          <w:sz w:val="22"/>
          <w:szCs w:val="22"/>
        </w:rPr>
        <w:t xml:space="preserve">splátkach </w:t>
      </w:r>
      <w:r w:rsidR="00E9164B" w:rsidRPr="000B443F">
        <w:rPr>
          <w:rFonts w:ascii="Cambria" w:hAnsi="Cambria" w:cs="Arial"/>
          <w:sz w:val="22"/>
          <w:szCs w:val="22"/>
        </w:rPr>
        <w:t xml:space="preserve">vo výške </w:t>
      </w:r>
      <w:r w:rsidRPr="001B159F">
        <w:rPr>
          <w:rFonts w:ascii="Cambria" w:hAnsi="Cambria" w:cs="Arial"/>
          <w:sz w:val="22"/>
          <w:szCs w:val="22"/>
        </w:rPr>
        <w:t>1/</w:t>
      </w:r>
      <w:r w:rsidR="00E51E68">
        <w:rPr>
          <w:rFonts w:ascii="Cambria" w:hAnsi="Cambria" w:cs="Arial"/>
          <w:sz w:val="22"/>
          <w:szCs w:val="22"/>
        </w:rPr>
        <w:t>6</w:t>
      </w:r>
      <w:r w:rsidR="00E51E68" w:rsidRPr="001B159F">
        <w:rPr>
          <w:rFonts w:ascii="Cambria" w:hAnsi="Cambria" w:cs="Arial"/>
          <w:sz w:val="22"/>
          <w:szCs w:val="22"/>
        </w:rPr>
        <w:t xml:space="preserve">0 </w:t>
      </w:r>
      <w:r w:rsidR="001B159F" w:rsidRPr="001B159F">
        <w:rPr>
          <w:rFonts w:ascii="Cambria" w:hAnsi="Cambria" w:cs="Arial"/>
          <w:sz w:val="22"/>
          <w:szCs w:val="22"/>
        </w:rPr>
        <w:t>z celkovej ceny za Opatrenia</w:t>
      </w:r>
      <w:r w:rsidR="00E9164B" w:rsidRPr="000B443F">
        <w:rPr>
          <w:rFonts w:ascii="Cambria" w:hAnsi="Cambria" w:cs="Arial"/>
          <w:sz w:val="22"/>
          <w:szCs w:val="22"/>
        </w:rPr>
        <w:t xml:space="preserve"> </w:t>
      </w:r>
      <w:ins w:id="61" w:author="Author">
        <w:r w:rsidR="00BC355A">
          <w:rPr>
            <w:rFonts w:ascii="Cambria" w:hAnsi="Cambria" w:cs="Arial"/>
            <w:sz w:val="22"/>
            <w:szCs w:val="22"/>
          </w:rPr>
          <w:t xml:space="preserve">vrátane dane z pridanej hodnoty (DPH) </w:t>
        </w:r>
      </w:ins>
      <w:r w:rsidR="00E9164B" w:rsidRPr="000B443F">
        <w:rPr>
          <w:rFonts w:ascii="Cambria" w:hAnsi="Cambria" w:cs="Arial"/>
          <w:sz w:val="22"/>
          <w:szCs w:val="22"/>
        </w:rPr>
        <w:t>za každý kalendárny štvrťrok Obdobia garancie</w:t>
      </w:r>
      <w:r w:rsidR="00447F0F" w:rsidRPr="000B443F">
        <w:rPr>
          <w:rFonts w:ascii="Cambria" w:hAnsi="Cambria" w:cs="Arial"/>
          <w:sz w:val="22"/>
          <w:szCs w:val="22"/>
        </w:rPr>
        <w:t xml:space="preserve">. </w:t>
      </w:r>
      <w:bookmarkEnd w:id="58"/>
      <w:bookmarkEnd w:id="59"/>
      <w:bookmarkEnd w:id="60"/>
    </w:p>
    <w:p w14:paraId="6BB5788B" w14:textId="6012C7C0" w:rsidR="00D17739"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62" w:name="_Ref523923742"/>
      <w:r w:rsidRPr="00006B7B">
        <w:rPr>
          <w:rFonts w:ascii="Cambria" w:hAnsi="Cambria" w:cs="Arial"/>
          <w:b/>
          <w:bCs/>
          <w:sz w:val="22"/>
          <w:szCs w:val="22"/>
        </w:rPr>
        <w:t>Cena za</w:t>
      </w:r>
      <w:r w:rsidR="00DC6D01" w:rsidRPr="00006B7B">
        <w:rPr>
          <w:rFonts w:ascii="Cambria" w:hAnsi="Cambria" w:cs="Arial"/>
          <w:b/>
          <w:bCs/>
          <w:sz w:val="22"/>
          <w:szCs w:val="22"/>
        </w:rPr>
        <w:t xml:space="preserve"> súvisiace</w:t>
      </w:r>
      <w:r w:rsidRPr="00006B7B">
        <w:rPr>
          <w:rFonts w:ascii="Cambria" w:hAnsi="Cambria" w:cs="Arial"/>
          <w:b/>
          <w:bCs/>
          <w:sz w:val="22"/>
          <w:szCs w:val="22"/>
        </w:rPr>
        <w:t xml:space="preserve"> </w:t>
      </w:r>
      <w:r w:rsidR="00DC6D01" w:rsidRPr="00006B7B">
        <w:rPr>
          <w:rFonts w:ascii="Cambria" w:hAnsi="Cambria" w:cs="Arial"/>
          <w:b/>
          <w:bCs/>
          <w:sz w:val="22"/>
          <w:szCs w:val="22"/>
        </w:rPr>
        <w:t>Služby</w:t>
      </w:r>
      <w:r w:rsidR="00006B7B">
        <w:rPr>
          <w:rFonts w:ascii="Cambria" w:hAnsi="Cambria" w:cs="Arial"/>
          <w:sz w:val="22"/>
          <w:szCs w:val="22"/>
        </w:rPr>
        <w:t>.</w:t>
      </w:r>
      <w:r w:rsidRPr="00A60D9C">
        <w:rPr>
          <w:rFonts w:ascii="Cambria" w:hAnsi="Cambria" w:cs="Arial"/>
          <w:sz w:val="22"/>
          <w:szCs w:val="22"/>
        </w:rPr>
        <w:t xml:space="preserve"> Zmluvné strany sa dohodli, že cena za poskytovanie </w:t>
      </w:r>
      <w:r w:rsidR="00DC6D01" w:rsidRPr="00A60D9C">
        <w:rPr>
          <w:rFonts w:ascii="Cambria" w:hAnsi="Cambria" w:cs="Arial"/>
          <w:sz w:val="22"/>
          <w:szCs w:val="22"/>
        </w:rPr>
        <w:t>súvisiacich Služieb</w:t>
      </w:r>
      <w:r w:rsidRPr="00A60D9C">
        <w:rPr>
          <w:rFonts w:ascii="Cambria" w:hAnsi="Cambria" w:cs="Arial"/>
          <w:sz w:val="22"/>
          <w:szCs w:val="22"/>
        </w:rPr>
        <w:t xml:space="preserve"> za rok predstavuje</w:t>
      </w:r>
      <w:r w:rsidR="00827C2D" w:rsidRPr="00A60D9C">
        <w:rPr>
          <w:rFonts w:ascii="Cambria" w:hAnsi="Cambria" w:cs="Arial"/>
          <w:sz w:val="22"/>
          <w:szCs w:val="22"/>
        </w:rPr>
        <w:t xml:space="preserve"> sumu</w:t>
      </w:r>
      <w:bookmarkStart w:id="63" w:name="_GoBack"/>
      <w:bookmarkEnd w:id="63"/>
    </w:p>
    <w:p w14:paraId="01FCC75F" w14:textId="77777777" w:rsidR="002A5E8C" w:rsidRPr="00984D32" w:rsidRDefault="002A5E8C" w:rsidP="003757D5">
      <w:pPr>
        <w:pStyle w:val="ListParagraph"/>
        <w:spacing w:after="240" w:line="240" w:lineRule="auto"/>
        <w:ind w:left="709"/>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lastRenderedPageBreak/>
        <w:t>Cena bez DPH</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p>
    <w:p w14:paraId="59792D20" w14:textId="77777777" w:rsidR="002A5E8C" w:rsidRPr="00984D32" w:rsidRDefault="002A5E8C" w:rsidP="003757D5">
      <w:pPr>
        <w:pStyle w:val="ListParagraph"/>
        <w:spacing w:after="240" w:line="240" w:lineRule="auto"/>
        <w:ind w:left="709"/>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DPH 20 %</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0B443F" w:rsidDel="002A5E8C">
        <w:rPr>
          <w:rFonts w:ascii="Cambria" w:hAnsi="Cambria" w:cs="Arial"/>
          <w:i/>
          <w:sz w:val="22"/>
          <w:szCs w:val="22"/>
          <w:shd w:val="clear" w:color="auto" w:fill="BFBFBF" w:themeFill="background1" w:themeFillShade="BF"/>
        </w:rPr>
        <w:t xml:space="preserve"> </w:t>
      </w:r>
    </w:p>
    <w:p w14:paraId="18C50583" w14:textId="77777777" w:rsidR="002A5E8C" w:rsidRDefault="002A5E8C" w:rsidP="003757D5">
      <w:pPr>
        <w:pStyle w:val="ListParagraph"/>
        <w:spacing w:after="240" w:line="240" w:lineRule="auto"/>
        <w:ind w:left="709"/>
        <w:contextualSpacing w:val="0"/>
        <w:jc w:val="both"/>
        <w:rPr>
          <w:rFonts w:ascii="Cambria" w:hAnsi="Cambria" w:cs="Arial"/>
          <w:b/>
          <w:sz w:val="22"/>
          <w:szCs w:val="22"/>
        </w:rPr>
      </w:pPr>
      <w:r w:rsidRPr="00984D32">
        <w:rPr>
          <w:rFonts w:ascii="Cambria" w:hAnsi="Cambria" w:cs="Arial"/>
          <w:iCs/>
          <w:sz w:val="22"/>
          <w:szCs w:val="22"/>
          <w:shd w:val="clear" w:color="auto" w:fill="FFFFFF" w:themeFill="background1"/>
        </w:rPr>
        <w:t>Cena s DPH:</w:t>
      </w:r>
      <w:r>
        <w:rPr>
          <w:rFonts w:ascii="Cambria" w:hAnsi="Cambria" w:cs="Arial"/>
          <w:iCs/>
          <w:sz w:val="22"/>
          <w:szCs w:val="22"/>
          <w:shd w:val="clear" w:color="auto" w:fill="FFFFFF" w:themeFill="background1"/>
        </w:rPr>
        <w:t xml:space="preserve"> </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0B443F" w:rsidDel="002A5E8C">
        <w:rPr>
          <w:rFonts w:ascii="Cambria" w:hAnsi="Cambria" w:cs="Arial"/>
          <w:i/>
          <w:sz w:val="22"/>
          <w:szCs w:val="22"/>
          <w:shd w:val="clear" w:color="auto" w:fill="BFBFBF" w:themeFill="background1" w:themeFillShade="BF"/>
        </w:rPr>
        <w:t xml:space="preserve"> </w:t>
      </w:r>
    </w:p>
    <w:p w14:paraId="597137BF" w14:textId="77777777" w:rsidR="002A5E8C" w:rsidRDefault="002A5E8C" w:rsidP="003757D5">
      <w:pPr>
        <w:pStyle w:val="ListParagraph"/>
        <w:spacing w:after="240" w:line="240" w:lineRule="auto"/>
        <w:ind w:left="709"/>
        <w:contextualSpacing w:val="0"/>
        <w:jc w:val="both"/>
        <w:rPr>
          <w:rFonts w:ascii="Cambria" w:hAnsi="Cambria" w:cs="Arial"/>
          <w:sz w:val="22"/>
          <w:szCs w:val="22"/>
        </w:rPr>
      </w:pPr>
      <w:r w:rsidRPr="000B443F">
        <w:rPr>
          <w:rFonts w:ascii="Cambria" w:hAnsi="Cambria" w:cs="Arial"/>
          <w:sz w:val="22"/>
          <w:szCs w:val="22"/>
        </w:rPr>
        <w:t xml:space="preserve">(slovom: </w:t>
      </w:r>
      <w:r w:rsidRPr="00656B61">
        <w:rPr>
          <w:rFonts w:ascii="Cambria" w:hAnsi="Cambria" w:cs="Arial"/>
          <w:i/>
          <w:sz w:val="22"/>
          <w:szCs w:val="22"/>
          <w:highlight w:val="yellow"/>
          <w:shd w:val="clear" w:color="auto" w:fill="BFBFBF" w:themeFill="background1" w:themeFillShade="BF"/>
        </w:rPr>
        <w:t>[doplní uchádzač]</w:t>
      </w:r>
      <w:r w:rsidRPr="000B443F">
        <w:rPr>
          <w:rFonts w:ascii="Cambria" w:hAnsi="Cambria" w:cs="Arial"/>
          <w:b/>
          <w:sz w:val="22"/>
          <w:szCs w:val="22"/>
        </w:rPr>
        <w:t xml:space="preserve"> </w:t>
      </w:r>
      <w:r w:rsidRPr="000B443F">
        <w:rPr>
          <w:rFonts w:ascii="Cambria" w:hAnsi="Cambria" w:cs="Arial"/>
          <w:sz w:val="22"/>
          <w:szCs w:val="22"/>
        </w:rPr>
        <w:t xml:space="preserve">EUR). </w:t>
      </w:r>
    </w:p>
    <w:p w14:paraId="0D19D23D" w14:textId="052B63A2" w:rsidR="000E1BC2" w:rsidRDefault="001447FD" w:rsidP="00216B6D">
      <w:pPr>
        <w:pStyle w:val="ListParagraph"/>
        <w:numPr>
          <w:ilvl w:val="1"/>
          <w:numId w:val="84"/>
        </w:numPr>
        <w:spacing w:after="240" w:line="240" w:lineRule="auto"/>
        <w:contextualSpacing w:val="0"/>
        <w:jc w:val="both"/>
        <w:rPr>
          <w:rFonts w:ascii="Cambria" w:hAnsi="Cambria" w:cs="Arial"/>
          <w:sz w:val="22"/>
          <w:szCs w:val="22"/>
        </w:rPr>
      </w:pPr>
      <w:bookmarkStart w:id="64" w:name="_Hlk5114122"/>
      <w:bookmarkEnd w:id="62"/>
      <w:r w:rsidRPr="00F65B1B">
        <w:rPr>
          <w:rFonts w:ascii="Cambria" w:hAnsi="Cambria" w:cs="Arial"/>
          <w:sz w:val="22"/>
          <w:szCs w:val="22"/>
        </w:rPr>
        <w:t>Poskytovateľ</w:t>
      </w:r>
      <w:r w:rsidR="000E1BC2" w:rsidRPr="00F65B1B">
        <w:rPr>
          <w:rFonts w:ascii="Cambria" w:hAnsi="Cambria" w:cs="Arial"/>
          <w:sz w:val="22"/>
          <w:szCs w:val="22"/>
        </w:rPr>
        <w:t xml:space="preserve"> je </w:t>
      </w:r>
      <w:r w:rsidRPr="00F65B1B">
        <w:rPr>
          <w:rFonts w:ascii="Cambria" w:hAnsi="Cambria" w:cs="Arial"/>
          <w:sz w:val="22"/>
          <w:szCs w:val="22"/>
        </w:rPr>
        <w:t xml:space="preserve">oprávnený </w:t>
      </w:r>
      <w:r w:rsidR="000E1BC2" w:rsidRPr="00F65B1B">
        <w:rPr>
          <w:rFonts w:ascii="Cambria" w:hAnsi="Cambria" w:cs="Arial"/>
          <w:sz w:val="22"/>
          <w:szCs w:val="22"/>
        </w:rPr>
        <w:t xml:space="preserve">vystaviť faktúru na zaplatenie ceny za </w:t>
      </w:r>
      <w:r w:rsidR="000E0113" w:rsidRPr="00F65B1B">
        <w:rPr>
          <w:rFonts w:ascii="Cambria" w:hAnsi="Cambria" w:cs="Arial"/>
          <w:sz w:val="22"/>
          <w:szCs w:val="22"/>
        </w:rPr>
        <w:t xml:space="preserve">poskytovanie </w:t>
      </w:r>
      <w:r w:rsidR="00906955" w:rsidRPr="00F65B1B">
        <w:rPr>
          <w:rFonts w:ascii="Cambria" w:hAnsi="Cambria" w:cs="Arial"/>
          <w:sz w:val="22"/>
          <w:szCs w:val="22"/>
        </w:rPr>
        <w:t>súvisiacich S</w:t>
      </w:r>
      <w:r w:rsidR="000E0113" w:rsidRPr="00F65B1B">
        <w:rPr>
          <w:rFonts w:ascii="Cambria" w:hAnsi="Cambria" w:cs="Arial"/>
          <w:sz w:val="22"/>
          <w:szCs w:val="22"/>
        </w:rPr>
        <w:t>lužieb</w:t>
      </w:r>
      <w:r w:rsidR="000E1BC2" w:rsidRPr="00F65B1B">
        <w:rPr>
          <w:rFonts w:ascii="Cambria" w:hAnsi="Cambria" w:cs="Arial"/>
          <w:sz w:val="22"/>
          <w:szCs w:val="22"/>
        </w:rPr>
        <w:t xml:space="preserve"> </w:t>
      </w:r>
      <w:r w:rsidR="00F65B1B" w:rsidRPr="00F65B1B">
        <w:rPr>
          <w:rFonts w:ascii="Cambria" w:hAnsi="Cambria" w:cs="Arial"/>
          <w:sz w:val="22"/>
          <w:szCs w:val="22"/>
        </w:rPr>
        <w:t>štvrťročne</w:t>
      </w:r>
      <w:r w:rsidR="00985D4A" w:rsidRPr="00F65B1B">
        <w:rPr>
          <w:rFonts w:ascii="Cambria" w:hAnsi="Cambria" w:cs="Arial"/>
          <w:sz w:val="22"/>
          <w:szCs w:val="22"/>
        </w:rPr>
        <w:t xml:space="preserve">, vo výške jednej </w:t>
      </w:r>
      <w:r w:rsidR="00F65B1B" w:rsidRPr="00F65B1B">
        <w:rPr>
          <w:rFonts w:ascii="Cambria" w:hAnsi="Cambria" w:cs="Arial"/>
          <w:sz w:val="22"/>
          <w:szCs w:val="22"/>
        </w:rPr>
        <w:t>štvrtiny</w:t>
      </w:r>
      <w:r w:rsidR="00985D4A" w:rsidRPr="00F65B1B">
        <w:rPr>
          <w:rFonts w:ascii="Cambria" w:hAnsi="Cambria" w:cs="Arial"/>
          <w:sz w:val="22"/>
          <w:szCs w:val="22"/>
        </w:rPr>
        <w:t xml:space="preserve"> (1/</w:t>
      </w:r>
      <w:r w:rsidR="00F65B1B" w:rsidRPr="00F65B1B">
        <w:rPr>
          <w:rFonts w:ascii="Cambria" w:hAnsi="Cambria" w:cs="Arial"/>
          <w:sz w:val="22"/>
          <w:szCs w:val="22"/>
        </w:rPr>
        <w:t>4</w:t>
      </w:r>
      <w:r w:rsidR="00985D4A" w:rsidRPr="00F65B1B">
        <w:rPr>
          <w:rFonts w:ascii="Cambria" w:hAnsi="Cambria" w:cs="Arial"/>
          <w:sz w:val="22"/>
          <w:szCs w:val="22"/>
        </w:rPr>
        <w:t xml:space="preserve">) ceny za rok poskytovania </w:t>
      </w:r>
      <w:r w:rsidR="00906955" w:rsidRPr="00F65B1B">
        <w:rPr>
          <w:rFonts w:ascii="Cambria" w:hAnsi="Cambria" w:cs="Arial"/>
          <w:sz w:val="22"/>
          <w:szCs w:val="22"/>
        </w:rPr>
        <w:t>súvisiacich Služieb</w:t>
      </w:r>
      <w:r w:rsidR="00985D4A" w:rsidRPr="00F65B1B">
        <w:rPr>
          <w:rFonts w:ascii="Cambria" w:hAnsi="Cambria" w:cs="Arial"/>
          <w:sz w:val="22"/>
          <w:szCs w:val="22"/>
        </w:rPr>
        <w:t xml:space="preserve"> podľa bodu </w:t>
      </w:r>
      <w:r w:rsidR="00985D4A" w:rsidRPr="00F65B1B">
        <w:rPr>
          <w:rFonts w:ascii="Cambria" w:hAnsi="Cambria" w:cs="Arial"/>
          <w:sz w:val="22"/>
          <w:szCs w:val="22"/>
        </w:rPr>
        <w:fldChar w:fldCharType="begin"/>
      </w:r>
      <w:r w:rsidR="00985D4A" w:rsidRPr="00F65B1B">
        <w:rPr>
          <w:rFonts w:ascii="Cambria" w:hAnsi="Cambria" w:cs="Arial"/>
          <w:sz w:val="22"/>
          <w:szCs w:val="22"/>
        </w:rPr>
        <w:instrText xml:space="preserve"> REF _Ref523923742 \r \h </w:instrText>
      </w:r>
      <w:r w:rsidR="00E301F7" w:rsidRPr="00F65B1B">
        <w:rPr>
          <w:rFonts w:ascii="Cambria" w:hAnsi="Cambria" w:cs="Arial"/>
          <w:sz w:val="22"/>
          <w:szCs w:val="22"/>
        </w:rPr>
        <w:instrText xml:space="preserve"> \* MERGEFORMAT </w:instrText>
      </w:r>
      <w:r w:rsidR="00985D4A" w:rsidRPr="00F65B1B">
        <w:rPr>
          <w:rFonts w:ascii="Cambria" w:hAnsi="Cambria" w:cs="Arial"/>
          <w:sz w:val="22"/>
          <w:szCs w:val="22"/>
        </w:rPr>
      </w:r>
      <w:r w:rsidR="00985D4A" w:rsidRPr="00F65B1B">
        <w:rPr>
          <w:rFonts w:ascii="Cambria" w:hAnsi="Cambria" w:cs="Arial"/>
          <w:sz w:val="22"/>
          <w:szCs w:val="22"/>
        </w:rPr>
        <w:fldChar w:fldCharType="separate"/>
      </w:r>
      <w:r w:rsidR="00024726">
        <w:rPr>
          <w:rFonts w:ascii="Cambria" w:hAnsi="Cambria" w:cs="Arial"/>
          <w:sz w:val="22"/>
          <w:szCs w:val="22"/>
        </w:rPr>
        <w:t>13.4</w:t>
      </w:r>
      <w:r w:rsidR="00985D4A" w:rsidRPr="00F65B1B">
        <w:rPr>
          <w:rFonts w:ascii="Cambria" w:hAnsi="Cambria" w:cs="Arial"/>
          <w:sz w:val="22"/>
          <w:szCs w:val="22"/>
        </w:rPr>
        <w:fldChar w:fldCharType="end"/>
      </w:r>
      <w:r w:rsidR="00985D4A" w:rsidRPr="00F65B1B">
        <w:rPr>
          <w:rFonts w:ascii="Cambria" w:hAnsi="Cambria" w:cs="Arial"/>
          <w:sz w:val="22"/>
          <w:szCs w:val="22"/>
        </w:rPr>
        <w:t>, vždy</w:t>
      </w:r>
      <w:r w:rsidR="000E1BC2" w:rsidRPr="00F65B1B">
        <w:rPr>
          <w:rFonts w:ascii="Cambria" w:hAnsi="Cambria" w:cs="Arial"/>
          <w:sz w:val="22"/>
          <w:szCs w:val="22"/>
        </w:rPr>
        <w:t xml:space="preserve"> k 1. dňu mesiaca nasledujúceho po </w:t>
      </w:r>
      <w:r w:rsidR="00F65B1B" w:rsidRPr="00F65B1B">
        <w:rPr>
          <w:rFonts w:ascii="Cambria" w:hAnsi="Cambria" w:cs="Arial"/>
          <w:sz w:val="22"/>
          <w:szCs w:val="22"/>
        </w:rPr>
        <w:t>štvrťroku poskytovania Služby</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Dňom zdaniteľného plnenia z hľadiska dane z pridanej hodnoty je posledný deň </w:t>
      </w:r>
      <w:r w:rsidR="00F65B1B" w:rsidRPr="00F65B1B">
        <w:rPr>
          <w:rFonts w:ascii="Cambria" w:hAnsi="Cambria" w:cs="Arial"/>
          <w:sz w:val="22"/>
          <w:szCs w:val="22"/>
        </w:rPr>
        <w:t>štvrťroka</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w:t>
      </w:r>
      <w:bookmarkEnd w:id="64"/>
    </w:p>
    <w:p w14:paraId="77FEDDBE" w14:textId="77777777" w:rsidR="00006B7B" w:rsidRPr="00A60D9C" w:rsidRDefault="00006B7B" w:rsidP="00006B7B">
      <w:pPr>
        <w:pStyle w:val="ListParagraph"/>
        <w:numPr>
          <w:ilvl w:val="1"/>
          <w:numId w:val="84"/>
        </w:numPr>
        <w:spacing w:after="240" w:line="240" w:lineRule="auto"/>
        <w:contextualSpacing w:val="0"/>
        <w:jc w:val="both"/>
        <w:rPr>
          <w:rFonts w:ascii="Cambria" w:hAnsi="Cambria" w:cs="Arial"/>
          <w:sz w:val="22"/>
          <w:szCs w:val="22"/>
        </w:rPr>
      </w:pPr>
      <w:bookmarkStart w:id="65" w:name="_Ref514999204"/>
      <w:r w:rsidRPr="00A60D9C">
        <w:rPr>
          <w:rFonts w:ascii="Cambria" w:hAnsi="Cambria" w:cs="Arial"/>
          <w:sz w:val="22"/>
          <w:szCs w:val="22"/>
        </w:rPr>
        <w:t>Poskytovateľ je oprávnen</w:t>
      </w:r>
      <w:r>
        <w:rPr>
          <w:rFonts w:ascii="Cambria" w:hAnsi="Cambria" w:cs="Arial"/>
          <w:sz w:val="22"/>
          <w:szCs w:val="22"/>
        </w:rPr>
        <w:t>ý</w:t>
      </w:r>
      <w:r w:rsidRPr="00A60D9C">
        <w:rPr>
          <w:rFonts w:ascii="Cambria" w:hAnsi="Cambria" w:cs="Arial"/>
          <w:sz w:val="22"/>
          <w:szCs w:val="22"/>
        </w:rPr>
        <w:t xml:space="preserve"> fakturovanú cenu za poskytovanie súvisiacich Služieb Zmluvy zvýšiť vždy k 1. januáru, pokiaľ miera inflácie vyjadrená prírastkom priemerného indexu spotrebiteľských cien publikovaná Štatistickým úradom, za obdobie posledných 12 mesiacov k októbru predchádzajúceho roku vzrastie o viac ako 2 %, a to maximálne o toľko percent, o koľko priemer indexov presiahol stanovené percento.</w:t>
      </w:r>
      <w:bookmarkEnd w:id="65"/>
      <w:r w:rsidRPr="00A60D9C">
        <w:rPr>
          <w:rFonts w:ascii="Cambria" w:hAnsi="Cambria" w:cs="Arial"/>
          <w:sz w:val="22"/>
          <w:szCs w:val="22"/>
        </w:rPr>
        <w:t xml:space="preserve"> Ak Poskytovateľ neuplatní právo zvýšiť cenu za Služby podľa tohoto ustanovenia do 15. decembra pred začiatkom nasledujúceho kalendárneho roka, ktorého sa má zvýšenie týkať, právo na zvýšenie ceny Poskytovateľovi zaniká.</w:t>
      </w:r>
    </w:p>
    <w:p w14:paraId="363A484E" w14:textId="74A34B55"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F65B1B">
        <w:rPr>
          <w:rFonts w:ascii="Cambria" w:hAnsi="Cambria" w:cs="Arial"/>
          <w:sz w:val="22"/>
          <w:szCs w:val="22"/>
        </w:rPr>
        <w:t xml:space="preserve">Prémia. </w:t>
      </w:r>
      <w:r w:rsidR="007C065E">
        <w:rPr>
          <w:rFonts w:ascii="Cambria" w:hAnsi="Cambria" w:cs="Arial"/>
          <w:sz w:val="22"/>
          <w:szCs w:val="22"/>
        </w:rPr>
        <w:t xml:space="preserve">V prípade, ak Poskytovateľovi pripadá prémia za prekročenie Garantovanej úspory, </w:t>
      </w:r>
      <w:r w:rsidR="001447FD" w:rsidRPr="00F65B1B">
        <w:rPr>
          <w:rFonts w:ascii="Cambria" w:hAnsi="Cambria" w:cs="Arial"/>
          <w:sz w:val="22"/>
          <w:szCs w:val="22"/>
        </w:rPr>
        <w:t>Poskytovateľ</w:t>
      </w:r>
      <w:r w:rsidRPr="00F65B1B">
        <w:rPr>
          <w:rFonts w:ascii="Cambria" w:hAnsi="Cambria" w:cs="Arial"/>
          <w:sz w:val="22"/>
          <w:szCs w:val="22"/>
        </w:rPr>
        <w:t xml:space="preserve"> je </w:t>
      </w:r>
      <w:r w:rsidR="001447FD" w:rsidRPr="00F65B1B">
        <w:rPr>
          <w:rFonts w:ascii="Cambria" w:hAnsi="Cambria" w:cs="Arial"/>
          <w:sz w:val="22"/>
          <w:szCs w:val="22"/>
        </w:rPr>
        <w:t xml:space="preserve">oprávnený </w:t>
      </w:r>
      <w:r w:rsidRPr="00A60D9C">
        <w:rPr>
          <w:rFonts w:ascii="Cambria" w:hAnsi="Cambria" w:cs="Arial"/>
          <w:sz w:val="22"/>
          <w:szCs w:val="22"/>
        </w:rPr>
        <w:t xml:space="preserve">vyúčtovať prémiu za prekročenie Garantovanej úspory Klientovi do 30 dní od podpisu protokolu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 Dňom zdaniteľného plnenia z hľadiska dane z pridanej hodnoty je deň zaslania vyúčtovania.</w:t>
      </w:r>
    </w:p>
    <w:p w14:paraId="665F2851" w14:textId="5DBEBB5B"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Sankcie.</w:t>
      </w:r>
      <w:r w:rsidR="0022272B">
        <w:rPr>
          <w:rFonts w:ascii="Cambria" w:hAnsi="Cambria" w:cs="Arial"/>
          <w:sz w:val="22"/>
          <w:szCs w:val="22"/>
        </w:rPr>
        <w:t xml:space="preserve"> V prípade nedosiahnutia Garantovanej úspory je</w:t>
      </w:r>
      <w:r w:rsidRPr="00A60D9C">
        <w:rPr>
          <w:rFonts w:ascii="Cambria" w:hAnsi="Cambria" w:cs="Arial"/>
          <w:sz w:val="22"/>
          <w:szCs w:val="22"/>
        </w:rPr>
        <w:t xml:space="preserve"> Klient oprávnený </w:t>
      </w:r>
      <w:r w:rsidR="00FF6207" w:rsidRPr="00A60D9C">
        <w:rPr>
          <w:rFonts w:ascii="Cambria" w:hAnsi="Cambria" w:cs="Arial"/>
          <w:sz w:val="22"/>
          <w:szCs w:val="22"/>
        </w:rPr>
        <w:t xml:space="preserve">na základe faktúry </w:t>
      </w:r>
      <w:r w:rsidRPr="00A60D9C">
        <w:rPr>
          <w:rFonts w:ascii="Cambria" w:hAnsi="Cambria" w:cs="Arial"/>
          <w:sz w:val="22"/>
          <w:szCs w:val="22"/>
        </w:rPr>
        <w:t xml:space="preserve">vyúčtovať </w:t>
      </w:r>
      <w:r w:rsidR="001447FD" w:rsidRPr="00A60D9C">
        <w:rPr>
          <w:rFonts w:ascii="Cambria" w:hAnsi="Cambria" w:cs="Arial"/>
          <w:sz w:val="22"/>
          <w:szCs w:val="22"/>
        </w:rPr>
        <w:t>Poskytovateľovi</w:t>
      </w:r>
      <w:r w:rsidRPr="00A60D9C">
        <w:rPr>
          <w:rFonts w:ascii="Cambria" w:hAnsi="Cambria" w:cs="Arial"/>
          <w:sz w:val="22"/>
          <w:szCs w:val="22"/>
        </w:rPr>
        <w:t xml:space="preserve"> sankciu za nedosiahnutie Garantovanej úspory do 30 dní od podpisu protokolu</w:t>
      </w:r>
      <w:r w:rsidR="00C15856" w:rsidRPr="00A60D9C">
        <w:rPr>
          <w:rFonts w:ascii="Cambria" w:hAnsi="Cambria" w:cs="Arial"/>
          <w:sz w:val="22"/>
          <w:szCs w:val="22"/>
        </w:rPr>
        <w:t xml:space="preserve"> o zúčtovaní</w:t>
      </w:r>
      <w:r w:rsidRPr="00A60D9C">
        <w:rPr>
          <w:rFonts w:ascii="Cambria" w:hAnsi="Cambria" w:cs="Arial"/>
          <w:sz w:val="22"/>
          <w:szCs w:val="22"/>
        </w:rPr>
        <w:t xml:space="preserve">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w:t>
      </w:r>
      <w:r w:rsidR="00FF6207" w:rsidRPr="00A60D9C">
        <w:rPr>
          <w:rFonts w:ascii="Cambria" w:hAnsi="Cambria" w:cs="Arial"/>
          <w:sz w:val="22"/>
          <w:szCs w:val="22"/>
        </w:rPr>
        <w:t xml:space="preserve"> </w:t>
      </w:r>
    </w:p>
    <w:p w14:paraId="2486B5E4" w14:textId="7D508164"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faktúra nebude obsahovať náležitosti v súlade </w:t>
      </w:r>
      <w:r w:rsidR="00BC5545">
        <w:rPr>
          <w:rFonts w:ascii="Cambria" w:hAnsi="Cambria" w:cs="Arial"/>
          <w:sz w:val="22"/>
          <w:szCs w:val="22"/>
        </w:rPr>
        <w:t>s Právnymi predpismi</w:t>
      </w:r>
      <w:r w:rsidRPr="00A60D9C">
        <w:rPr>
          <w:rFonts w:ascii="Cambria" w:hAnsi="Cambria" w:cs="Arial"/>
          <w:sz w:val="22"/>
          <w:szCs w:val="22"/>
        </w:rPr>
        <w:t xml:space="preserve">, alebo v nej budú uvedené nesprávne údaje, zmluvné strany sú oprávnené vrátiť faktúru druhej zmluvnej strane v lehote 7 dní </w:t>
      </w:r>
      <w:r w:rsidRPr="00BC5545">
        <w:rPr>
          <w:rFonts w:ascii="Cambria" w:hAnsi="Cambria" w:cs="Arial"/>
          <w:sz w:val="22"/>
          <w:szCs w:val="22"/>
        </w:rPr>
        <w:t>od jej obdržania. V takom prípade sa prerušuje lehota splatnosti a nová lehota splatnosti začína plynúť dňom doručenia opravenej faktúry.</w:t>
      </w:r>
    </w:p>
    <w:p w14:paraId="1F5823E7" w14:textId="54F46679"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66" w:name="_Ref515011436"/>
      <w:r w:rsidRPr="00BC5545">
        <w:rPr>
          <w:rFonts w:ascii="Cambria" w:hAnsi="Cambria" w:cs="Arial"/>
          <w:sz w:val="22"/>
          <w:szCs w:val="22"/>
        </w:rPr>
        <w:t xml:space="preserve">Splatnosť </w:t>
      </w:r>
      <w:r w:rsidR="00BC5545">
        <w:rPr>
          <w:rFonts w:ascii="Cambria" w:hAnsi="Cambria" w:cs="Arial"/>
          <w:sz w:val="22"/>
          <w:szCs w:val="22"/>
        </w:rPr>
        <w:t>faktúry za</w:t>
      </w:r>
      <w:r w:rsidRPr="00BC5545">
        <w:rPr>
          <w:rFonts w:ascii="Cambria" w:hAnsi="Cambria" w:cs="Arial"/>
          <w:sz w:val="22"/>
          <w:szCs w:val="22"/>
        </w:rPr>
        <w:t xml:space="preserve"> cen</w:t>
      </w:r>
      <w:r w:rsidR="00BC5545">
        <w:rPr>
          <w:rFonts w:ascii="Cambria" w:hAnsi="Cambria" w:cs="Arial"/>
          <w:sz w:val="22"/>
          <w:szCs w:val="22"/>
        </w:rPr>
        <w:t>u</w:t>
      </w:r>
      <w:r w:rsidRPr="00BC5545">
        <w:rPr>
          <w:rFonts w:ascii="Cambria" w:hAnsi="Cambria" w:cs="Arial"/>
          <w:sz w:val="22"/>
          <w:szCs w:val="22"/>
        </w:rPr>
        <w:t xml:space="preserve"> za realizáciu Opatrení je dohodnutá tak, že bude splácaná v pevných </w:t>
      </w:r>
      <w:r w:rsidR="00CE70EA" w:rsidRPr="00BC5545">
        <w:rPr>
          <w:rFonts w:ascii="Cambria" w:hAnsi="Cambria" w:cs="Arial"/>
          <w:sz w:val="22"/>
          <w:szCs w:val="22"/>
        </w:rPr>
        <w:t xml:space="preserve">štvrťročných </w:t>
      </w:r>
      <w:r w:rsidRPr="00BC5545">
        <w:rPr>
          <w:rFonts w:ascii="Cambria" w:hAnsi="Cambria" w:cs="Arial"/>
          <w:sz w:val="22"/>
          <w:szCs w:val="22"/>
        </w:rPr>
        <w:t xml:space="preserve">splátkach vo výške </w:t>
      </w:r>
      <w:r w:rsidR="00F83475" w:rsidRPr="00BC5545">
        <w:rPr>
          <w:rFonts w:ascii="Cambria" w:hAnsi="Cambria" w:cs="Arial"/>
          <w:sz w:val="22"/>
          <w:szCs w:val="22"/>
        </w:rPr>
        <w:t xml:space="preserve">uvedenej v bode </w:t>
      </w:r>
      <w:r w:rsidR="00F83475" w:rsidRPr="00BC5545">
        <w:rPr>
          <w:rFonts w:ascii="Cambria" w:hAnsi="Cambria" w:cs="Arial"/>
          <w:sz w:val="22"/>
          <w:szCs w:val="22"/>
        </w:rPr>
        <w:fldChar w:fldCharType="begin"/>
      </w:r>
      <w:r w:rsidR="00F83475" w:rsidRPr="00BC5545">
        <w:rPr>
          <w:rFonts w:ascii="Cambria" w:hAnsi="Cambria" w:cs="Arial"/>
          <w:sz w:val="22"/>
          <w:szCs w:val="22"/>
        </w:rPr>
        <w:instrText xml:space="preserve"> REF _Ref523924755 \r \h  \* MERGEFORMAT </w:instrText>
      </w:r>
      <w:r w:rsidR="00F83475" w:rsidRPr="00BC5545">
        <w:rPr>
          <w:rFonts w:ascii="Cambria" w:hAnsi="Cambria" w:cs="Arial"/>
          <w:sz w:val="22"/>
          <w:szCs w:val="22"/>
        </w:rPr>
      </w:r>
      <w:r w:rsidR="00F83475" w:rsidRPr="00BC5545">
        <w:rPr>
          <w:rFonts w:ascii="Cambria" w:hAnsi="Cambria" w:cs="Arial"/>
          <w:sz w:val="22"/>
          <w:szCs w:val="22"/>
        </w:rPr>
        <w:fldChar w:fldCharType="separate"/>
      </w:r>
      <w:r w:rsidR="00024726">
        <w:rPr>
          <w:rFonts w:ascii="Cambria" w:hAnsi="Cambria" w:cs="Arial"/>
          <w:sz w:val="22"/>
          <w:szCs w:val="22"/>
        </w:rPr>
        <w:t>13.1</w:t>
      </w:r>
      <w:r w:rsidR="00F83475" w:rsidRPr="00BC5545">
        <w:rPr>
          <w:rFonts w:ascii="Cambria" w:hAnsi="Cambria" w:cs="Arial"/>
          <w:sz w:val="22"/>
          <w:szCs w:val="22"/>
        </w:rPr>
        <w:fldChar w:fldCharType="end"/>
      </w:r>
      <w:r w:rsidR="00F83475" w:rsidRPr="00BC5545">
        <w:rPr>
          <w:rFonts w:ascii="Cambria" w:hAnsi="Cambria" w:cs="Arial"/>
          <w:sz w:val="22"/>
          <w:szCs w:val="22"/>
        </w:rPr>
        <w:t xml:space="preserve"> </w:t>
      </w:r>
      <w:r w:rsidRPr="00BC5545">
        <w:rPr>
          <w:rFonts w:ascii="Cambria" w:hAnsi="Cambria" w:cs="Arial"/>
          <w:sz w:val="22"/>
          <w:szCs w:val="22"/>
        </w:rPr>
        <w:t>a</w:t>
      </w:r>
      <w:r w:rsidR="00F83475" w:rsidRPr="00BC5545">
        <w:rPr>
          <w:rFonts w:ascii="Cambria" w:hAnsi="Cambria" w:cs="Arial"/>
          <w:sz w:val="22"/>
          <w:szCs w:val="22"/>
        </w:rPr>
        <w:t> vždy najneskôr k uplynutiu každého kalendárneho štvrťroka Obdobia garancie</w:t>
      </w:r>
      <w:bookmarkEnd w:id="66"/>
      <w:r w:rsidR="00F83475" w:rsidRPr="00BC5545">
        <w:rPr>
          <w:rFonts w:ascii="Cambria" w:hAnsi="Cambria" w:cs="Arial"/>
          <w:sz w:val="22"/>
          <w:szCs w:val="22"/>
        </w:rPr>
        <w:t>.</w:t>
      </w:r>
      <w:r w:rsidRPr="00BC5545">
        <w:rPr>
          <w:rFonts w:ascii="Cambria" w:hAnsi="Cambria" w:cs="Arial"/>
          <w:sz w:val="22"/>
          <w:szCs w:val="22"/>
        </w:rPr>
        <w:t xml:space="preserve"> </w:t>
      </w:r>
    </w:p>
    <w:p w14:paraId="4F2B7C08" w14:textId="23F11B3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BC5545">
        <w:rPr>
          <w:rFonts w:ascii="Cambria" w:hAnsi="Cambria" w:cs="Arial"/>
          <w:sz w:val="22"/>
          <w:szCs w:val="22"/>
        </w:rPr>
        <w:t xml:space="preserve">Splatnosť ceny za </w:t>
      </w:r>
      <w:r w:rsidR="009F0EC8" w:rsidRPr="00BC5545">
        <w:rPr>
          <w:rFonts w:ascii="Cambria" w:hAnsi="Cambria" w:cs="Arial"/>
          <w:sz w:val="22"/>
          <w:szCs w:val="22"/>
        </w:rPr>
        <w:t xml:space="preserve">poskytovanie </w:t>
      </w:r>
      <w:r w:rsidR="00906955" w:rsidRPr="00BC5545">
        <w:rPr>
          <w:rFonts w:ascii="Cambria" w:hAnsi="Cambria" w:cs="Arial"/>
          <w:sz w:val="22"/>
          <w:szCs w:val="22"/>
        </w:rPr>
        <w:t>Služieb</w:t>
      </w:r>
      <w:r w:rsidRPr="00BC5545">
        <w:rPr>
          <w:rFonts w:ascii="Cambria" w:hAnsi="Cambria" w:cs="Arial"/>
          <w:sz w:val="22"/>
          <w:szCs w:val="22"/>
        </w:rPr>
        <w:t xml:space="preserve"> je </w:t>
      </w:r>
      <w:r w:rsidR="006B2C88">
        <w:rPr>
          <w:rFonts w:ascii="Cambria" w:hAnsi="Cambria" w:cs="Arial"/>
          <w:sz w:val="22"/>
          <w:szCs w:val="22"/>
        </w:rPr>
        <w:t>30</w:t>
      </w:r>
      <w:r w:rsidR="00E7695A" w:rsidRPr="00BC5545">
        <w:rPr>
          <w:rFonts w:ascii="Cambria" w:hAnsi="Cambria" w:cs="Arial"/>
          <w:sz w:val="22"/>
          <w:szCs w:val="22"/>
        </w:rPr>
        <w:t xml:space="preserve"> </w:t>
      </w:r>
      <w:r w:rsidRPr="00A60D9C">
        <w:rPr>
          <w:rFonts w:ascii="Cambria" w:hAnsi="Cambria" w:cs="Arial"/>
          <w:sz w:val="22"/>
          <w:szCs w:val="22"/>
        </w:rPr>
        <w:t>dní odo dňa doručenia príslušnej faktúry Klientovi.</w:t>
      </w:r>
      <w:bookmarkStart w:id="67" w:name="_Ref515011438"/>
    </w:p>
    <w:bookmarkEnd w:id="67"/>
    <w:p w14:paraId="4E7F3D1E"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vyúčtovanej prémie za prekročenie Garantovanej úspory a sankcie za nedosiahnutie Garantovanej úspory je 30 dní odo dňa doručenia príslušnej faktúry.</w:t>
      </w:r>
    </w:p>
    <w:p w14:paraId="1AB4E778" w14:textId="1140F6A1"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povinný uhrádzať platby podľa tejto Zmluvy bankovým prevodom na účet </w:t>
      </w:r>
      <w:r w:rsidR="001447FD" w:rsidRPr="00A60D9C">
        <w:rPr>
          <w:rFonts w:ascii="Cambria" w:hAnsi="Cambria" w:cs="Arial"/>
          <w:sz w:val="22"/>
          <w:szCs w:val="22"/>
        </w:rPr>
        <w:t>Poskytovateľa</w:t>
      </w:r>
      <w:r w:rsidRPr="00A60D9C">
        <w:rPr>
          <w:rFonts w:ascii="Cambria" w:hAnsi="Cambria" w:cs="Arial"/>
          <w:sz w:val="22"/>
          <w:szCs w:val="22"/>
        </w:rPr>
        <w:t xml:space="preserve"> uvedený v príslušnej faktúre. Za deň zaplatenia sa považuje deň, kedy príslušná čiastka bude pripísaná na účet </w:t>
      </w:r>
      <w:r w:rsidR="001447FD" w:rsidRPr="00A60D9C">
        <w:rPr>
          <w:rFonts w:ascii="Cambria" w:hAnsi="Cambria" w:cs="Arial"/>
          <w:sz w:val="22"/>
          <w:szCs w:val="22"/>
        </w:rPr>
        <w:t>Poskytovateľa</w:t>
      </w:r>
      <w:r w:rsidRPr="00A60D9C">
        <w:rPr>
          <w:rFonts w:ascii="Cambria" w:hAnsi="Cambria" w:cs="Arial"/>
          <w:sz w:val="22"/>
          <w:szCs w:val="22"/>
        </w:rPr>
        <w:t xml:space="preserve">. </w:t>
      </w:r>
    </w:p>
    <w:p w14:paraId="65A92BD9" w14:textId="3CE4A199"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 omeškania s akoukoľvek platbou podľa tejto Zmluvy vzniká oprávnenej zmluvnej strane nárok na úrok z omeškania vo výške 0,05 % z príslušnej dlžnej čiastky za každý deň omeškania.</w:t>
      </w:r>
    </w:p>
    <w:p w14:paraId="29622615" w14:textId="70F65C4C" w:rsidR="00A0337A" w:rsidRDefault="0012140E"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S ohľadom na to, že realizácia Opatrení v rámci Obdobia realizácie Opatrení môže generovať </w:t>
      </w:r>
      <w:r w:rsidR="00240DE3" w:rsidRPr="00A60D9C">
        <w:rPr>
          <w:rFonts w:ascii="Cambria" w:hAnsi="Cambria" w:cs="Arial"/>
          <w:sz w:val="22"/>
          <w:szCs w:val="22"/>
        </w:rPr>
        <w:t>Úspory nákladov</w:t>
      </w:r>
      <w:r w:rsidR="00991CC1" w:rsidRPr="00A60D9C">
        <w:rPr>
          <w:rFonts w:ascii="Cambria" w:hAnsi="Cambria" w:cs="Arial"/>
          <w:sz w:val="22"/>
          <w:szCs w:val="22"/>
        </w:rPr>
        <w:t xml:space="preserve"> aj pred tým, ako budú vykonané všetky Opatrenia a pred tým ako budú Opatrenia prevzaté zo strany Klienta</w:t>
      </w:r>
      <w:r w:rsidR="00D03566" w:rsidRPr="00A60D9C">
        <w:rPr>
          <w:rFonts w:ascii="Cambria" w:hAnsi="Cambria" w:cs="Arial"/>
          <w:sz w:val="22"/>
          <w:szCs w:val="22"/>
        </w:rPr>
        <w:t xml:space="preserve">, </w:t>
      </w:r>
      <w:r w:rsidR="001447FD" w:rsidRPr="00A60D9C">
        <w:rPr>
          <w:rFonts w:ascii="Cambria" w:hAnsi="Cambria" w:cs="Arial"/>
          <w:sz w:val="22"/>
          <w:szCs w:val="22"/>
        </w:rPr>
        <w:t>Poskytovateľ</w:t>
      </w:r>
      <w:r w:rsidR="00D03566" w:rsidRPr="00A60D9C">
        <w:rPr>
          <w:rFonts w:ascii="Cambria" w:hAnsi="Cambria" w:cs="Arial"/>
          <w:sz w:val="22"/>
          <w:szCs w:val="22"/>
        </w:rPr>
        <w:t xml:space="preserve"> po ukončení Obdobia realizácie Opatrení vyhodnotí</w:t>
      </w:r>
      <w:r w:rsidR="00545BFF" w:rsidRPr="00A60D9C">
        <w:rPr>
          <w:rFonts w:ascii="Cambria" w:hAnsi="Cambria" w:cs="Arial"/>
          <w:sz w:val="22"/>
          <w:szCs w:val="22"/>
        </w:rPr>
        <w:t xml:space="preserve">, či došlo </w:t>
      </w:r>
      <w:r w:rsidR="00CA7D1C" w:rsidRPr="00A60D9C">
        <w:rPr>
          <w:rFonts w:ascii="Cambria" w:hAnsi="Cambria" w:cs="Arial"/>
          <w:sz w:val="22"/>
          <w:szCs w:val="22"/>
        </w:rPr>
        <w:t>počas Obdobia realizácie Opatrení k dosiahnutiu Úspor nákladov alebo naopak či došlo k negatívnej Úspore nákladov</w:t>
      </w:r>
      <w:r w:rsidR="00240DE3" w:rsidRPr="00A60D9C">
        <w:rPr>
          <w:rFonts w:ascii="Cambria" w:hAnsi="Cambria" w:cs="Arial"/>
          <w:sz w:val="22"/>
          <w:szCs w:val="22"/>
        </w:rPr>
        <w:t xml:space="preserve"> na základe realizácie Opatrení. Na vyhodnotenie Úspor nákladov za Obdobie realizácie Opatrení </w:t>
      </w:r>
      <w:r w:rsidR="00180177" w:rsidRPr="00A60D9C">
        <w:rPr>
          <w:rFonts w:ascii="Cambria" w:hAnsi="Cambria" w:cs="Arial"/>
          <w:sz w:val="22"/>
          <w:szCs w:val="22"/>
        </w:rPr>
        <w:t xml:space="preserve">sa primerane uplatňujú podmienky vyhodnocovania Úspor nákladov a Úspor energií </w:t>
      </w:r>
      <w:r w:rsidR="00D57B7D" w:rsidRPr="00A60D9C">
        <w:rPr>
          <w:rFonts w:ascii="Cambria" w:hAnsi="Cambria" w:cs="Arial"/>
          <w:sz w:val="22"/>
          <w:szCs w:val="22"/>
        </w:rPr>
        <w:t xml:space="preserve">(vrátane vypracovania Vyhodnocovacej správy) </w:t>
      </w:r>
      <w:r w:rsidR="00180177" w:rsidRPr="00A60D9C">
        <w:rPr>
          <w:rFonts w:ascii="Cambria" w:hAnsi="Cambria" w:cs="Arial"/>
          <w:sz w:val="22"/>
          <w:szCs w:val="22"/>
        </w:rPr>
        <w:t xml:space="preserve">počas Obdobia garancie. </w:t>
      </w:r>
      <w:r w:rsidR="00D57B7D" w:rsidRPr="00A60D9C">
        <w:rPr>
          <w:rFonts w:ascii="Cambria" w:hAnsi="Cambria" w:cs="Arial"/>
          <w:sz w:val="22"/>
          <w:szCs w:val="22"/>
        </w:rPr>
        <w:t xml:space="preserve">Pokiaľ </w:t>
      </w:r>
      <w:r w:rsidR="001447FD" w:rsidRPr="00A60D9C">
        <w:rPr>
          <w:rFonts w:ascii="Cambria" w:hAnsi="Cambria" w:cs="Arial"/>
          <w:sz w:val="22"/>
          <w:szCs w:val="22"/>
        </w:rPr>
        <w:t>Poskytovateľ</w:t>
      </w:r>
      <w:r w:rsidR="00D57B7D" w:rsidRPr="00A60D9C">
        <w:rPr>
          <w:rFonts w:ascii="Cambria" w:hAnsi="Cambria" w:cs="Arial"/>
          <w:sz w:val="22"/>
          <w:szCs w:val="22"/>
        </w:rPr>
        <w:t xml:space="preserve"> preukáže, že počas Obdobia realizácie Opatrení došlo k</w:t>
      </w:r>
      <w:r w:rsidR="00A5150E" w:rsidRPr="00A60D9C">
        <w:rPr>
          <w:rFonts w:ascii="Cambria" w:hAnsi="Cambria" w:cs="Arial"/>
          <w:sz w:val="22"/>
          <w:szCs w:val="22"/>
        </w:rPr>
        <w:t xml:space="preserve"> Úspore nákladov z dôvodu vykonania Opatrení, Klient je povinný zaplatiť </w:t>
      </w:r>
      <w:r w:rsidR="001447FD" w:rsidRPr="00A60D9C">
        <w:rPr>
          <w:rFonts w:ascii="Cambria" w:hAnsi="Cambria" w:cs="Arial"/>
          <w:sz w:val="22"/>
          <w:szCs w:val="22"/>
        </w:rPr>
        <w:t>Poskytovateľovi</w:t>
      </w:r>
      <w:r w:rsidR="00A5150E" w:rsidRPr="00A60D9C">
        <w:rPr>
          <w:rFonts w:ascii="Cambria" w:hAnsi="Cambria" w:cs="Arial"/>
          <w:sz w:val="22"/>
          <w:szCs w:val="22"/>
        </w:rPr>
        <w:t xml:space="preserve"> </w:t>
      </w:r>
      <w:r w:rsidR="00D43B44" w:rsidRPr="00A60D9C">
        <w:rPr>
          <w:rFonts w:ascii="Cambria" w:hAnsi="Cambria" w:cs="Arial"/>
          <w:sz w:val="22"/>
          <w:szCs w:val="22"/>
        </w:rPr>
        <w:t>prémiu (cenu) za dosiahnutie tejto nad</w:t>
      </w:r>
      <w:r w:rsidR="008657B4" w:rsidRPr="00A60D9C">
        <w:rPr>
          <w:rFonts w:ascii="Cambria" w:hAnsi="Cambria" w:cs="Arial"/>
          <w:sz w:val="22"/>
          <w:szCs w:val="22"/>
        </w:rPr>
        <w:t>-</w:t>
      </w:r>
      <w:r w:rsidR="00D43B44" w:rsidRPr="00A60D9C">
        <w:rPr>
          <w:rFonts w:ascii="Cambria" w:hAnsi="Cambria" w:cs="Arial"/>
          <w:sz w:val="22"/>
          <w:szCs w:val="22"/>
        </w:rPr>
        <w:t xml:space="preserve">úspory a to vo výške 50 % z dosiahnutej Úspory nákladov, ktorú v zmysle postupov podľa tejto Zmluvy vyčísli </w:t>
      </w:r>
      <w:r w:rsidR="001447FD" w:rsidRPr="00A60D9C">
        <w:rPr>
          <w:rFonts w:ascii="Cambria" w:hAnsi="Cambria" w:cs="Arial"/>
          <w:sz w:val="22"/>
          <w:szCs w:val="22"/>
        </w:rPr>
        <w:t>Poskytovateľ</w:t>
      </w:r>
      <w:r w:rsidR="00D43B44" w:rsidRPr="00A60D9C">
        <w:rPr>
          <w:rFonts w:ascii="Cambria" w:hAnsi="Cambria" w:cs="Arial"/>
          <w:sz w:val="22"/>
          <w:szCs w:val="22"/>
        </w:rPr>
        <w:t xml:space="preserve"> a schváli Klient. V</w:t>
      </w:r>
      <w:r w:rsidR="008657B4" w:rsidRPr="00A60D9C">
        <w:rPr>
          <w:rFonts w:ascii="Cambria" w:hAnsi="Cambria" w:cs="Arial"/>
          <w:sz w:val="22"/>
          <w:szCs w:val="22"/>
        </w:rPr>
        <w:t> </w:t>
      </w:r>
      <w:r w:rsidR="00D43B44" w:rsidRPr="00A60D9C">
        <w:rPr>
          <w:rFonts w:ascii="Cambria" w:hAnsi="Cambria" w:cs="Arial"/>
          <w:sz w:val="22"/>
          <w:szCs w:val="22"/>
        </w:rPr>
        <w:t>prípade</w:t>
      </w:r>
      <w:r w:rsidR="008657B4" w:rsidRPr="00A60D9C">
        <w:rPr>
          <w:rFonts w:ascii="Cambria" w:hAnsi="Cambria" w:cs="Arial"/>
          <w:sz w:val="22"/>
          <w:szCs w:val="22"/>
        </w:rPr>
        <w:t>, ak by počas Obdobia realizácie Opatrení vplyvom realizácie Opatrení došlo k negatívnej Úspore nákladov (z dôvodu vzniku tzv. nadspotreby)</w:t>
      </w:r>
      <w:r w:rsidR="00A0337A" w:rsidRPr="00A60D9C">
        <w:rPr>
          <w:rFonts w:ascii="Cambria" w:hAnsi="Cambria" w:cs="Arial"/>
          <w:sz w:val="22"/>
          <w:szCs w:val="22"/>
        </w:rPr>
        <w:t>,</w:t>
      </w:r>
      <w:r w:rsidR="008657B4" w:rsidRPr="00A60D9C">
        <w:rPr>
          <w:rFonts w:ascii="Cambria" w:hAnsi="Cambria" w:cs="Arial"/>
          <w:sz w:val="22"/>
          <w:szCs w:val="22"/>
        </w:rPr>
        <w:t xml:space="preserve"> </w:t>
      </w:r>
      <w:r w:rsidR="00A854E6" w:rsidRPr="00A60D9C">
        <w:rPr>
          <w:rFonts w:ascii="Cambria" w:hAnsi="Cambria" w:cs="Arial"/>
          <w:sz w:val="22"/>
          <w:szCs w:val="22"/>
        </w:rPr>
        <w:t>Poskytovateľ</w:t>
      </w:r>
      <w:r w:rsidR="008657B4" w:rsidRPr="00A60D9C">
        <w:rPr>
          <w:rFonts w:ascii="Cambria" w:hAnsi="Cambria" w:cs="Arial"/>
          <w:sz w:val="22"/>
          <w:szCs w:val="22"/>
        </w:rPr>
        <w:t xml:space="preserve"> sa zaväzuje Klientovi sumu rovnajúcu sa negatívnej Úspore nákladov uhradiť rovnakým spôsobom, akým je Klient povinný uhradiť cenu </w:t>
      </w:r>
      <w:r w:rsidR="00C26798" w:rsidRPr="00A60D9C">
        <w:rPr>
          <w:rFonts w:ascii="Cambria" w:hAnsi="Cambria" w:cs="Arial"/>
          <w:sz w:val="22"/>
          <w:szCs w:val="22"/>
        </w:rPr>
        <w:t xml:space="preserve">(prémiu) </w:t>
      </w:r>
      <w:r w:rsidR="00A854E6" w:rsidRPr="00A60D9C">
        <w:rPr>
          <w:rFonts w:ascii="Cambria" w:hAnsi="Cambria" w:cs="Arial"/>
          <w:sz w:val="22"/>
          <w:szCs w:val="22"/>
        </w:rPr>
        <w:t>Poskytovateľovi</w:t>
      </w:r>
      <w:r w:rsidR="008657B4" w:rsidRPr="00A60D9C">
        <w:rPr>
          <w:rFonts w:ascii="Cambria" w:hAnsi="Cambria" w:cs="Arial"/>
          <w:sz w:val="22"/>
          <w:szCs w:val="22"/>
        </w:rPr>
        <w:t xml:space="preserve"> podľa </w:t>
      </w:r>
      <w:r w:rsidR="00C26798" w:rsidRPr="00A60D9C">
        <w:rPr>
          <w:rFonts w:ascii="Cambria" w:hAnsi="Cambria" w:cs="Arial"/>
          <w:sz w:val="22"/>
          <w:szCs w:val="22"/>
        </w:rPr>
        <w:t>za Úspory</w:t>
      </w:r>
      <w:r w:rsidR="008657B4" w:rsidRPr="00A60D9C">
        <w:rPr>
          <w:rFonts w:ascii="Cambria" w:hAnsi="Cambria" w:cs="Arial"/>
          <w:sz w:val="22"/>
          <w:szCs w:val="22"/>
        </w:rPr>
        <w:t xml:space="preserve"> nákladov</w:t>
      </w:r>
      <w:r w:rsidR="00C26798" w:rsidRPr="00A60D9C">
        <w:rPr>
          <w:rFonts w:ascii="Cambria" w:hAnsi="Cambria" w:cs="Arial"/>
          <w:sz w:val="22"/>
          <w:szCs w:val="22"/>
        </w:rPr>
        <w:t xml:space="preserve">. Na fakturáciu ceny podľa tohto </w:t>
      </w:r>
      <w:r w:rsidR="00C26798" w:rsidRPr="00EE436F">
        <w:rPr>
          <w:rFonts w:ascii="Cambria" w:hAnsi="Cambria" w:cs="Arial"/>
          <w:sz w:val="22"/>
          <w:szCs w:val="22"/>
        </w:rPr>
        <w:t>bodu sa primerane uplatňujú podmienky pre fakturáciu nad-úspory (Úspory nákladov nad úroveň Garantovanej úspory) počas Obdobia garancie.</w:t>
      </w:r>
      <w:r w:rsidR="008657B4" w:rsidRPr="00EE436F">
        <w:rPr>
          <w:rFonts w:ascii="Cambria" w:hAnsi="Cambria" w:cs="Arial"/>
          <w:sz w:val="22"/>
          <w:szCs w:val="22"/>
        </w:rPr>
        <w:t xml:space="preserve"> </w:t>
      </w:r>
    </w:p>
    <w:p w14:paraId="363FD3EF" w14:textId="17B530BA" w:rsidR="00BD084D" w:rsidRPr="00EE436F" w:rsidRDefault="00BD084D" w:rsidP="00216B6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Poskytovateľ sa zaväzuje každú faktúru, na ktorej vystavenie mu vznikol nárok podľa tejto Zmluvy, vystaviť najneskôr do piatich (5) pracovných dní odo dňa, kedy mu nárok na jej vystavenie vznikol.</w:t>
      </w:r>
    </w:p>
    <w:p w14:paraId="77498CC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68" w:name="_Toc517267628"/>
      <w:r w:rsidRPr="00A60D9C">
        <w:rPr>
          <w:rFonts w:ascii="Cambria" w:eastAsiaTheme="minorHAnsi" w:hAnsi="Cambria" w:cs="Arial"/>
          <w:b/>
          <w:caps/>
          <w:sz w:val="22"/>
          <w:szCs w:val="22"/>
        </w:rPr>
        <w:t>Financovanie</w:t>
      </w:r>
      <w:bookmarkEnd w:id="68"/>
    </w:p>
    <w:p w14:paraId="7A4C24DC" w14:textId="532E7C6A" w:rsidR="000E1BC2" w:rsidRDefault="001B2D25" w:rsidP="00216B6D">
      <w:pPr>
        <w:pStyle w:val="ListParagraph"/>
        <w:numPr>
          <w:ilvl w:val="1"/>
          <w:numId w:val="84"/>
        </w:numPr>
        <w:spacing w:after="240" w:line="240" w:lineRule="auto"/>
        <w:contextualSpacing w:val="0"/>
        <w:jc w:val="both"/>
        <w:rPr>
          <w:rFonts w:ascii="Cambria" w:hAnsi="Cambria" w:cs="Arial"/>
          <w:sz w:val="22"/>
          <w:szCs w:val="22"/>
        </w:rPr>
      </w:pPr>
      <w:r w:rsidRPr="001B2D25">
        <w:rPr>
          <w:rFonts w:ascii="Cambria" w:hAnsi="Cambria" w:cs="Arial"/>
          <w:sz w:val="22"/>
          <w:szCs w:val="22"/>
        </w:rPr>
        <w:t xml:space="preserve">Náklady na realizáciu </w:t>
      </w:r>
      <w:r>
        <w:rPr>
          <w:rFonts w:ascii="Cambria" w:hAnsi="Cambria" w:cs="Arial"/>
          <w:sz w:val="22"/>
          <w:szCs w:val="22"/>
        </w:rPr>
        <w:t>Projektu</w:t>
      </w:r>
      <w:r w:rsidRPr="001B2D25">
        <w:rPr>
          <w:rFonts w:ascii="Cambria" w:hAnsi="Cambria" w:cs="Arial"/>
          <w:sz w:val="22"/>
          <w:szCs w:val="22"/>
        </w:rPr>
        <w:t xml:space="preserve"> a na poskytovanie Služieb znáša Poskytovateľ, ktorý zabezpečuje financovanie </w:t>
      </w:r>
      <w:r w:rsidR="003121A9">
        <w:rPr>
          <w:rFonts w:ascii="Cambria" w:hAnsi="Cambria" w:cs="Arial"/>
          <w:sz w:val="22"/>
          <w:szCs w:val="22"/>
        </w:rPr>
        <w:t>Projektu</w:t>
      </w:r>
      <w:r w:rsidRPr="001B2D25">
        <w:rPr>
          <w:rFonts w:ascii="Cambria" w:hAnsi="Cambria" w:cs="Arial"/>
          <w:sz w:val="22"/>
          <w:szCs w:val="22"/>
        </w:rPr>
        <w:t xml:space="preserve"> a poskytovania Služieb či už z vlastných alebo cudzích zdrojov.</w:t>
      </w:r>
    </w:p>
    <w:p w14:paraId="3967CBA5" w14:textId="2C64D9CB" w:rsidR="003121A9" w:rsidRPr="00A60D9C" w:rsidRDefault="003121A9" w:rsidP="00216B6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Klient</w:t>
      </w:r>
      <w:r w:rsidRPr="003121A9">
        <w:rPr>
          <w:rFonts w:ascii="Cambria" w:hAnsi="Cambria" w:cs="Arial"/>
          <w:sz w:val="22"/>
          <w:szCs w:val="22"/>
        </w:rPr>
        <w:t xml:space="preserve"> sa zaväzuje uhrádzať </w:t>
      </w:r>
      <w:r>
        <w:rPr>
          <w:rFonts w:ascii="Cambria" w:hAnsi="Cambria" w:cs="Arial"/>
          <w:sz w:val="22"/>
          <w:szCs w:val="22"/>
        </w:rPr>
        <w:t>platby za Opatrenia a Služby</w:t>
      </w:r>
      <w:r w:rsidRPr="003121A9">
        <w:rPr>
          <w:rFonts w:ascii="Cambria" w:hAnsi="Cambria" w:cs="Arial"/>
          <w:sz w:val="22"/>
          <w:szCs w:val="22"/>
        </w:rPr>
        <w:t xml:space="preserve"> v súlade s podmienkami tejto Zmluvy.</w:t>
      </w:r>
    </w:p>
    <w:p w14:paraId="62E219B7" w14:textId="31503D52" w:rsidR="000E1BC2" w:rsidRPr="00A60D9C" w:rsidRDefault="00AC0909" w:rsidP="00216B6D">
      <w:pPr>
        <w:pStyle w:val="ListParagraph"/>
        <w:numPr>
          <w:ilvl w:val="1"/>
          <w:numId w:val="84"/>
        </w:numPr>
        <w:spacing w:after="240" w:line="240" w:lineRule="auto"/>
        <w:contextualSpacing w:val="0"/>
        <w:jc w:val="both"/>
        <w:rPr>
          <w:rFonts w:ascii="Cambria" w:hAnsi="Cambria" w:cs="Arial"/>
          <w:sz w:val="22"/>
          <w:szCs w:val="22"/>
        </w:rPr>
      </w:pPr>
      <w:bookmarkStart w:id="69" w:name="_Ref516040412"/>
      <w:r>
        <w:rPr>
          <w:rFonts w:ascii="Cambria" w:hAnsi="Cambria" w:cs="Arial"/>
          <w:sz w:val="22"/>
          <w:szCs w:val="22"/>
        </w:rPr>
        <w:t>Poskytovateľ</w:t>
      </w:r>
      <w:r w:rsidRPr="00AC0909">
        <w:rPr>
          <w:rFonts w:ascii="Cambria" w:hAnsi="Cambria" w:cs="Arial"/>
          <w:sz w:val="22"/>
          <w:szCs w:val="22"/>
        </w:rPr>
        <w:t xml:space="preserve"> </w:t>
      </w:r>
      <w:r w:rsidR="00E92903">
        <w:rPr>
          <w:rFonts w:ascii="Cambria" w:hAnsi="Cambria" w:cs="Arial"/>
          <w:sz w:val="22"/>
          <w:szCs w:val="22"/>
        </w:rPr>
        <w:t xml:space="preserve">nie </w:t>
      </w:r>
      <w:r w:rsidRPr="00AC0909">
        <w:rPr>
          <w:rFonts w:ascii="Cambria" w:hAnsi="Cambria" w:cs="Arial"/>
          <w:sz w:val="22"/>
          <w:szCs w:val="22"/>
        </w:rPr>
        <w:t xml:space="preserve">je oprávnený po vystavení faktúry na </w:t>
      </w:r>
      <w:r>
        <w:rPr>
          <w:rFonts w:ascii="Cambria" w:hAnsi="Cambria" w:cs="Arial"/>
          <w:sz w:val="22"/>
          <w:szCs w:val="22"/>
        </w:rPr>
        <w:t>cenu za Opatrenia</w:t>
      </w:r>
      <w:r w:rsidRPr="00AC0909">
        <w:rPr>
          <w:rFonts w:ascii="Cambria" w:hAnsi="Cambria" w:cs="Arial"/>
          <w:sz w:val="22"/>
          <w:szCs w:val="22"/>
        </w:rPr>
        <w:t xml:space="preserve"> pohľadávku na jej zaplatenie postúpiť na tretiu osobu </w:t>
      </w:r>
      <w:r w:rsidR="00E92903">
        <w:rPr>
          <w:rFonts w:ascii="Cambria" w:hAnsi="Cambria" w:cs="Arial"/>
          <w:sz w:val="22"/>
          <w:szCs w:val="22"/>
        </w:rPr>
        <w:t>bez predchádzajúceho písomného schválenia</w:t>
      </w:r>
      <w:r w:rsidRPr="00AC0909">
        <w:rPr>
          <w:rFonts w:ascii="Cambria" w:hAnsi="Cambria" w:cs="Arial"/>
          <w:sz w:val="22"/>
          <w:szCs w:val="22"/>
        </w:rPr>
        <w:t xml:space="preserve"> </w:t>
      </w:r>
      <w:r>
        <w:rPr>
          <w:rFonts w:ascii="Cambria" w:hAnsi="Cambria" w:cs="Arial"/>
          <w:sz w:val="22"/>
          <w:szCs w:val="22"/>
        </w:rPr>
        <w:t>Klienta</w:t>
      </w:r>
      <w:r w:rsidR="00E92903">
        <w:rPr>
          <w:rFonts w:ascii="Cambria" w:hAnsi="Cambria" w:cs="Arial"/>
          <w:sz w:val="22"/>
          <w:szCs w:val="22"/>
        </w:rPr>
        <w:t xml:space="preserve">. </w:t>
      </w:r>
      <w:r>
        <w:rPr>
          <w:rFonts w:ascii="Cambria" w:hAnsi="Cambria" w:cs="Arial"/>
          <w:sz w:val="22"/>
          <w:szCs w:val="22"/>
        </w:rPr>
        <w:t>Klient</w:t>
      </w:r>
      <w:r w:rsidRPr="00AC0909">
        <w:rPr>
          <w:rFonts w:ascii="Cambria" w:hAnsi="Cambria" w:cs="Arial"/>
          <w:sz w:val="22"/>
          <w:szCs w:val="22"/>
        </w:rPr>
        <w:t xml:space="preserve"> je oprávnený udelenie tohto súhlasu odoprieť </w:t>
      </w:r>
      <w:r>
        <w:rPr>
          <w:rFonts w:ascii="Cambria" w:hAnsi="Cambria" w:cs="Arial"/>
          <w:sz w:val="22"/>
          <w:szCs w:val="22"/>
        </w:rPr>
        <w:t>najmä</w:t>
      </w:r>
      <w:r w:rsidRPr="00AC0909">
        <w:rPr>
          <w:rFonts w:ascii="Cambria" w:hAnsi="Cambria" w:cs="Arial"/>
          <w:sz w:val="22"/>
          <w:szCs w:val="22"/>
        </w:rPr>
        <w:t xml:space="preserve"> v prípade, ak by podľa v tom čase platných Právnych predpisov takéto postúpenie malo alebo mohlo mať negatívny vplyv na posudzovanie vykazovania takéhoto záväzku v účtovníctve </w:t>
      </w:r>
      <w:r>
        <w:rPr>
          <w:rFonts w:ascii="Cambria" w:hAnsi="Cambria" w:cs="Arial"/>
          <w:sz w:val="22"/>
          <w:szCs w:val="22"/>
        </w:rPr>
        <w:t>Klienta</w:t>
      </w:r>
      <w:r w:rsidRPr="00AC0909">
        <w:rPr>
          <w:rFonts w:ascii="Cambria" w:hAnsi="Cambria" w:cs="Arial"/>
          <w:sz w:val="22"/>
          <w:szCs w:val="22"/>
        </w:rPr>
        <w:t>, a to najmä s ohľadom na platn</w:t>
      </w:r>
      <w:r>
        <w:rPr>
          <w:rFonts w:ascii="Cambria" w:hAnsi="Cambria" w:cs="Arial"/>
          <w:sz w:val="22"/>
          <w:szCs w:val="22"/>
        </w:rPr>
        <w:t>é</w:t>
      </w:r>
      <w:r w:rsidRPr="00AC0909">
        <w:rPr>
          <w:rFonts w:ascii="Cambria" w:hAnsi="Cambria" w:cs="Arial"/>
          <w:sz w:val="22"/>
          <w:szCs w:val="22"/>
        </w:rPr>
        <w:t xml:space="preserve"> </w:t>
      </w:r>
      <w:r>
        <w:rPr>
          <w:rFonts w:ascii="Cambria" w:hAnsi="Cambria" w:cs="Arial"/>
          <w:sz w:val="22"/>
          <w:szCs w:val="22"/>
        </w:rPr>
        <w:t>pravidlá</w:t>
      </w:r>
      <w:r w:rsidRPr="00AC0909">
        <w:rPr>
          <w:rFonts w:ascii="Cambria" w:hAnsi="Cambria" w:cs="Arial"/>
          <w:sz w:val="22"/>
          <w:szCs w:val="22"/>
        </w:rPr>
        <w:t xml:space="preserve"> rozpočtového hospodárenia v zmysle Právnych predpisov alebo </w:t>
      </w:r>
      <w:r w:rsidR="00E92903">
        <w:rPr>
          <w:rFonts w:ascii="Cambria" w:hAnsi="Cambria" w:cs="Arial"/>
          <w:sz w:val="22"/>
          <w:szCs w:val="22"/>
        </w:rPr>
        <w:t xml:space="preserve">ak </w:t>
      </w:r>
      <w:r w:rsidRPr="00AC0909">
        <w:rPr>
          <w:rFonts w:ascii="Cambria" w:hAnsi="Cambria" w:cs="Arial"/>
          <w:sz w:val="22"/>
          <w:szCs w:val="22"/>
        </w:rPr>
        <w:t>by inak odporovalo Právnym predpisom; Právny úkon, ktorého účelom by malo byť postúpenie pohľadávky Zhotoviteľa v rozpore s predchádzajúcou vetou je podľa § 39 Občianskeho zákonníka neplatný</w:t>
      </w:r>
      <w:r w:rsidR="008B6AB1" w:rsidRPr="00A60D9C">
        <w:rPr>
          <w:rFonts w:ascii="Cambria" w:hAnsi="Cambria" w:cs="Arial"/>
          <w:sz w:val="22"/>
          <w:szCs w:val="22"/>
        </w:rPr>
        <w:t>.</w:t>
      </w:r>
      <w:bookmarkEnd w:id="69"/>
    </w:p>
    <w:p w14:paraId="7CA7DF1F" w14:textId="0E79EFEA"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0" w:name="_Toc517267629"/>
      <w:r w:rsidRPr="00A60D9C">
        <w:rPr>
          <w:rFonts w:ascii="Cambria" w:eastAsiaTheme="minorHAnsi" w:hAnsi="Cambria" w:cs="Arial"/>
          <w:b/>
          <w:caps/>
          <w:sz w:val="22"/>
          <w:szCs w:val="22"/>
        </w:rPr>
        <w:t>Sankcie</w:t>
      </w:r>
      <w:r w:rsidR="00311169" w:rsidRPr="00A60D9C">
        <w:rPr>
          <w:rFonts w:ascii="Cambria" w:eastAsiaTheme="minorHAnsi" w:hAnsi="Cambria" w:cs="Arial"/>
          <w:b/>
          <w:caps/>
          <w:sz w:val="22"/>
          <w:szCs w:val="22"/>
        </w:rPr>
        <w:t>,</w:t>
      </w:r>
      <w:r w:rsidRPr="00A60D9C">
        <w:rPr>
          <w:rFonts w:ascii="Cambria" w:eastAsiaTheme="minorHAnsi" w:hAnsi="Cambria" w:cs="Arial"/>
          <w:b/>
          <w:caps/>
          <w:sz w:val="22"/>
          <w:szCs w:val="22"/>
        </w:rPr>
        <w:t xml:space="preserve"> nedosiahnutie garantovanej úspory a prémie za jej prekročenie</w:t>
      </w:r>
      <w:bookmarkEnd w:id="70"/>
    </w:p>
    <w:p w14:paraId="406DE3DB" w14:textId="547190C9"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71" w:name="_Toc520968507"/>
      <w:bookmarkStart w:id="72" w:name="_Toc517267630"/>
      <w:r w:rsidRPr="00A60D9C">
        <w:rPr>
          <w:rFonts w:ascii="Cambria" w:eastAsiaTheme="minorHAnsi" w:hAnsi="Cambria" w:cs="Arial"/>
          <w:sz w:val="22"/>
          <w:szCs w:val="22"/>
        </w:rPr>
        <w:t xml:space="preserve">Ak </w:t>
      </w:r>
      <w:r w:rsidR="008411F4" w:rsidRPr="00A60D9C">
        <w:rPr>
          <w:rFonts w:ascii="Cambria" w:hAnsi="Cambria" w:cs="Arial"/>
          <w:sz w:val="22"/>
          <w:szCs w:val="22"/>
        </w:rPr>
        <w:t xml:space="preserve">sa na základe vyhodnotenia úspor preukáže, že </w:t>
      </w:r>
      <w:r w:rsidR="004078C9" w:rsidRPr="00A60D9C">
        <w:rPr>
          <w:rFonts w:ascii="Cambria" w:hAnsi="Cambria" w:cs="Arial"/>
          <w:sz w:val="22"/>
          <w:szCs w:val="22"/>
        </w:rPr>
        <w:t>v rámci Rozhodného obdobia</w:t>
      </w:r>
      <w:bookmarkEnd w:id="71"/>
      <w:bookmarkEnd w:id="72"/>
      <w:r w:rsidR="004078C9" w:rsidRPr="00A60D9C">
        <w:rPr>
          <w:rFonts w:ascii="Cambria" w:hAnsi="Cambria" w:cs="Arial"/>
          <w:sz w:val="22"/>
          <w:szCs w:val="22"/>
        </w:rPr>
        <w:t>, došlo k</w:t>
      </w:r>
      <w:r w:rsidRPr="00A60D9C">
        <w:rPr>
          <w:rFonts w:ascii="Cambria" w:eastAsiaTheme="minorHAnsi" w:hAnsi="Cambria" w:cs="Arial"/>
          <w:sz w:val="22"/>
          <w:szCs w:val="22"/>
        </w:rPr>
        <w:t> </w:t>
      </w:r>
      <w:r w:rsidRPr="00A60D9C">
        <w:rPr>
          <w:rFonts w:ascii="Cambria" w:hAnsi="Cambria" w:cs="Arial"/>
          <w:sz w:val="22"/>
          <w:szCs w:val="22"/>
        </w:rPr>
        <w:t xml:space="preserve">výpadku úspor,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rozdielu medzi </w:t>
      </w:r>
      <w:r w:rsidR="00AE490B" w:rsidRPr="00A60D9C">
        <w:rPr>
          <w:rFonts w:ascii="Cambria" w:hAnsi="Cambria" w:cs="Arial"/>
          <w:sz w:val="22"/>
          <w:szCs w:val="22"/>
        </w:rPr>
        <w:t xml:space="preserve">skutočne </w:t>
      </w:r>
      <w:r w:rsidRPr="00A60D9C">
        <w:rPr>
          <w:rFonts w:ascii="Cambria" w:hAnsi="Cambria" w:cs="Arial"/>
          <w:sz w:val="22"/>
          <w:szCs w:val="22"/>
        </w:rPr>
        <w:t>dosiahnutou</w:t>
      </w:r>
      <w:r w:rsidR="00AE490B" w:rsidRPr="00A60D9C">
        <w:rPr>
          <w:rFonts w:ascii="Cambria" w:hAnsi="Cambria" w:cs="Arial"/>
          <w:sz w:val="22"/>
          <w:szCs w:val="22"/>
        </w:rPr>
        <w:t xml:space="preserve"> úsporou</w:t>
      </w:r>
      <w:r w:rsidRPr="00A60D9C">
        <w:rPr>
          <w:rFonts w:ascii="Cambria" w:hAnsi="Cambria" w:cs="Arial"/>
          <w:sz w:val="22"/>
          <w:szCs w:val="22"/>
        </w:rPr>
        <w:t xml:space="preserve"> a Garantovanou úsporou, zmluvné strany sa zaväzujú vyriešiť vzniknutú situáciu rokovaním bez zbytočného odkladu uplatňujúc nasledovné pravidlá:</w:t>
      </w:r>
    </w:p>
    <w:p w14:paraId="52CB1FC6" w14:textId="5A3D18D7" w:rsidR="000E1BC2" w:rsidRPr="00222949"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boli takéto nižšie dosiahnuté úspory zavinené výlučne </w:t>
      </w:r>
      <w:r w:rsidR="00A854E6" w:rsidRPr="00A60D9C">
        <w:rPr>
          <w:rFonts w:ascii="Cambria" w:hAnsi="Cambria" w:cs="Arial"/>
          <w:sz w:val="22"/>
          <w:szCs w:val="22"/>
        </w:rPr>
        <w:t>Poskytovateľom</w:t>
      </w:r>
      <w:r w:rsidRPr="00A60D9C">
        <w:rPr>
          <w:rFonts w:ascii="Cambria" w:hAnsi="Cambria" w:cs="Arial"/>
          <w:sz w:val="22"/>
          <w:szCs w:val="22"/>
        </w:rPr>
        <w:t xml:space="preserve">, </w:t>
      </w:r>
      <w:r w:rsidR="00A854E6" w:rsidRPr="00A60D9C">
        <w:rPr>
          <w:rFonts w:ascii="Cambria" w:hAnsi="Cambria" w:cs="Arial"/>
          <w:sz w:val="22"/>
          <w:szCs w:val="22"/>
        </w:rPr>
        <w:t>Poskytovateľ</w:t>
      </w:r>
      <w:r w:rsidRPr="00A60D9C">
        <w:rPr>
          <w:rFonts w:ascii="Cambria" w:hAnsi="Cambria" w:cs="Arial"/>
          <w:sz w:val="22"/>
          <w:szCs w:val="22"/>
        </w:rPr>
        <w:t xml:space="preserve"> je </w:t>
      </w:r>
      <w:r w:rsidR="00A854E6" w:rsidRPr="00A60D9C">
        <w:rPr>
          <w:rFonts w:ascii="Cambria" w:hAnsi="Cambria" w:cs="Arial"/>
          <w:sz w:val="22"/>
          <w:szCs w:val="22"/>
        </w:rPr>
        <w:t xml:space="preserve">povinný </w:t>
      </w:r>
      <w:r w:rsidRPr="00A60D9C">
        <w:rPr>
          <w:rFonts w:ascii="Cambria" w:hAnsi="Cambria" w:cs="Arial"/>
          <w:sz w:val="22"/>
          <w:szCs w:val="22"/>
        </w:rPr>
        <w:t xml:space="preserve">uhradiť finančnú hodnotu výpadku Garantovanej úspory vypočítanú </w:t>
      </w:r>
      <w:r w:rsidRPr="00222949">
        <w:rPr>
          <w:rFonts w:ascii="Cambria" w:hAnsi="Cambria" w:cs="Arial"/>
          <w:sz w:val="22"/>
          <w:szCs w:val="22"/>
        </w:rPr>
        <w:t xml:space="preserve">podľa </w:t>
      </w:r>
      <w:r w:rsidRPr="003757D5">
        <w:rPr>
          <w:rFonts w:ascii="Cambria" w:hAnsi="Cambria" w:cs="Arial"/>
          <w:sz w:val="22"/>
          <w:szCs w:val="22"/>
        </w:rPr>
        <w:t xml:space="preserve">Prílohy č. </w:t>
      </w:r>
      <w:r w:rsidR="00FE4467" w:rsidRPr="00222949">
        <w:rPr>
          <w:rFonts w:ascii="Cambria" w:hAnsi="Cambria" w:cs="Arial"/>
          <w:sz w:val="22"/>
          <w:szCs w:val="22"/>
        </w:rPr>
        <w:t>2</w:t>
      </w:r>
      <w:r w:rsidRPr="00222949">
        <w:rPr>
          <w:rFonts w:ascii="Cambria" w:hAnsi="Cambria" w:cs="Arial"/>
          <w:sz w:val="22"/>
          <w:szCs w:val="22"/>
        </w:rPr>
        <w:t>,</w:t>
      </w:r>
    </w:p>
    <w:p w14:paraId="558ED940" w14:textId="4B44BDBA"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222949">
        <w:rPr>
          <w:rFonts w:ascii="Cambria" w:hAnsi="Cambria" w:cs="Arial"/>
          <w:sz w:val="22"/>
          <w:szCs w:val="22"/>
        </w:rPr>
        <w:lastRenderedPageBreak/>
        <w:t>ak boli takéto nižšie dosiahnuté</w:t>
      </w:r>
      <w:r w:rsidRPr="00A60D9C">
        <w:rPr>
          <w:rFonts w:ascii="Cambria" w:hAnsi="Cambria" w:cs="Arial"/>
          <w:sz w:val="22"/>
          <w:szCs w:val="22"/>
        </w:rPr>
        <w:t xml:space="preserve"> úspory zavinené oboma zmluvnými stranami, zmluvné strany sa zaväzujú bez zbytočného odkladu dohodnúť na svojom podiele zodpovednosti; v takom prípade je </w:t>
      </w:r>
      <w:r w:rsidR="00A854E6" w:rsidRPr="00A60D9C">
        <w:rPr>
          <w:rFonts w:ascii="Cambria" w:hAnsi="Cambria" w:cs="Arial"/>
          <w:sz w:val="22"/>
          <w:szCs w:val="22"/>
        </w:rPr>
        <w:t>Poskytovateľ</w:t>
      </w:r>
      <w:r w:rsidRPr="00A60D9C">
        <w:rPr>
          <w:rFonts w:ascii="Cambria" w:hAnsi="Cambria" w:cs="Arial"/>
          <w:sz w:val="22"/>
          <w:szCs w:val="22"/>
        </w:rPr>
        <w:t xml:space="preserve"> povinný odškodniť Klienta zaplatením sankcie za nedosiahnutie Garantovanej úspory len do výšky škody spôsobenej jeho vlastným zavinením. </w:t>
      </w:r>
    </w:p>
    <w:p w14:paraId="55A7A07F" w14:textId="3DC4911C"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medzi zmluvnými stranami nedôjde k dohode o výške a podiele ich zodpovednosti, zmluvné strany sa zaväzujú riešiť spor v</w:t>
      </w:r>
      <w:r w:rsidR="00602DD7" w:rsidRPr="00A60D9C">
        <w:rPr>
          <w:rFonts w:ascii="Cambria" w:hAnsi="Cambria" w:cs="Arial"/>
          <w:sz w:val="22"/>
          <w:szCs w:val="22"/>
        </w:rPr>
        <w:t> </w:t>
      </w:r>
      <w:r w:rsidRPr="00A60D9C">
        <w:rPr>
          <w:rFonts w:ascii="Cambria" w:hAnsi="Cambria" w:cs="Arial"/>
          <w:sz w:val="22"/>
          <w:szCs w:val="22"/>
        </w:rPr>
        <w:t>zmysle</w:t>
      </w:r>
      <w:r w:rsidR="00602DD7" w:rsidRPr="00A60D9C">
        <w:rPr>
          <w:rFonts w:ascii="Cambria" w:hAnsi="Cambria" w:cs="Arial"/>
          <w:sz w:val="22"/>
          <w:szCs w:val="22"/>
        </w:rPr>
        <w:t xml:space="preserve"> 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22</w:t>
      </w:r>
      <w:r w:rsidR="00602DD7" w:rsidRPr="00A60D9C">
        <w:rPr>
          <w:rFonts w:ascii="Cambria" w:hAnsi="Cambria" w:cs="Arial"/>
          <w:sz w:val="22"/>
          <w:szCs w:val="22"/>
        </w:rPr>
        <w:fldChar w:fldCharType="end"/>
      </w:r>
      <w:r w:rsidR="00602DD7" w:rsidRPr="00A60D9C">
        <w:rPr>
          <w:rFonts w:ascii="Cambria" w:hAnsi="Cambria" w:cs="Arial"/>
          <w:sz w:val="22"/>
          <w:szCs w:val="22"/>
        </w:rPr>
        <w:t xml:space="preserve"> </w:t>
      </w:r>
      <w:r w:rsidRPr="00A60D9C">
        <w:rPr>
          <w:rFonts w:ascii="Cambria" w:hAnsi="Cambria" w:cs="Arial"/>
          <w:sz w:val="22"/>
          <w:szCs w:val="22"/>
        </w:rPr>
        <w:t>tejto Zmluvy.</w:t>
      </w:r>
    </w:p>
    <w:p w14:paraId="12068FB6" w14:textId="10D8977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Maximálnou náhradou v prípade nedosiahnutia Garantovanej úspory je finančná hodnota ročnej Garantovanej úspory.</w:t>
      </w:r>
    </w:p>
    <w:p w14:paraId="1A12D578" w14:textId="74EECD63"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bude v konkrétnom zúčtovacom období dosiahnutá vyššia Úspora nákladov ako je Garantovaná úspora za dané zúčtovacie obdobie, </w:t>
      </w:r>
      <w:r w:rsidR="00A854E6" w:rsidRPr="00A60D9C">
        <w:rPr>
          <w:rFonts w:ascii="Cambria" w:hAnsi="Cambria" w:cs="Arial"/>
          <w:sz w:val="22"/>
          <w:szCs w:val="22"/>
        </w:rPr>
        <w:t>Poskytovateľ</w:t>
      </w:r>
      <w:r w:rsidR="00137882" w:rsidRPr="00A60D9C">
        <w:rPr>
          <w:rFonts w:ascii="Cambria" w:hAnsi="Cambria" w:cs="Arial"/>
          <w:sz w:val="22"/>
          <w:szCs w:val="22"/>
        </w:rPr>
        <w:t>ovi</w:t>
      </w:r>
      <w:r w:rsidRPr="00A60D9C">
        <w:rPr>
          <w:rFonts w:ascii="Cambria" w:hAnsi="Cambria" w:cs="Arial"/>
          <w:sz w:val="22"/>
          <w:szCs w:val="22"/>
        </w:rPr>
        <w:t xml:space="preserve"> vzniká voči Klientovi nárok na zaplatenie prémie vo výške 50 % z</w:t>
      </w:r>
      <w:r w:rsidR="00192BDB">
        <w:rPr>
          <w:rFonts w:ascii="Cambria" w:hAnsi="Cambria" w:cs="Arial"/>
          <w:sz w:val="22"/>
          <w:szCs w:val="22"/>
        </w:rPr>
        <w:t> </w:t>
      </w:r>
      <w:r w:rsidRPr="00A60D9C">
        <w:rPr>
          <w:rFonts w:ascii="Cambria" w:hAnsi="Cambria" w:cs="Arial"/>
          <w:sz w:val="22"/>
          <w:szCs w:val="22"/>
        </w:rPr>
        <w:t>nad</w:t>
      </w:r>
      <w:r w:rsidR="00192BDB">
        <w:rPr>
          <w:rFonts w:ascii="Cambria" w:hAnsi="Cambria" w:cs="Arial"/>
          <w:sz w:val="22"/>
          <w:szCs w:val="22"/>
        </w:rPr>
        <w:t>-</w:t>
      </w:r>
      <w:r w:rsidRPr="00A60D9C">
        <w:rPr>
          <w:rFonts w:ascii="Cambria" w:hAnsi="Cambria" w:cs="Arial"/>
          <w:sz w:val="22"/>
          <w:szCs w:val="22"/>
        </w:rPr>
        <w:t xml:space="preserve">úspory za dané zúčtovacie obdobie. Spôsob výpočtu prémie za prekročenie Garantovanej úspory je stanovený v Prílohe č. </w:t>
      </w:r>
      <w:r w:rsidR="004A3AD2">
        <w:rPr>
          <w:rFonts w:ascii="Cambria" w:hAnsi="Cambria" w:cs="Arial"/>
          <w:sz w:val="22"/>
          <w:szCs w:val="22"/>
        </w:rPr>
        <w:t>2</w:t>
      </w:r>
      <w:r w:rsidRPr="00A60D9C">
        <w:rPr>
          <w:rFonts w:ascii="Cambria" w:hAnsi="Cambria" w:cs="Arial"/>
          <w:sz w:val="22"/>
          <w:szCs w:val="22"/>
        </w:rPr>
        <w:t xml:space="preserve">. Pre vylúčenie akýchkoľvek pochybností, zmluvné strany potvrdzujú, že prémia predstavuje odmenu za dosiahnutý rozdiel medzi </w:t>
      </w:r>
      <w:r w:rsidR="006F5AE2" w:rsidRPr="00A60D9C">
        <w:rPr>
          <w:rFonts w:ascii="Cambria" w:hAnsi="Cambria" w:cs="Arial"/>
          <w:sz w:val="22"/>
          <w:szCs w:val="22"/>
        </w:rPr>
        <w:t xml:space="preserve">skutočne </w:t>
      </w:r>
      <w:r w:rsidRPr="00A60D9C">
        <w:rPr>
          <w:rFonts w:ascii="Cambria" w:hAnsi="Cambria" w:cs="Arial"/>
          <w:sz w:val="22"/>
          <w:szCs w:val="22"/>
        </w:rPr>
        <w:t>dosiahnutou</w:t>
      </w:r>
      <w:r w:rsidR="006F5AE2" w:rsidRPr="00A60D9C">
        <w:rPr>
          <w:rFonts w:ascii="Cambria" w:hAnsi="Cambria" w:cs="Arial"/>
          <w:sz w:val="22"/>
          <w:szCs w:val="22"/>
        </w:rPr>
        <w:t xml:space="preserve"> úsporou</w:t>
      </w:r>
      <w:r w:rsidRPr="00A60D9C">
        <w:rPr>
          <w:rFonts w:ascii="Cambria" w:hAnsi="Cambria" w:cs="Arial"/>
          <w:sz w:val="22"/>
          <w:szCs w:val="22"/>
        </w:rPr>
        <w:t xml:space="preserve"> a Garantovanou úsporou. </w:t>
      </w:r>
    </w:p>
    <w:p w14:paraId="04CFDB79" w14:textId="402D6AAB" w:rsidR="00AA5D8C" w:rsidRPr="00A60D9C" w:rsidRDefault="00AA5D8C" w:rsidP="00AA5D8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nastane niektorá z nižšie uvedených okolností má </w:t>
      </w:r>
      <w:r w:rsidR="00A014CE">
        <w:rPr>
          <w:rFonts w:ascii="Cambria" w:hAnsi="Cambria" w:cs="Arial"/>
          <w:sz w:val="22"/>
          <w:szCs w:val="22"/>
        </w:rPr>
        <w:t>Klient</w:t>
      </w:r>
      <w:r w:rsidRPr="00A60D9C">
        <w:rPr>
          <w:rFonts w:ascii="Cambria" w:hAnsi="Cambria" w:cs="Arial"/>
          <w:sz w:val="22"/>
          <w:szCs w:val="22"/>
        </w:rPr>
        <w:t xml:space="preserve"> na základe faktúry  nárok požadovať od </w:t>
      </w:r>
      <w:r w:rsidR="00137882" w:rsidRPr="00A60D9C">
        <w:rPr>
          <w:rFonts w:ascii="Cambria" w:hAnsi="Cambria" w:cs="Arial"/>
          <w:sz w:val="22"/>
          <w:szCs w:val="22"/>
        </w:rPr>
        <w:t>Poskytovateľa</w:t>
      </w:r>
      <w:r w:rsidRPr="00A60D9C">
        <w:rPr>
          <w:rFonts w:ascii="Cambria" w:hAnsi="Cambria" w:cs="Arial"/>
          <w:sz w:val="22"/>
          <w:szCs w:val="22"/>
        </w:rPr>
        <w:t xml:space="preserve"> zaplatenie a </w:t>
      </w:r>
      <w:r w:rsidR="00137882" w:rsidRPr="00A60D9C">
        <w:rPr>
          <w:rFonts w:ascii="Cambria" w:hAnsi="Cambria" w:cs="Arial"/>
          <w:sz w:val="22"/>
          <w:szCs w:val="22"/>
        </w:rPr>
        <w:t>Poskytovateľ</w:t>
      </w:r>
      <w:r w:rsidRPr="00A60D9C">
        <w:rPr>
          <w:rFonts w:ascii="Cambria" w:hAnsi="Cambria" w:cs="Arial"/>
          <w:sz w:val="22"/>
          <w:szCs w:val="22"/>
        </w:rPr>
        <w:t xml:space="preserve"> je v prípade uplatnenia takého nároku zo strany </w:t>
      </w:r>
      <w:r w:rsidR="00A014CE">
        <w:rPr>
          <w:rFonts w:ascii="Cambria" w:hAnsi="Cambria" w:cs="Arial"/>
          <w:sz w:val="22"/>
          <w:szCs w:val="22"/>
        </w:rPr>
        <w:t>Klienta</w:t>
      </w:r>
      <w:r w:rsidR="00A014CE" w:rsidRPr="00A60D9C">
        <w:rPr>
          <w:rFonts w:ascii="Cambria" w:hAnsi="Cambria" w:cs="Arial"/>
          <w:sz w:val="22"/>
          <w:szCs w:val="22"/>
        </w:rPr>
        <w:t xml:space="preserve"> </w:t>
      </w:r>
      <w:r w:rsidRPr="00A60D9C">
        <w:rPr>
          <w:rFonts w:ascii="Cambria" w:hAnsi="Cambria" w:cs="Arial"/>
          <w:sz w:val="22"/>
          <w:szCs w:val="22"/>
        </w:rPr>
        <w:t xml:space="preserve">povinný </w:t>
      </w:r>
      <w:r w:rsidR="00A014CE">
        <w:rPr>
          <w:rFonts w:ascii="Cambria" w:hAnsi="Cambria" w:cs="Arial"/>
          <w:sz w:val="22"/>
          <w:szCs w:val="22"/>
        </w:rPr>
        <w:t>Klientovi</w:t>
      </w:r>
      <w:r w:rsidR="00A014CE" w:rsidRPr="00A60D9C">
        <w:rPr>
          <w:rFonts w:ascii="Cambria" w:hAnsi="Cambria" w:cs="Arial"/>
          <w:sz w:val="22"/>
          <w:szCs w:val="22"/>
        </w:rPr>
        <w:t xml:space="preserve"> </w:t>
      </w:r>
      <w:r w:rsidRPr="00A60D9C">
        <w:rPr>
          <w:rFonts w:ascii="Cambria" w:hAnsi="Cambria" w:cs="Arial"/>
          <w:sz w:val="22"/>
          <w:szCs w:val="22"/>
        </w:rPr>
        <w:t>zaplatiť nasledovné zmluvné pokuty (pre vylúčenie pochybností, pre každý prípad, kedy nastane akákoľvek z nižšie uvedených okolností, t. j. kedykoľvek aj opakovane):</w:t>
      </w:r>
    </w:p>
    <w:p w14:paraId="3523707F" w14:textId="70F911DF"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bookmarkStart w:id="73" w:name="_Hlk5114868"/>
      <w:r w:rsidRPr="00A60D9C">
        <w:rPr>
          <w:rFonts w:ascii="Cambria" w:hAnsi="Cambria" w:cs="Arial"/>
          <w:sz w:val="22"/>
          <w:szCs w:val="22"/>
        </w:rPr>
        <w:t xml:space="preserve">V prípade omeškania </w:t>
      </w:r>
      <w:r w:rsidR="00137882" w:rsidRPr="00A60D9C">
        <w:rPr>
          <w:rFonts w:ascii="Cambria" w:hAnsi="Cambria" w:cs="Arial"/>
          <w:sz w:val="22"/>
          <w:szCs w:val="22"/>
        </w:rPr>
        <w:t>Poskytovateľa</w:t>
      </w:r>
      <w:r w:rsidRPr="00A60D9C">
        <w:rPr>
          <w:rFonts w:ascii="Cambria" w:hAnsi="Cambria" w:cs="Arial"/>
          <w:sz w:val="22"/>
          <w:szCs w:val="22"/>
        </w:rPr>
        <w:t xml:space="preserve"> s</w:t>
      </w:r>
      <w:r w:rsidR="00CD1B9D" w:rsidRPr="00A60D9C">
        <w:rPr>
          <w:rFonts w:ascii="Cambria" w:hAnsi="Cambria" w:cs="Arial"/>
          <w:sz w:val="22"/>
          <w:szCs w:val="22"/>
        </w:rPr>
        <w:t xml:space="preserve"> vykonaním </w:t>
      </w:r>
      <w:r w:rsidR="002A7400" w:rsidRPr="00A60D9C">
        <w:rPr>
          <w:rFonts w:ascii="Cambria" w:hAnsi="Cambria" w:cs="Arial"/>
          <w:sz w:val="22"/>
          <w:szCs w:val="22"/>
        </w:rPr>
        <w:t xml:space="preserve">Energetickej analýzy a predložením </w:t>
      </w:r>
      <w:r w:rsidR="002A7400" w:rsidRPr="000B0194">
        <w:rPr>
          <w:rFonts w:ascii="Cambria" w:hAnsi="Cambria" w:cs="Arial"/>
          <w:sz w:val="22"/>
          <w:szCs w:val="22"/>
        </w:rPr>
        <w:t xml:space="preserve">Správy z Energetickej analýzy v lehote podľa bodu </w:t>
      </w:r>
      <w:r w:rsidR="002A7400" w:rsidRPr="000B0194">
        <w:rPr>
          <w:rFonts w:ascii="Cambria" w:hAnsi="Cambria" w:cs="Arial"/>
          <w:sz w:val="22"/>
          <w:szCs w:val="22"/>
        </w:rPr>
        <w:fldChar w:fldCharType="begin"/>
      </w:r>
      <w:r w:rsidR="002A7400" w:rsidRPr="000B0194">
        <w:rPr>
          <w:rFonts w:ascii="Cambria" w:hAnsi="Cambria" w:cs="Arial"/>
          <w:sz w:val="22"/>
          <w:szCs w:val="22"/>
        </w:rPr>
        <w:instrText xml:space="preserve"> REF _Ref528149178 \r \h </w:instrText>
      </w:r>
      <w:r w:rsidR="00AC04F0" w:rsidRPr="000B0194">
        <w:rPr>
          <w:rFonts w:ascii="Cambria" w:hAnsi="Cambria" w:cs="Arial"/>
          <w:sz w:val="22"/>
          <w:szCs w:val="22"/>
        </w:rPr>
        <w:instrText xml:space="preserve"> \* MERGEFORMAT </w:instrText>
      </w:r>
      <w:r w:rsidR="002A7400" w:rsidRPr="000B0194">
        <w:rPr>
          <w:rFonts w:ascii="Cambria" w:hAnsi="Cambria" w:cs="Arial"/>
          <w:sz w:val="22"/>
          <w:szCs w:val="22"/>
        </w:rPr>
      </w:r>
      <w:r w:rsidR="002A7400" w:rsidRPr="000B0194">
        <w:rPr>
          <w:rFonts w:ascii="Cambria" w:hAnsi="Cambria" w:cs="Arial"/>
          <w:sz w:val="22"/>
          <w:szCs w:val="22"/>
        </w:rPr>
        <w:fldChar w:fldCharType="separate"/>
      </w:r>
      <w:r w:rsidR="00024726">
        <w:rPr>
          <w:rFonts w:ascii="Cambria" w:hAnsi="Cambria" w:cs="Arial"/>
          <w:sz w:val="22"/>
          <w:szCs w:val="22"/>
        </w:rPr>
        <w:t>4.2</w:t>
      </w:r>
      <w:r w:rsidR="002A7400" w:rsidRPr="000B0194">
        <w:rPr>
          <w:rFonts w:ascii="Cambria" w:hAnsi="Cambria" w:cs="Arial"/>
          <w:sz w:val="22"/>
          <w:szCs w:val="22"/>
        </w:rPr>
        <w:fldChar w:fldCharType="end"/>
      </w:r>
      <w:r w:rsidR="002A7400"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nárok na zaplatenie zmluvnej pokuty vo výške 0,0</w:t>
      </w:r>
      <w:r w:rsidR="002A7400" w:rsidRPr="000B0194">
        <w:rPr>
          <w:rFonts w:ascii="Cambria" w:hAnsi="Cambria" w:cs="Arial"/>
          <w:sz w:val="22"/>
          <w:szCs w:val="22"/>
        </w:rPr>
        <w:t>1</w:t>
      </w:r>
      <w:r w:rsidRPr="000B0194">
        <w:rPr>
          <w:rFonts w:ascii="Cambria" w:hAnsi="Cambria" w:cs="Arial"/>
          <w:sz w:val="22"/>
          <w:szCs w:val="22"/>
        </w:rPr>
        <w:t xml:space="preserve"> % </w:t>
      </w:r>
      <w:bookmarkStart w:id="74" w:name="_Hlk5114801"/>
      <w:r w:rsidR="00BA2487"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BA2487" w:rsidRPr="000B0194">
        <w:rPr>
          <w:rFonts w:ascii="Cambria" w:hAnsi="Cambria" w:cs="Arial"/>
          <w:sz w:val="22"/>
          <w:szCs w:val="22"/>
        </w:rPr>
        <w:t xml:space="preserve">DPH </w:t>
      </w:r>
      <w:bookmarkEnd w:id="74"/>
      <w:r w:rsidR="00BA2487" w:rsidRPr="000B0194">
        <w:rPr>
          <w:rFonts w:ascii="Cambria" w:hAnsi="Cambria" w:cs="Arial"/>
          <w:sz w:val="22"/>
          <w:szCs w:val="22"/>
        </w:rPr>
        <w:t xml:space="preserve">podľa bodu </w:t>
      </w:r>
      <w:r w:rsidR="00BA2487" w:rsidRPr="000B0194">
        <w:rPr>
          <w:rFonts w:ascii="Cambria" w:hAnsi="Cambria" w:cs="Arial"/>
          <w:sz w:val="22"/>
          <w:szCs w:val="22"/>
        </w:rPr>
        <w:fldChar w:fldCharType="begin"/>
      </w:r>
      <w:r w:rsidR="00BA2487"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BA2487" w:rsidRPr="000B0194">
        <w:rPr>
          <w:rFonts w:ascii="Cambria" w:hAnsi="Cambria" w:cs="Arial"/>
          <w:sz w:val="22"/>
          <w:szCs w:val="22"/>
        </w:rPr>
      </w:r>
      <w:r w:rsidR="00BA2487" w:rsidRPr="000B0194">
        <w:rPr>
          <w:rFonts w:ascii="Cambria" w:hAnsi="Cambria" w:cs="Arial"/>
          <w:sz w:val="22"/>
          <w:szCs w:val="22"/>
        </w:rPr>
        <w:fldChar w:fldCharType="separate"/>
      </w:r>
      <w:r w:rsidR="00024726">
        <w:rPr>
          <w:rFonts w:ascii="Cambria" w:hAnsi="Cambria" w:cs="Arial"/>
          <w:sz w:val="22"/>
          <w:szCs w:val="22"/>
        </w:rPr>
        <w:t>13.1</w:t>
      </w:r>
      <w:r w:rsidR="00BA2487" w:rsidRPr="000B0194">
        <w:rPr>
          <w:rFonts w:ascii="Cambria" w:hAnsi="Cambria" w:cs="Arial"/>
          <w:sz w:val="22"/>
          <w:szCs w:val="22"/>
        </w:rPr>
        <w:fldChar w:fldCharType="end"/>
      </w:r>
      <w:r w:rsidR="00BA2487" w:rsidRPr="000B0194">
        <w:rPr>
          <w:rFonts w:ascii="Cambria" w:hAnsi="Cambria" w:cs="Arial"/>
          <w:sz w:val="22"/>
          <w:szCs w:val="22"/>
        </w:rPr>
        <w:t xml:space="preserve"> tejto Zmluvy, </w:t>
      </w:r>
      <w:r w:rsidRPr="000B0194">
        <w:rPr>
          <w:rFonts w:ascii="Cambria" w:hAnsi="Cambria" w:cs="Arial"/>
          <w:sz w:val="22"/>
          <w:szCs w:val="22"/>
        </w:rPr>
        <w:t>a to za každý aj začatý deň omeškania;</w:t>
      </w:r>
    </w:p>
    <w:p w14:paraId="2B9F932D" w14:textId="084A54A4"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00074CEF" w:rsidRPr="000B0194">
        <w:rPr>
          <w:rFonts w:ascii="Cambria" w:hAnsi="Cambria" w:cs="Arial"/>
          <w:sz w:val="22"/>
          <w:szCs w:val="22"/>
        </w:rPr>
        <w:t xml:space="preserve"> s </w:t>
      </w:r>
      <w:r w:rsidRPr="000B0194">
        <w:rPr>
          <w:rFonts w:ascii="Cambria" w:hAnsi="Cambria" w:cs="Arial"/>
          <w:sz w:val="22"/>
          <w:szCs w:val="22"/>
        </w:rPr>
        <w:t xml:space="preserve">odovzdaním </w:t>
      </w:r>
      <w:r w:rsidR="006C74DE" w:rsidRPr="000B0194">
        <w:rPr>
          <w:rFonts w:ascii="Cambria" w:hAnsi="Cambria" w:cs="Arial"/>
          <w:sz w:val="22"/>
          <w:szCs w:val="22"/>
        </w:rPr>
        <w:t>Detailnej špecifikácie technického riešenia</w:t>
      </w:r>
      <w:r w:rsidRPr="000B0194">
        <w:rPr>
          <w:rFonts w:ascii="Cambria" w:hAnsi="Cambria" w:cs="Arial"/>
          <w:sz w:val="22"/>
          <w:szCs w:val="22"/>
        </w:rPr>
        <w:t xml:space="preserve"> </w:t>
      </w:r>
      <w:r w:rsidR="006C74DE" w:rsidRPr="000B0194">
        <w:rPr>
          <w:rFonts w:ascii="Cambria" w:hAnsi="Cambria" w:cs="Arial"/>
          <w:sz w:val="22"/>
          <w:szCs w:val="22"/>
        </w:rPr>
        <w:t xml:space="preserve">v lehote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_Ref528234552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024726">
        <w:rPr>
          <w:rFonts w:ascii="Cambria" w:hAnsi="Cambria" w:cs="Arial"/>
          <w:sz w:val="22"/>
          <w:szCs w:val="22"/>
        </w:rPr>
        <w:t>4.7</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w:t>
      </w:r>
      <w:r w:rsidRPr="000B0194">
        <w:rPr>
          <w:rFonts w:ascii="Cambria" w:hAnsi="Cambria" w:cs="Arial"/>
          <w:sz w:val="22"/>
          <w:szCs w:val="22"/>
        </w:rPr>
        <w:t xml:space="preserve">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pokuty vo výške 0,05 % </w:t>
      </w:r>
      <w:r w:rsidR="006C74DE"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6C74DE" w:rsidRPr="000B0194">
        <w:rPr>
          <w:rFonts w:ascii="Cambria" w:hAnsi="Cambria" w:cs="Arial"/>
          <w:sz w:val="22"/>
          <w:szCs w:val="22"/>
        </w:rPr>
        <w:t xml:space="preserve">DPH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024726">
        <w:rPr>
          <w:rFonts w:ascii="Cambria" w:hAnsi="Cambria" w:cs="Arial"/>
          <w:sz w:val="22"/>
          <w:szCs w:val="22"/>
        </w:rPr>
        <w:t>13.1</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a to za každý aj začatý deň omeškania</w:t>
      </w:r>
      <w:r w:rsidRPr="000B0194">
        <w:rPr>
          <w:rFonts w:ascii="Cambria" w:hAnsi="Cambria" w:cs="Arial"/>
          <w:sz w:val="22"/>
          <w:szCs w:val="22"/>
        </w:rPr>
        <w:t>;</w:t>
      </w:r>
    </w:p>
    <w:p w14:paraId="76B50B9D" w14:textId="2C865F03" w:rsidR="000C5718" w:rsidRPr="000B0194" w:rsidRDefault="000C5718" w:rsidP="000C5718">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Pr="000B0194">
        <w:rPr>
          <w:rFonts w:ascii="Cambria" w:hAnsi="Cambria" w:cs="Arial"/>
          <w:sz w:val="22"/>
          <w:szCs w:val="22"/>
        </w:rPr>
        <w:t xml:space="preserve"> s </w:t>
      </w:r>
      <w:r w:rsidR="00C41651" w:rsidRPr="000B0194">
        <w:rPr>
          <w:rFonts w:ascii="Cambria" w:hAnsi="Cambria" w:cs="Arial"/>
          <w:sz w:val="22"/>
          <w:szCs w:val="22"/>
        </w:rPr>
        <w:t xml:space="preserve">realizáciou navrhovaných Opatrení na základe schválenej Detailnej špecifikácie technického riešenia v lehote podľa bodu </w:t>
      </w:r>
      <w:r w:rsidR="00C41651" w:rsidRPr="000B0194">
        <w:rPr>
          <w:rFonts w:ascii="Cambria" w:hAnsi="Cambria" w:cs="Arial"/>
          <w:sz w:val="22"/>
          <w:szCs w:val="22"/>
        </w:rPr>
        <w:fldChar w:fldCharType="begin"/>
      </w:r>
      <w:r w:rsidR="00C41651" w:rsidRPr="000B0194">
        <w:rPr>
          <w:rFonts w:ascii="Cambria" w:hAnsi="Cambria" w:cs="Arial"/>
          <w:sz w:val="22"/>
          <w:szCs w:val="22"/>
        </w:rPr>
        <w:instrText xml:space="preserve"> REF _Ref528234668 \r \h </w:instrText>
      </w:r>
      <w:r w:rsidR="00AC04F0" w:rsidRPr="000B0194">
        <w:rPr>
          <w:rFonts w:ascii="Cambria" w:hAnsi="Cambria" w:cs="Arial"/>
          <w:sz w:val="22"/>
          <w:szCs w:val="22"/>
        </w:rPr>
        <w:instrText xml:space="preserve"> \* MERGEFORMAT </w:instrText>
      </w:r>
      <w:r w:rsidR="00C41651" w:rsidRPr="000B0194">
        <w:rPr>
          <w:rFonts w:ascii="Cambria" w:hAnsi="Cambria" w:cs="Arial"/>
          <w:sz w:val="22"/>
          <w:szCs w:val="22"/>
        </w:rPr>
      </w:r>
      <w:r w:rsidR="00C41651" w:rsidRPr="000B0194">
        <w:rPr>
          <w:rFonts w:ascii="Cambria" w:hAnsi="Cambria" w:cs="Arial"/>
          <w:sz w:val="22"/>
          <w:szCs w:val="22"/>
        </w:rPr>
        <w:fldChar w:fldCharType="separate"/>
      </w:r>
      <w:r w:rsidR="00024726">
        <w:rPr>
          <w:rFonts w:ascii="Cambria" w:hAnsi="Cambria" w:cs="Arial"/>
          <w:sz w:val="22"/>
          <w:szCs w:val="22"/>
        </w:rPr>
        <w:t>5.1</w:t>
      </w:r>
      <w:r w:rsidR="00C41651" w:rsidRPr="000B0194">
        <w:rPr>
          <w:rFonts w:ascii="Cambria" w:hAnsi="Cambria" w:cs="Arial"/>
          <w:sz w:val="22"/>
          <w:szCs w:val="22"/>
        </w:rPr>
        <w:fldChar w:fldCharType="end"/>
      </w:r>
      <w:r w:rsidR="00C41651"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pokuty vo výške 0,05 % 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Pr="000B0194">
        <w:rPr>
          <w:rFonts w:ascii="Cambria" w:hAnsi="Cambria" w:cs="Arial"/>
          <w:sz w:val="22"/>
          <w:szCs w:val="22"/>
        </w:rPr>
        <w:t xml:space="preserve">DPH podľa bodu </w:t>
      </w:r>
      <w:r w:rsidRPr="000B0194">
        <w:rPr>
          <w:rFonts w:ascii="Cambria" w:hAnsi="Cambria" w:cs="Arial"/>
          <w:sz w:val="22"/>
          <w:szCs w:val="22"/>
        </w:rPr>
        <w:fldChar w:fldCharType="begin"/>
      </w:r>
      <w:r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Pr="000B0194">
        <w:rPr>
          <w:rFonts w:ascii="Cambria" w:hAnsi="Cambria" w:cs="Arial"/>
          <w:sz w:val="22"/>
          <w:szCs w:val="22"/>
        </w:rPr>
      </w:r>
      <w:r w:rsidRPr="000B0194">
        <w:rPr>
          <w:rFonts w:ascii="Cambria" w:hAnsi="Cambria" w:cs="Arial"/>
          <w:sz w:val="22"/>
          <w:szCs w:val="22"/>
        </w:rPr>
        <w:fldChar w:fldCharType="separate"/>
      </w:r>
      <w:r w:rsidR="00024726">
        <w:rPr>
          <w:rFonts w:ascii="Cambria" w:hAnsi="Cambria" w:cs="Arial"/>
          <w:sz w:val="22"/>
          <w:szCs w:val="22"/>
        </w:rPr>
        <w:t>13.1</w:t>
      </w:r>
      <w:r w:rsidRPr="000B0194">
        <w:rPr>
          <w:rFonts w:ascii="Cambria" w:hAnsi="Cambria" w:cs="Arial"/>
          <w:sz w:val="22"/>
          <w:szCs w:val="22"/>
        </w:rPr>
        <w:fldChar w:fldCharType="end"/>
      </w:r>
      <w:r w:rsidRPr="000B0194">
        <w:rPr>
          <w:rFonts w:ascii="Cambria" w:hAnsi="Cambria" w:cs="Arial"/>
          <w:sz w:val="22"/>
          <w:szCs w:val="22"/>
        </w:rPr>
        <w:t xml:space="preserve"> tejto Zmluvy, a to za každý aj začatý deň omeškania;</w:t>
      </w:r>
    </w:p>
    <w:p w14:paraId="23DDF36D" w14:textId="2F955534"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w:t>
      </w:r>
      <w:r w:rsidR="003B771E" w:rsidRPr="000B0194">
        <w:rPr>
          <w:rFonts w:ascii="Cambria" w:hAnsi="Cambria" w:cs="Arial"/>
          <w:sz w:val="22"/>
          <w:szCs w:val="22"/>
        </w:rPr>
        <w:t>neúspešného vykonania</w:t>
      </w:r>
      <w:r w:rsidR="00375D3C" w:rsidRPr="000B0194">
        <w:rPr>
          <w:rFonts w:ascii="Cambria" w:hAnsi="Cambria" w:cs="Arial"/>
          <w:sz w:val="22"/>
          <w:szCs w:val="22"/>
        </w:rPr>
        <w:t xml:space="preserve"> skúšky Energetických zariadení </w:t>
      </w:r>
      <w:r w:rsidR="00137882" w:rsidRPr="000B0194">
        <w:rPr>
          <w:rFonts w:ascii="Cambria" w:hAnsi="Cambria" w:cs="Arial"/>
          <w:sz w:val="22"/>
          <w:szCs w:val="22"/>
        </w:rPr>
        <w:t>Poskytovateľa</w:t>
      </w:r>
      <w:r w:rsidR="00375D3C" w:rsidRPr="000B0194">
        <w:rPr>
          <w:rFonts w:ascii="Cambria" w:hAnsi="Cambria" w:cs="Arial"/>
          <w:sz w:val="22"/>
          <w:szCs w:val="22"/>
        </w:rPr>
        <w:t xml:space="preserve"> podľa postupu uvedeného v bode </w:t>
      </w:r>
      <w:r w:rsidR="00375D3C" w:rsidRPr="000B0194">
        <w:rPr>
          <w:rFonts w:ascii="Cambria" w:hAnsi="Cambria" w:cs="Arial"/>
          <w:sz w:val="22"/>
          <w:szCs w:val="22"/>
        </w:rPr>
        <w:fldChar w:fldCharType="begin"/>
      </w:r>
      <w:r w:rsidR="00375D3C" w:rsidRPr="000B0194">
        <w:rPr>
          <w:rFonts w:ascii="Cambria" w:hAnsi="Cambria" w:cs="Arial"/>
          <w:sz w:val="22"/>
          <w:szCs w:val="22"/>
        </w:rPr>
        <w:instrText xml:space="preserve"> REF _Ref528234857 \r \h </w:instrText>
      </w:r>
      <w:r w:rsidR="00AC04F0" w:rsidRPr="000B0194">
        <w:rPr>
          <w:rFonts w:ascii="Cambria" w:hAnsi="Cambria" w:cs="Arial"/>
          <w:sz w:val="22"/>
          <w:szCs w:val="22"/>
        </w:rPr>
        <w:instrText xml:space="preserve"> \* MERGEFORMAT </w:instrText>
      </w:r>
      <w:r w:rsidR="00375D3C" w:rsidRPr="000B0194">
        <w:rPr>
          <w:rFonts w:ascii="Cambria" w:hAnsi="Cambria" w:cs="Arial"/>
          <w:sz w:val="22"/>
          <w:szCs w:val="22"/>
        </w:rPr>
      </w:r>
      <w:r w:rsidR="00375D3C" w:rsidRPr="000B0194">
        <w:rPr>
          <w:rFonts w:ascii="Cambria" w:hAnsi="Cambria" w:cs="Arial"/>
          <w:sz w:val="22"/>
          <w:szCs w:val="22"/>
        </w:rPr>
        <w:fldChar w:fldCharType="separate"/>
      </w:r>
      <w:r w:rsidR="00024726">
        <w:rPr>
          <w:rFonts w:ascii="Cambria" w:hAnsi="Cambria" w:cs="Arial"/>
          <w:sz w:val="22"/>
          <w:szCs w:val="22"/>
        </w:rPr>
        <w:t>6</w:t>
      </w:r>
      <w:r w:rsidR="00375D3C" w:rsidRPr="000B0194">
        <w:rPr>
          <w:rFonts w:ascii="Cambria" w:hAnsi="Cambria" w:cs="Arial"/>
          <w:sz w:val="22"/>
          <w:szCs w:val="22"/>
        </w:rPr>
        <w:fldChar w:fldCharType="end"/>
      </w:r>
      <w:r w:rsidR="00375D3C" w:rsidRPr="000B0194">
        <w:rPr>
          <w:rFonts w:ascii="Cambria" w:hAnsi="Cambria" w:cs="Arial"/>
          <w:sz w:val="22"/>
          <w:szCs w:val="22"/>
        </w:rPr>
        <w:t xml:space="preserve"> t</w:t>
      </w:r>
      <w:r w:rsidRPr="000B0194">
        <w:rPr>
          <w:rFonts w:ascii="Cambria" w:hAnsi="Cambria" w:cs="Arial"/>
          <w:sz w:val="22"/>
          <w:szCs w:val="22"/>
        </w:rPr>
        <w:t xml:space="preserve">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nárok na zaplatenie zmluvnej pokuty vo výške 0,</w:t>
      </w:r>
      <w:r w:rsidR="00153449" w:rsidRPr="000B0194">
        <w:rPr>
          <w:rFonts w:ascii="Cambria" w:hAnsi="Cambria" w:cs="Arial"/>
          <w:sz w:val="22"/>
          <w:szCs w:val="22"/>
        </w:rPr>
        <w:t>5</w:t>
      </w:r>
      <w:r w:rsidRPr="000B0194">
        <w:rPr>
          <w:rFonts w:ascii="Cambria" w:hAnsi="Cambria" w:cs="Arial"/>
          <w:sz w:val="22"/>
          <w:szCs w:val="22"/>
        </w:rPr>
        <w:t xml:space="preserve"> % </w:t>
      </w:r>
      <w:r w:rsidR="00153449"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153449" w:rsidRPr="000B0194">
        <w:rPr>
          <w:rFonts w:ascii="Cambria" w:hAnsi="Cambria" w:cs="Arial"/>
          <w:sz w:val="22"/>
          <w:szCs w:val="22"/>
        </w:rPr>
        <w:t xml:space="preserve">DPH podľa bodu </w:t>
      </w:r>
      <w:r w:rsidR="00153449" w:rsidRPr="000B0194">
        <w:rPr>
          <w:rFonts w:ascii="Cambria" w:hAnsi="Cambria" w:cs="Arial"/>
          <w:sz w:val="22"/>
          <w:szCs w:val="22"/>
        </w:rPr>
        <w:fldChar w:fldCharType="begin"/>
      </w:r>
      <w:r w:rsidR="00153449"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153449" w:rsidRPr="000B0194">
        <w:rPr>
          <w:rFonts w:ascii="Cambria" w:hAnsi="Cambria" w:cs="Arial"/>
          <w:sz w:val="22"/>
          <w:szCs w:val="22"/>
        </w:rPr>
      </w:r>
      <w:r w:rsidR="00153449" w:rsidRPr="000B0194">
        <w:rPr>
          <w:rFonts w:ascii="Cambria" w:hAnsi="Cambria" w:cs="Arial"/>
          <w:sz w:val="22"/>
          <w:szCs w:val="22"/>
        </w:rPr>
        <w:fldChar w:fldCharType="separate"/>
      </w:r>
      <w:r w:rsidR="00024726">
        <w:rPr>
          <w:rFonts w:ascii="Cambria" w:hAnsi="Cambria" w:cs="Arial"/>
          <w:sz w:val="22"/>
          <w:szCs w:val="22"/>
        </w:rPr>
        <w:t>13.1</w:t>
      </w:r>
      <w:r w:rsidR="00153449" w:rsidRPr="000B0194">
        <w:rPr>
          <w:rFonts w:ascii="Cambria" w:hAnsi="Cambria" w:cs="Arial"/>
          <w:sz w:val="22"/>
          <w:szCs w:val="22"/>
        </w:rPr>
        <w:fldChar w:fldCharType="end"/>
      </w:r>
      <w:r w:rsidR="00153449" w:rsidRPr="000B0194">
        <w:rPr>
          <w:rFonts w:ascii="Cambria" w:hAnsi="Cambria" w:cs="Arial"/>
          <w:sz w:val="22"/>
          <w:szCs w:val="22"/>
        </w:rPr>
        <w:t xml:space="preserve"> tejto Zmluvy</w:t>
      </w:r>
      <w:r w:rsidRPr="00A60D9C">
        <w:rPr>
          <w:rFonts w:ascii="Cambria" w:hAnsi="Cambria" w:cs="Arial"/>
          <w:sz w:val="22"/>
          <w:szCs w:val="22"/>
        </w:rPr>
        <w:t>;</w:t>
      </w:r>
    </w:p>
    <w:bookmarkEnd w:id="73"/>
    <w:p w14:paraId="2799DFF4" w14:textId="108C87C2"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w:t>
      </w:r>
      <w:r w:rsidR="00137882" w:rsidRPr="00A60D9C">
        <w:rPr>
          <w:rFonts w:ascii="Cambria" w:hAnsi="Cambria" w:cs="Arial"/>
          <w:sz w:val="22"/>
          <w:szCs w:val="22"/>
        </w:rPr>
        <w:t>Poskytovateľ</w:t>
      </w:r>
      <w:r w:rsidRPr="00A60D9C">
        <w:rPr>
          <w:rFonts w:ascii="Cambria" w:hAnsi="Cambria" w:cs="Arial"/>
          <w:sz w:val="22"/>
          <w:szCs w:val="22"/>
        </w:rPr>
        <w:t xml:space="preserve"> zadá určitú časť plnenia tejto Zmluvy Subdodávateľovi v rozpore s postupom podľa bodu </w:t>
      </w:r>
      <w:r w:rsidR="00AC04F0" w:rsidRPr="00A60D9C">
        <w:rPr>
          <w:rFonts w:ascii="Cambria" w:hAnsi="Cambria" w:cs="Arial"/>
          <w:sz w:val="22"/>
          <w:szCs w:val="22"/>
        </w:rPr>
        <w:fldChar w:fldCharType="begin"/>
      </w:r>
      <w:r w:rsidR="00AC04F0" w:rsidRPr="00A60D9C">
        <w:rPr>
          <w:rFonts w:ascii="Cambria" w:hAnsi="Cambria" w:cs="Arial"/>
          <w:sz w:val="22"/>
          <w:szCs w:val="22"/>
        </w:rPr>
        <w:instrText xml:space="preserve"> REF _Ref528234952 \r \h  \* MERGEFORMAT </w:instrText>
      </w:r>
      <w:r w:rsidR="00AC04F0" w:rsidRPr="00A60D9C">
        <w:rPr>
          <w:rFonts w:ascii="Cambria" w:hAnsi="Cambria" w:cs="Arial"/>
          <w:sz w:val="22"/>
          <w:szCs w:val="22"/>
        </w:rPr>
      </w:r>
      <w:r w:rsidR="00AC04F0" w:rsidRPr="00A60D9C">
        <w:rPr>
          <w:rFonts w:ascii="Cambria" w:hAnsi="Cambria" w:cs="Arial"/>
          <w:sz w:val="22"/>
          <w:szCs w:val="22"/>
        </w:rPr>
        <w:fldChar w:fldCharType="separate"/>
      </w:r>
      <w:r w:rsidR="00024726">
        <w:rPr>
          <w:rFonts w:ascii="Cambria" w:hAnsi="Cambria" w:cs="Arial"/>
          <w:sz w:val="22"/>
          <w:szCs w:val="22"/>
        </w:rPr>
        <w:t>21</w:t>
      </w:r>
      <w:r w:rsidR="00AC04F0" w:rsidRPr="00A60D9C">
        <w:rPr>
          <w:rFonts w:ascii="Cambria" w:hAnsi="Cambria" w:cs="Arial"/>
          <w:sz w:val="22"/>
          <w:szCs w:val="22"/>
        </w:rPr>
        <w:fldChar w:fldCharType="end"/>
      </w:r>
      <w:r w:rsidRPr="00A60D9C">
        <w:rPr>
          <w:rFonts w:ascii="Cambria" w:hAnsi="Cambria" w:cs="Arial"/>
          <w:sz w:val="22"/>
          <w:szCs w:val="22"/>
        </w:rPr>
        <w:t xml:space="preserve"> tejto Zmluvy má </w:t>
      </w:r>
      <w:r w:rsidR="00A014CE">
        <w:rPr>
          <w:rFonts w:ascii="Cambria" w:hAnsi="Cambria" w:cs="Arial"/>
          <w:sz w:val="22"/>
          <w:szCs w:val="22"/>
        </w:rPr>
        <w:t>Klient</w:t>
      </w:r>
      <w:r w:rsidR="00A014CE" w:rsidRPr="00A60D9C">
        <w:rPr>
          <w:rFonts w:ascii="Cambria" w:hAnsi="Cambria" w:cs="Arial"/>
          <w:sz w:val="22"/>
          <w:szCs w:val="22"/>
        </w:rPr>
        <w:t xml:space="preserve"> </w:t>
      </w:r>
      <w:r w:rsidRPr="00A60D9C">
        <w:rPr>
          <w:rFonts w:ascii="Cambria" w:hAnsi="Cambria" w:cs="Arial"/>
          <w:sz w:val="22"/>
          <w:szCs w:val="22"/>
        </w:rPr>
        <w:t>nárok na zaplatenie zmluvnej pokuty vo výške 50.000,- EUR (slovom: päťdesiattisíc euro);</w:t>
      </w:r>
    </w:p>
    <w:p w14:paraId="659DF2A8"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Zaplatením zmluvnej pokuty na základe tejto Zmluvy nezaniká povinnosť splniť zabezpečený záväzok. Rovnako nezaniká ani nárok na náhradu škody príslušnej Zmluvnej </w:t>
      </w:r>
      <w:r w:rsidRPr="00A60D9C">
        <w:rPr>
          <w:rFonts w:ascii="Cambria" w:hAnsi="Cambria" w:cs="Arial"/>
          <w:sz w:val="22"/>
          <w:szCs w:val="22"/>
        </w:rPr>
        <w:lastRenderedPageBreak/>
        <w:t>strany, ktorá jej vznikne v súvislosti s porušením tejto Zmluvy vo výške podľa tejto Zmluvy, ktorú si môže Zmluvná strana uplatniť popri zaplatení zmluvných pokút.</w:t>
      </w:r>
    </w:p>
    <w:p w14:paraId="77730FF6"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akejkoľvek faktúry za zmluvnú pokutu vystavenej podľa tohto bodu bude minimálne sedem (7) kalendárnych dní.</w:t>
      </w:r>
    </w:p>
    <w:p w14:paraId="34DF1FFD"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5" w:name="_Toc517267632"/>
      <w:r w:rsidRPr="00A60D9C">
        <w:rPr>
          <w:rFonts w:ascii="Cambria" w:eastAsiaTheme="minorHAnsi" w:hAnsi="Cambria" w:cs="Arial"/>
          <w:b/>
          <w:caps/>
          <w:sz w:val="22"/>
          <w:szCs w:val="22"/>
        </w:rPr>
        <w:t>Komunikácia zmluvných strán</w:t>
      </w:r>
      <w:bookmarkEnd w:id="75"/>
    </w:p>
    <w:p w14:paraId="63E6A230"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zmluvná strana je povinná uskutočňovať všetky oznámenia v súvislosti s touto Zmluvou druhej zmluvnej strane písomne, ak Zmluva nevyžaduje výlučne písomnú formu v inej ako e-mailovej forme alebo ak sa tak zmluvné strany dohodli. Oznámenie elektronickou poštou sa považuje za doručené potvrdením prijatia druhou zmluvnou stranou.</w:t>
      </w:r>
    </w:p>
    <w:p w14:paraId="0071124B"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Písomnosť sa považuje za doručenú aj dňom, kedy ju zmluvná strana, ktorá je adresátom odmietne prevziať alebo dňom, kedy sa vráti späť odosielajúcej zmluvnej strane ako nedoručená s poznámkou „adresát sa odsťahoval“, „adresát je neznámy“ alebo s inou poznámkou podobného významu.</w:t>
      </w:r>
    </w:p>
    <w:p w14:paraId="42DF0D9F"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sú povinné v prípade zmeny adresy svojho sídla alebo svojej korešpondenčnej adresy uvedenej v záhlaví tejto Zmluvy bezodkladne informovať druhú zmluvnú stranu, a to najneskôr do troch dní od zmeny adresy. V takom prípade je pre doručovanie rozhodujúca nová adresa riadne oznámená doručujúcej zmluvnej strane pred odosielaním písomnosti.</w:t>
      </w:r>
    </w:p>
    <w:p w14:paraId="323EA84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6" w:name="_Toc517267634"/>
      <w:bookmarkStart w:id="77" w:name="_Ref528149749"/>
      <w:r w:rsidRPr="00A60D9C">
        <w:rPr>
          <w:rFonts w:ascii="Cambria" w:eastAsiaTheme="minorHAnsi" w:hAnsi="Cambria" w:cs="Arial"/>
          <w:b/>
          <w:caps/>
          <w:sz w:val="22"/>
          <w:szCs w:val="22"/>
        </w:rPr>
        <w:t>Záväzok mlčanlivosti</w:t>
      </w:r>
      <w:bookmarkEnd w:id="76"/>
      <w:bookmarkEnd w:id="77"/>
    </w:p>
    <w:p w14:paraId="5A52909A" w14:textId="013E9D1C"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nie je v Zmluve ustanovené inak, </w:t>
      </w:r>
      <w:r w:rsidR="00137882" w:rsidRPr="00A60D9C">
        <w:rPr>
          <w:rFonts w:ascii="Cambria" w:hAnsi="Cambria" w:cs="Arial"/>
          <w:sz w:val="22"/>
          <w:szCs w:val="22"/>
        </w:rPr>
        <w:t>Poskytovateľ</w:t>
      </w:r>
      <w:r w:rsidRPr="00A60D9C">
        <w:rPr>
          <w:rFonts w:ascii="Cambria" w:hAnsi="Cambria" w:cs="Arial"/>
          <w:sz w:val="22"/>
          <w:szCs w:val="22"/>
        </w:rPr>
        <w:t xml:space="preserve"> výslovne súhlasí so zverejnením zmluvných podmienok obsiahnutých v tejto Zmluve v rozsahu a za podmienok vyplývajúcich z príslušných právnych predpisov, najmä zákona č. 211/2000 Z. z. o slobodnom prístupe k informáciám a o zmene a doplnení niektorých zákonov a</w:t>
      </w:r>
      <w:r w:rsidR="00BB26A2">
        <w:rPr>
          <w:rFonts w:ascii="Cambria" w:hAnsi="Cambria" w:cs="Arial"/>
          <w:sz w:val="22"/>
          <w:szCs w:val="22"/>
        </w:rPr>
        <w:t> Zákona o verejnom obstarávaní</w:t>
      </w:r>
      <w:r w:rsidRPr="00A60D9C">
        <w:rPr>
          <w:rFonts w:ascii="Cambria" w:hAnsi="Cambria" w:cs="Arial"/>
          <w:sz w:val="22"/>
          <w:szCs w:val="22"/>
        </w:rPr>
        <w:t>.</w:t>
      </w:r>
    </w:p>
    <w:p w14:paraId="2006F16D" w14:textId="4A3BC20A"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predchádzajúceho písomného súhlasu zo strany </w:t>
      </w:r>
      <w:r w:rsidR="00137882" w:rsidRPr="00A60D9C">
        <w:rPr>
          <w:rFonts w:ascii="Cambria" w:hAnsi="Cambria" w:cs="Arial"/>
          <w:sz w:val="22"/>
          <w:szCs w:val="22"/>
        </w:rPr>
        <w:t>Poskytovateľa</w:t>
      </w:r>
      <w:r w:rsidRPr="00A60D9C">
        <w:rPr>
          <w:rFonts w:ascii="Cambria" w:hAnsi="Cambria" w:cs="Arial"/>
          <w:sz w:val="22"/>
          <w:szCs w:val="22"/>
        </w:rPr>
        <w:t xml:space="preserve"> Klient nie je oprávnený akokoľvek ďalej využívať obchodné tajomstvo </w:t>
      </w:r>
      <w:r w:rsidR="00137882" w:rsidRPr="00A60D9C">
        <w:rPr>
          <w:rFonts w:ascii="Cambria" w:hAnsi="Cambria" w:cs="Arial"/>
          <w:sz w:val="22"/>
          <w:szCs w:val="22"/>
        </w:rPr>
        <w:t>Poskytovateľa</w:t>
      </w:r>
      <w:r w:rsidRPr="00A60D9C">
        <w:rPr>
          <w:rFonts w:ascii="Cambria" w:hAnsi="Cambria" w:cs="Arial"/>
          <w:sz w:val="22"/>
          <w:szCs w:val="22"/>
        </w:rPr>
        <w:t xml:space="preserve"> a/alebo jeho časť a/alebo informáciu v ňom obsiahnutú sprístupniť tretej osobe či zverejniť. Klient je povinný po dobu trvania tejto Zmluvy zabezpečiť, aby sa obchodné tajomstvo a/alebo jeho časť nedostala do sféry tretích osôb bez predchádzajúceho písomného súhlasu </w:t>
      </w:r>
      <w:r w:rsidR="00137882" w:rsidRPr="00A60D9C">
        <w:rPr>
          <w:rFonts w:ascii="Cambria" w:hAnsi="Cambria" w:cs="Arial"/>
          <w:sz w:val="22"/>
          <w:szCs w:val="22"/>
        </w:rPr>
        <w:t>Poskytovateľa</w:t>
      </w:r>
      <w:r w:rsidRPr="00A60D9C">
        <w:rPr>
          <w:rFonts w:ascii="Cambria" w:hAnsi="Cambria" w:cs="Arial"/>
          <w:sz w:val="22"/>
          <w:szCs w:val="22"/>
        </w:rPr>
        <w:t xml:space="preserve">. </w:t>
      </w:r>
    </w:p>
    <w:p w14:paraId="5CFB12E7" w14:textId="24FBA289"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dohodli, že týmto </w:t>
      </w:r>
      <w:r w:rsidR="00602DD7" w:rsidRPr="00A60D9C">
        <w:rPr>
          <w:rFonts w:ascii="Cambria" w:hAnsi="Cambria" w:cs="Arial"/>
          <w:sz w:val="22"/>
          <w:szCs w:val="22"/>
        </w:rPr>
        <w:t xml:space="preserve">bodom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_Ref528149749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17</w:t>
      </w:r>
      <w:r w:rsidR="00602DD7" w:rsidRPr="00A60D9C">
        <w:rPr>
          <w:rFonts w:ascii="Cambria" w:hAnsi="Cambria" w:cs="Arial"/>
          <w:sz w:val="22"/>
          <w:szCs w:val="22"/>
        </w:rPr>
        <w:fldChar w:fldCharType="end"/>
      </w:r>
      <w:r w:rsidRPr="00A60D9C">
        <w:rPr>
          <w:rFonts w:ascii="Cambria" w:hAnsi="Cambria" w:cs="Arial"/>
          <w:sz w:val="22"/>
          <w:szCs w:val="22"/>
        </w:rPr>
        <w:t xml:space="preserve"> nie je dotknuté právo </w:t>
      </w:r>
      <w:r w:rsidR="00137882" w:rsidRPr="00A60D9C">
        <w:rPr>
          <w:rFonts w:ascii="Cambria" w:hAnsi="Cambria" w:cs="Arial"/>
          <w:sz w:val="22"/>
          <w:szCs w:val="22"/>
        </w:rPr>
        <w:t>Poskytovateľa</w:t>
      </w:r>
      <w:r w:rsidRPr="00A60D9C">
        <w:rPr>
          <w:rFonts w:ascii="Cambria" w:hAnsi="Cambria" w:cs="Arial"/>
          <w:sz w:val="22"/>
          <w:szCs w:val="22"/>
        </w:rPr>
        <w:t xml:space="preserve"> zverejniť výsledky dosiahnutých úspor s nevyhnutnými údajmi o Klientovi, východ</w:t>
      </w:r>
      <w:r w:rsidR="00774D3C" w:rsidRPr="00A60D9C">
        <w:rPr>
          <w:rFonts w:ascii="Cambria" w:hAnsi="Cambria" w:cs="Arial"/>
          <w:sz w:val="22"/>
          <w:szCs w:val="22"/>
        </w:rPr>
        <w:t>iskovom</w:t>
      </w:r>
      <w:r w:rsidRPr="00A60D9C">
        <w:rPr>
          <w:rFonts w:ascii="Cambria" w:hAnsi="Cambria" w:cs="Arial"/>
          <w:sz w:val="22"/>
          <w:szCs w:val="22"/>
        </w:rPr>
        <w:t xml:space="preserve"> stave a vykonaných Opatreniach pri svojej prezentácii</w:t>
      </w:r>
      <w:r w:rsidR="00AB35F8" w:rsidRPr="00A60D9C">
        <w:rPr>
          <w:rFonts w:ascii="Cambria" w:hAnsi="Cambria" w:cs="Arial"/>
          <w:sz w:val="22"/>
          <w:szCs w:val="22"/>
        </w:rPr>
        <w:t xml:space="preserve"> či </w:t>
      </w:r>
      <w:r w:rsidRPr="00A60D9C">
        <w:rPr>
          <w:rFonts w:ascii="Cambria" w:hAnsi="Cambria" w:cs="Arial"/>
          <w:sz w:val="22"/>
          <w:szCs w:val="22"/>
        </w:rPr>
        <w:t xml:space="preserve">reklame (tlačové konferencie, reklamné materiály, výročné správy, odborné publikácie, prezentačné materiály a pod.). </w:t>
      </w:r>
      <w:r w:rsidR="00137882" w:rsidRPr="00A60D9C">
        <w:rPr>
          <w:rFonts w:ascii="Cambria" w:hAnsi="Cambria" w:cs="Arial"/>
          <w:sz w:val="22"/>
          <w:szCs w:val="22"/>
        </w:rPr>
        <w:t>Poskytovateľ</w:t>
      </w:r>
      <w:r w:rsidRPr="00A60D9C">
        <w:rPr>
          <w:rFonts w:ascii="Cambria" w:hAnsi="Cambria" w:cs="Arial"/>
          <w:sz w:val="22"/>
          <w:szCs w:val="22"/>
        </w:rPr>
        <w:t xml:space="preserve"> je </w:t>
      </w:r>
      <w:r w:rsidR="00137882" w:rsidRPr="00A60D9C">
        <w:rPr>
          <w:rFonts w:ascii="Cambria" w:hAnsi="Cambria" w:cs="Arial"/>
          <w:sz w:val="22"/>
          <w:szCs w:val="22"/>
        </w:rPr>
        <w:t xml:space="preserve">oprávnený </w:t>
      </w:r>
      <w:r w:rsidRPr="00A60D9C">
        <w:rPr>
          <w:rFonts w:ascii="Cambria" w:hAnsi="Cambria" w:cs="Arial"/>
          <w:sz w:val="22"/>
          <w:szCs w:val="22"/>
        </w:rPr>
        <w:t xml:space="preserve">umožniť zverejnenie údajov podľa predchádzajúcej vety aj svojím subdodávateľom. </w:t>
      </w:r>
    </w:p>
    <w:p w14:paraId="1F154EC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8" w:name="_Toc517267635"/>
      <w:bookmarkStart w:id="79" w:name="_Ref528149760"/>
      <w:r w:rsidRPr="00A60D9C">
        <w:rPr>
          <w:rFonts w:ascii="Cambria" w:eastAsiaTheme="minorHAnsi" w:hAnsi="Cambria" w:cs="Arial"/>
          <w:b/>
          <w:caps/>
          <w:sz w:val="22"/>
          <w:szCs w:val="22"/>
        </w:rPr>
        <w:t>Poistenie</w:t>
      </w:r>
      <w:bookmarkEnd w:id="78"/>
      <w:bookmarkEnd w:id="79"/>
    </w:p>
    <w:p w14:paraId="14BDAD0E" w14:textId="775F0145"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vyhlasuje a zaväzuje sa, že Objekty a v nich umiestnené zariadenia sú riadne poistené pred živelnými pohromami. Klient sa zaväzuje po Odovzdaní Opatrení zmeniť poistenie spôsobom zodpovedajúcim zmenám vykonaným v Objektoch či na Energetických zariadeniach. Klient je povinný udržovať poistenie v platnosti po celú dobu trvania Zmluvy a v prípade poistnej udalosti poistné plnenie po dohode s </w:t>
      </w:r>
      <w:r w:rsidR="009E4219" w:rsidRPr="00A60D9C">
        <w:rPr>
          <w:rFonts w:ascii="Cambria" w:hAnsi="Cambria" w:cs="Arial"/>
          <w:sz w:val="22"/>
          <w:szCs w:val="22"/>
        </w:rPr>
        <w:t>Poskytovateľom</w:t>
      </w:r>
      <w:r w:rsidRPr="00A60D9C">
        <w:rPr>
          <w:rFonts w:ascii="Cambria" w:hAnsi="Cambria" w:cs="Arial"/>
          <w:sz w:val="22"/>
          <w:szCs w:val="22"/>
        </w:rPr>
        <w:t xml:space="preserve"> použiť k obnove poškodených alebo zničených vecí alebo zariadení.</w:t>
      </w:r>
    </w:p>
    <w:p w14:paraId="08AC5D41" w14:textId="182A291B"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mať uzatvorené poistenie pre prípad zodpovednosti za škodu spôsobenú realizáciou Opatrení v rozsahu, v akom možno rozumne predpokladať vznik zodpovednosti v súvislosti s realizáciou Opatrení</w:t>
      </w:r>
      <w:r w:rsidR="00D400D7">
        <w:rPr>
          <w:rFonts w:ascii="Cambria" w:hAnsi="Cambria" w:cs="Arial"/>
          <w:sz w:val="22"/>
          <w:szCs w:val="22"/>
        </w:rPr>
        <w:t xml:space="preserve">, najmenej však vo výške zodpovedajúcej cene za Opatrenia podľa bodu </w:t>
      </w:r>
      <w:r w:rsidR="00D400D7">
        <w:rPr>
          <w:rFonts w:ascii="Cambria" w:hAnsi="Cambria" w:cs="Arial"/>
          <w:sz w:val="22"/>
          <w:szCs w:val="22"/>
        </w:rPr>
        <w:fldChar w:fldCharType="begin"/>
      </w:r>
      <w:r w:rsidR="00D400D7">
        <w:rPr>
          <w:rFonts w:ascii="Cambria" w:hAnsi="Cambria" w:cs="Arial"/>
          <w:sz w:val="22"/>
          <w:szCs w:val="22"/>
        </w:rPr>
        <w:instrText xml:space="preserve"> REF _Ref21522917 \r \h </w:instrText>
      </w:r>
      <w:r w:rsidR="00D400D7">
        <w:rPr>
          <w:rFonts w:ascii="Cambria" w:hAnsi="Cambria" w:cs="Arial"/>
          <w:sz w:val="22"/>
          <w:szCs w:val="22"/>
        </w:rPr>
      </w:r>
      <w:r w:rsidR="00D400D7">
        <w:rPr>
          <w:rFonts w:ascii="Cambria" w:hAnsi="Cambria" w:cs="Arial"/>
          <w:sz w:val="22"/>
          <w:szCs w:val="22"/>
        </w:rPr>
        <w:fldChar w:fldCharType="separate"/>
      </w:r>
      <w:r w:rsidR="00024726">
        <w:rPr>
          <w:rFonts w:ascii="Cambria" w:hAnsi="Cambria" w:cs="Arial"/>
          <w:sz w:val="22"/>
          <w:szCs w:val="22"/>
        </w:rPr>
        <w:t>13.1</w:t>
      </w:r>
      <w:r w:rsidR="00D400D7">
        <w:rPr>
          <w:rFonts w:ascii="Cambria" w:hAnsi="Cambria" w:cs="Arial"/>
          <w:sz w:val="22"/>
          <w:szCs w:val="22"/>
        </w:rPr>
        <w:fldChar w:fldCharType="end"/>
      </w:r>
      <w:r w:rsidR="00D400D7">
        <w:rPr>
          <w:rFonts w:ascii="Cambria" w:hAnsi="Cambria" w:cs="Arial"/>
          <w:sz w:val="22"/>
          <w:szCs w:val="22"/>
        </w:rPr>
        <w:t xml:space="preserve"> tejto Zmluvy </w:t>
      </w:r>
      <w:r w:rsidR="000E1BC2" w:rsidRPr="00A60D9C">
        <w:rPr>
          <w:rFonts w:ascii="Cambria" w:hAnsi="Cambria" w:cs="Arial"/>
          <w:sz w:val="22"/>
          <w:szCs w:val="22"/>
        </w:rPr>
        <w:t>a toto poistenie v stanovenej výške a rozsahu udržovať v platnosti počas Obdobia realizácie Opatrení.</w:t>
      </w:r>
    </w:p>
    <w:p w14:paraId="37BF4FC4" w14:textId="1F64797C"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Každá zmluvná strana je povinná na základe žiadosti druhej zmluvnej strany preukázať do 30 pracovných dní od doručenia takej žiadosti, že splnila povinnosť poistiť sa v rozsahu stanovenom v tomto </w:t>
      </w:r>
      <w:r w:rsidR="00602DD7" w:rsidRPr="00A60D9C">
        <w:rPr>
          <w:rFonts w:ascii="Cambria" w:hAnsi="Cambria" w:cs="Arial"/>
          <w:sz w:val="22"/>
          <w:szCs w:val="22"/>
        </w:rPr>
        <w:t xml:space="preserve">bode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_Ref528149760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18</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0EB89DEB"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0" w:name="_Toc517267637"/>
      <w:r w:rsidRPr="00A60D9C">
        <w:rPr>
          <w:rFonts w:ascii="Cambria" w:eastAsiaTheme="minorHAnsi" w:hAnsi="Cambria" w:cs="Arial"/>
          <w:b/>
          <w:caps/>
          <w:sz w:val="22"/>
          <w:szCs w:val="22"/>
        </w:rPr>
        <w:t>Nepredvídateľné udalosti</w:t>
      </w:r>
      <w:bookmarkEnd w:id="80"/>
    </w:p>
    <w:p w14:paraId="18DC9E99"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Žiadna zmluvná strana nie je zodpovedná za omeškanie s plnením záväzkov stanovených touto Zmluvou, ak bolo omeškanie spôsobené okolnosťami vylučujúcimi zodpovednosť (ďalej len „vyššia moc“). Vyššou mocou sa rozumejú nepredvídateľné a neodvrátiteľné udalosti, ku ktorým dôjde nezávisle od vôle a kontroly Zmluvných strán, najmä výluky, blokády, štrajky, vojny, mobilizácie, prírodné katastrofy, zásahy vlády a ďalšie nepredvídateľné udalosti takého rozsahu, ktoré zabraňujú alebo výrazne sťažujú včasnému plneniu záväzkov vyplývajúcich z tejto Zmluvy niektorej zo Zmluvných strán.</w:t>
      </w:r>
    </w:p>
    <w:p w14:paraId="0A93674E"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Za vyššiu moc sa nepokladajú okolnosti vyplývajúce z osobných, najmä hospodárskych pomerov povinnej zmluvnej strany a tiež prekážky, ktoré bola táto zmluvná strana povinná prekonať alebo odstrániť podľa Zmluvy, obchodných zvyklostí alebo právnych predpisov, alebo ak mohla dôsledky svojej zodpovednosti zmluvne previesť na tretiu osobu, ako i okolnosti, ktoré sa prejavili až v čase, kedy bola povinná zmluvná strana už v omeškaní.</w:t>
      </w:r>
    </w:p>
    <w:p w14:paraId="09BD878B"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vzájomne sa upozorňovať bez zbytočného odkladu na vznik vyššej moci, ktorá by bránila riadnemu plneniu tejto Zmluvy. Zmluvné strany sa zaväzujú vyvinúť maximálne úsilie k odvráteniu, prekonaniu a zmierneniu následkov vyššej moci.</w:t>
      </w:r>
    </w:p>
    <w:p w14:paraId="6BFB234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1" w:name="_Toc517267639"/>
      <w:r w:rsidRPr="00A60D9C">
        <w:rPr>
          <w:rFonts w:ascii="Cambria" w:eastAsiaTheme="minorHAnsi" w:hAnsi="Cambria" w:cs="Arial"/>
          <w:b/>
          <w:caps/>
          <w:sz w:val="22"/>
          <w:szCs w:val="22"/>
        </w:rPr>
        <w:t>Náhrada škody</w:t>
      </w:r>
      <w:bookmarkEnd w:id="81"/>
    </w:p>
    <w:p w14:paraId="1DBF277D"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zaväzujú predchádzať škodám a vzniknuté škody minimalizovať. Každá zmluvná strana zodpovedá za škodu spôsobenú druhej zmluvnej strane porušením zmluvných povinností alebo zákonných povinností. </w:t>
      </w:r>
    </w:p>
    <w:p w14:paraId="373B23B1"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Žiadna zo zmluvných strán nezodpovedá za škodu, ktorá vznikla v dôsledku vecne nesprávneho alebo inak chybného zadania, informácie, pokynov či podkladov poskytnutých od druhej zmluvnej strany, ak na nesprávnosť druhú zmluvnú stranu písomne včas upozornila alebo ani pri vynaložení odbornej starostlivosti nebola schopná nesprávnosť zistiť. </w:t>
      </w:r>
    </w:p>
    <w:p w14:paraId="5305BBA1" w14:textId="65925544" w:rsidR="004A0BA6" w:rsidRPr="00A60D9C" w:rsidRDefault="009E4219" w:rsidP="00810F2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Poskytovateľ</w:t>
      </w:r>
      <w:r w:rsidR="004A0BA6" w:rsidRPr="00A60D9C">
        <w:rPr>
          <w:rFonts w:ascii="Cambria" w:hAnsi="Cambria" w:cs="Arial"/>
          <w:sz w:val="22"/>
          <w:szCs w:val="22"/>
        </w:rPr>
        <w:t xml:space="preserve"> bude mať nárok na predĺženie </w:t>
      </w:r>
      <w:r w:rsidR="00573173" w:rsidRPr="00A60D9C">
        <w:rPr>
          <w:rFonts w:ascii="Cambria" w:hAnsi="Cambria" w:cs="Arial"/>
          <w:sz w:val="22"/>
          <w:szCs w:val="22"/>
        </w:rPr>
        <w:t>lehôt</w:t>
      </w:r>
      <w:r w:rsidR="004A0BA6" w:rsidRPr="00A60D9C">
        <w:rPr>
          <w:rFonts w:ascii="Cambria" w:hAnsi="Cambria" w:cs="Arial"/>
          <w:sz w:val="22"/>
          <w:szCs w:val="22"/>
        </w:rPr>
        <w:t xml:space="preserve"> </w:t>
      </w:r>
      <w:r w:rsidR="00573173" w:rsidRPr="00A60D9C">
        <w:rPr>
          <w:rFonts w:ascii="Cambria" w:hAnsi="Cambria" w:cs="Arial"/>
          <w:sz w:val="22"/>
          <w:szCs w:val="22"/>
        </w:rPr>
        <w:t>podľa tejto Zmluvy (t. j. nedostane sa do omeškania</w:t>
      </w:r>
      <w:r w:rsidR="00573173" w:rsidRPr="00A60D9C">
        <w:rPr>
          <w:rFonts w:ascii="Cambria" w:eastAsiaTheme="minorHAnsi" w:hAnsi="Cambria" w:cs="Arial"/>
          <w:sz w:val="22"/>
          <w:szCs w:val="22"/>
        </w:rPr>
        <w:t xml:space="preserve"> s plnením svojich povinností)</w:t>
      </w:r>
      <w:r w:rsidR="004A0BA6" w:rsidRPr="00A60D9C">
        <w:rPr>
          <w:rFonts w:ascii="Cambria" w:eastAsiaTheme="minorHAnsi" w:hAnsi="Cambria" w:cs="Arial"/>
          <w:sz w:val="22"/>
          <w:szCs w:val="22"/>
        </w:rPr>
        <w:t xml:space="preserve"> pokiaľ oneskorenie bude spôsobené niektorou z nasledovných okolnosti</w:t>
      </w:r>
    </w:p>
    <w:p w14:paraId="1DFBFB3D" w14:textId="1B20713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príčina, ktorá dáva </w:t>
      </w:r>
      <w:r w:rsidR="009E4219" w:rsidRPr="00A60D9C">
        <w:rPr>
          <w:rFonts w:ascii="Cambria" w:hAnsi="Cambria" w:cs="Arial"/>
          <w:sz w:val="22"/>
          <w:szCs w:val="22"/>
        </w:rPr>
        <w:t>Poskytovateľovi</w:t>
      </w:r>
      <w:r w:rsidRPr="00A60D9C">
        <w:rPr>
          <w:rFonts w:ascii="Cambria" w:hAnsi="Cambria" w:cs="Arial"/>
          <w:sz w:val="22"/>
          <w:szCs w:val="22"/>
        </w:rPr>
        <w:t xml:space="preserve"> nárok na predĺženie </w:t>
      </w:r>
      <w:r w:rsidR="00573173" w:rsidRPr="00A60D9C">
        <w:rPr>
          <w:rFonts w:ascii="Cambria" w:hAnsi="Cambria" w:cs="Arial"/>
          <w:sz w:val="22"/>
          <w:szCs w:val="22"/>
        </w:rPr>
        <w:t>lehôt osobitne</w:t>
      </w:r>
      <w:r w:rsidRPr="00A60D9C">
        <w:rPr>
          <w:rFonts w:ascii="Cambria" w:hAnsi="Cambria" w:cs="Arial"/>
          <w:sz w:val="22"/>
          <w:szCs w:val="22"/>
        </w:rPr>
        <w:t xml:space="preserve"> podľa niektorého z bodov tejto Zmluvy</w:t>
      </w:r>
      <w:r w:rsidR="004575EC">
        <w:rPr>
          <w:rFonts w:ascii="Cambria" w:hAnsi="Cambria" w:cs="Arial"/>
          <w:sz w:val="22"/>
          <w:szCs w:val="22"/>
        </w:rPr>
        <w:t xml:space="preserve"> alebo Právnych predpisov</w:t>
      </w:r>
      <w:r w:rsidRPr="00A60D9C">
        <w:rPr>
          <w:rFonts w:ascii="Cambria" w:hAnsi="Cambria" w:cs="Arial"/>
          <w:sz w:val="22"/>
          <w:szCs w:val="22"/>
        </w:rPr>
        <w:t>,</w:t>
      </w:r>
    </w:p>
    <w:p w14:paraId="094A9FB3" w14:textId="16CC49A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dôvody </w:t>
      </w:r>
      <w:r w:rsidR="00573173" w:rsidRPr="00A60D9C">
        <w:rPr>
          <w:rFonts w:ascii="Cambria" w:hAnsi="Cambria" w:cs="Arial"/>
          <w:sz w:val="22"/>
          <w:szCs w:val="22"/>
        </w:rPr>
        <w:t>v</w:t>
      </w:r>
      <w:r w:rsidRPr="00A60D9C">
        <w:rPr>
          <w:rFonts w:ascii="Cambria" w:hAnsi="Cambria" w:cs="Arial"/>
          <w:sz w:val="22"/>
          <w:szCs w:val="22"/>
        </w:rPr>
        <w:t xml:space="preserve">yššej moci, ktoré sú priamou príčinou omeškania </w:t>
      </w:r>
      <w:r w:rsidR="009E4219" w:rsidRPr="00A60D9C">
        <w:rPr>
          <w:rFonts w:ascii="Cambria" w:hAnsi="Cambria" w:cs="Arial"/>
          <w:sz w:val="22"/>
          <w:szCs w:val="22"/>
        </w:rPr>
        <w:t>Poskytovateľa</w:t>
      </w:r>
      <w:r w:rsidRPr="00A60D9C">
        <w:rPr>
          <w:rFonts w:ascii="Cambria" w:hAnsi="Cambria" w:cs="Arial"/>
          <w:sz w:val="22"/>
          <w:szCs w:val="22"/>
        </w:rPr>
        <w:t>.</w:t>
      </w:r>
    </w:p>
    <w:p w14:paraId="5BA5B84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2" w:name="_Toc517267640"/>
      <w:bookmarkStart w:id="83" w:name="_Ref528234952"/>
      <w:r w:rsidRPr="00A60D9C">
        <w:rPr>
          <w:rFonts w:ascii="Cambria" w:eastAsiaTheme="minorHAnsi" w:hAnsi="Cambria" w:cs="Arial"/>
          <w:b/>
          <w:caps/>
          <w:sz w:val="22"/>
          <w:szCs w:val="22"/>
        </w:rPr>
        <w:t>Subdodávatelia</w:t>
      </w:r>
      <w:bookmarkEnd w:id="82"/>
      <w:bookmarkEnd w:id="83"/>
    </w:p>
    <w:p w14:paraId="0F630419" w14:textId="42AE3E3E"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bookmarkStart w:id="84" w:name="_Ref515027708"/>
      <w:r w:rsidRPr="00A60D9C">
        <w:rPr>
          <w:rFonts w:ascii="Cambria" w:hAnsi="Cambria" w:cs="Arial"/>
          <w:sz w:val="22"/>
          <w:szCs w:val="22"/>
        </w:rPr>
        <w:lastRenderedPageBreak/>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využívať na plnenie Zmluvy tretie osoby, avšak </w:t>
      </w:r>
      <w:r w:rsidRPr="00A60D9C">
        <w:rPr>
          <w:rFonts w:ascii="Cambria" w:hAnsi="Cambria" w:cs="Arial"/>
          <w:sz w:val="22"/>
          <w:szCs w:val="22"/>
        </w:rPr>
        <w:t>Poskytovateľ</w:t>
      </w:r>
      <w:r w:rsidR="000E1BC2" w:rsidRPr="00A60D9C">
        <w:rPr>
          <w:rFonts w:ascii="Cambria" w:hAnsi="Cambria" w:cs="Arial"/>
          <w:sz w:val="22"/>
          <w:szCs w:val="22"/>
        </w:rPr>
        <w:t xml:space="preserve"> plne </w:t>
      </w:r>
      <w:r w:rsidRPr="00A60D9C">
        <w:rPr>
          <w:rFonts w:ascii="Cambria" w:hAnsi="Cambria" w:cs="Arial"/>
          <w:sz w:val="22"/>
          <w:szCs w:val="22"/>
        </w:rPr>
        <w:t xml:space="preserve">zodpovedný </w:t>
      </w:r>
      <w:r w:rsidR="000E1BC2" w:rsidRPr="00A60D9C">
        <w:rPr>
          <w:rFonts w:ascii="Cambria" w:hAnsi="Cambria" w:cs="Arial"/>
          <w:sz w:val="22"/>
          <w:szCs w:val="22"/>
        </w:rPr>
        <w:t xml:space="preserve">za plnenia dodané subdodávateľmi akoby ich dodával sám.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tvorí neoddeliteľnú súčasť tejto Zmluvy ako Príloha č. </w:t>
      </w:r>
      <w:r w:rsidR="004A3AD2">
        <w:rPr>
          <w:rFonts w:ascii="Cambria" w:hAnsi="Cambria" w:cs="Arial"/>
          <w:sz w:val="22"/>
          <w:szCs w:val="22"/>
        </w:rPr>
        <w:t>5</w:t>
      </w:r>
      <w:r w:rsidR="000E1BC2" w:rsidRPr="00A60D9C">
        <w:rPr>
          <w:rFonts w:ascii="Cambria" w:hAnsi="Cambria" w:cs="Arial"/>
          <w:sz w:val="22"/>
          <w:szCs w:val="22"/>
        </w:rPr>
        <w:t>.</w:t>
      </w:r>
      <w:bookmarkEnd w:id="84"/>
    </w:p>
    <w:p w14:paraId="0806A50A" w14:textId="1C381B20" w:rsidR="00D85DBA" w:rsidRPr="00D85DBA" w:rsidRDefault="009E4219" w:rsidP="00D85DBA">
      <w:pPr>
        <w:pStyle w:val="ListParagraph"/>
        <w:numPr>
          <w:ilvl w:val="1"/>
          <w:numId w:val="84"/>
        </w:numPr>
        <w:spacing w:after="240" w:line="240" w:lineRule="auto"/>
        <w:contextualSpacing w:val="0"/>
        <w:jc w:val="both"/>
        <w:rPr>
          <w:rFonts w:ascii="Cambria" w:hAnsi="Cambria" w:cs="Arial"/>
          <w:sz w:val="22"/>
          <w:szCs w:val="22"/>
        </w:rPr>
      </w:pPr>
      <w:bookmarkStart w:id="85" w:name="_Ref21523412"/>
      <w:r w:rsidRPr="00D85DBA">
        <w:rPr>
          <w:rFonts w:ascii="Cambria" w:hAnsi="Cambria" w:cs="Arial"/>
          <w:sz w:val="22"/>
          <w:szCs w:val="22"/>
        </w:rPr>
        <w:t>Poskytovateľ</w:t>
      </w:r>
      <w:r w:rsidR="000E1BC2" w:rsidRPr="00D85DBA">
        <w:rPr>
          <w:rFonts w:ascii="Cambria" w:hAnsi="Cambria" w:cs="Arial"/>
          <w:sz w:val="22"/>
          <w:szCs w:val="22"/>
        </w:rPr>
        <w:t xml:space="preserve"> je </w:t>
      </w:r>
      <w:r w:rsidRPr="00D85DBA">
        <w:rPr>
          <w:rFonts w:ascii="Cambria" w:hAnsi="Cambria" w:cs="Arial"/>
          <w:sz w:val="22"/>
          <w:szCs w:val="22"/>
        </w:rPr>
        <w:t xml:space="preserve">oprávnený </w:t>
      </w:r>
      <w:r w:rsidR="000E1BC2" w:rsidRPr="00D85DBA">
        <w:rPr>
          <w:rFonts w:ascii="Cambria" w:hAnsi="Cambria" w:cs="Arial"/>
          <w:sz w:val="22"/>
          <w:szCs w:val="22"/>
        </w:rPr>
        <w:t>zmeniť subdodávateľa počas trvania Zmluvy</w:t>
      </w:r>
      <w:r w:rsidR="0004665E" w:rsidRPr="00D85DBA">
        <w:rPr>
          <w:rFonts w:ascii="Cambria" w:hAnsi="Cambria" w:cs="Arial"/>
          <w:sz w:val="22"/>
          <w:szCs w:val="22"/>
        </w:rPr>
        <w:t xml:space="preserve"> v súlade s podmienkami tejto Zmluvy</w:t>
      </w:r>
      <w:r w:rsidR="000E1BC2" w:rsidRPr="00D85DBA">
        <w:rPr>
          <w:rFonts w:ascii="Cambria" w:hAnsi="Cambria" w:cs="Arial"/>
          <w:sz w:val="22"/>
          <w:szCs w:val="22"/>
        </w:rPr>
        <w:t xml:space="preserve">. </w:t>
      </w:r>
      <w:bookmarkStart w:id="86" w:name="_Ref485128550"/>
      <w:r w:rsidR="00D85DBA" w:rsidRPr="00D85DBA">
        <w:rPr>
          <w:rFonts w:ascii="Cambria" w:hAnsi="Cambria" w:cs="Arial"/>
          <w:sz w:val="22"/>
          <w:szCs w:val="22"/>
        </w:rPr>
        <w:t xml:space="preserve">V prípade, ak má počas plnenia Zmluvy </w:t>
      </w:r>
      <w:r w:rsidR="00806C0E" w:rsidRPr="00D85DBA">
        <w:rPr>
          <w:rFonts w:ascii="Cambria" w:hAnsi="Cambria" w:cs="Arial"/>
          <w:sz w:val="22"/>
          <w:szCs w:val="22"/>
        </w:rPr>
        <w:t xml:space="preserve">Poskytovateľ </w:t>
      </w:r>
      <w:r w:rsidR="00D85DBA" w:rsidRPr="00D85DBA">
        <w:rPr>
          <w:rFonts w:ascii="Cambria" w:hAnsi="Cambria" w:cs="Arial"/>
          <w:sz w:val="22"/>
          <w:szCs w:val="22"/>
        </w:rPr>
        <w:t>záujem zmeniť alebo doplniť svojich Subdodávateľov, je povinný rešpektovať nasledovné pravidlá:</w:t>
      </w:r>
      <w:bookmarkEnd w:id="85"/>
      <w:bookmarkEnd w:id="86"/>
    </w:p>
    <w:p w14:paraId="01F634D2"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(ak má takú povinnosť) byť zapísaný v registri partnerov verejného sektora podľa zákona č. 315/2016 Z. z. o registri partnerov verejného sektora a o zmene a doplnení niektorých zákonov,</w:t>
      </w:r>
    </w:p>
    <w:p w14:paraId="5D551B01"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byť schopný realizovať príslušnú časť predmetu zákazky v súlade s touto Zmluvou a musí spĺňať rovnaké podmienky, ako pôvodný Subdodávateľ (ak boli stanovené), a</w:t>
      </w:r>
    </w:p>
    <w:p w14:paraId="24F9D07B" w14:textId="2A4F76C7" w:rsidR="00D85DBA" w:rsidRPr="00D85DBA" w:rsidRDefault="00806C0E" w:rsidP="00D85DBA">
      <w:pPr>
        <w:pStyle w:val="ListParagraph"/>
        <w:numPr>
          <w:ilvl w:val="3"/>
          <w:numId w:val="84"/>
        </w:numPr>
        <w:spacing w:after="240" w:line="240" w:lineRule="auto"/>
        <w:contextualSpacing w:val="0"/>
        <w:jc w:val="both"/>
        <w:rPr>
          <w:rFonts w:ascii="Cambria" w:hAnsi="Cambria" w:cs="Arial"/>
          <w:sz w:val="22"/>
          <w:szCs w:val="22"/>
        </w:rPr>
      </w:pPr>
      <w:bookmarkStart w:id="87" w:name="_Ref485128520"/>
      <w:r w:rsidRPr="00D85DBA">
        <w:rPr>
          <w:rFonts w:ascii="Cambria" w:hAnsi="Cambria" w:cs="Arial"/>
          <w:sz w:val="22"/>
          <w:szCs w:val="22"/>
        </w:rPr>
        <w:t xml:space="preserve">Poskytovateľ </w:t>
      </w:r>
      <w:r w:rsidR="00D85DBA" w:rsidRPr="00D85DBA">
        <w:rPr>
          <w:rFonts w:ascii="Cambria" w:hAnsi="Cambria" w:cs="Arial"/>
          <w:sz w:val="22"/>
          <w:szCs w:val="22"/>
        </w:rPr>
        <w:t xml:space="preserve">oznámi </w:t>
      </w:r>
      <w:r w:rsidR="00A014CE">
        <w:rPr>
          <w:rFonts w:ascii="Cambria" w:hAnsi="Cambria" w:cs="Arial"/>
          <w:sz w:val="22"/>
          <w:szCs w:val="22"/>
        </w:rPr>
        <w:t xml:space="preserve">Klientovi </w:t>
      </w:r>
      <w:r w:rsidR="00D85DBA" w:rsidRPr="00D85DBA">
        <w:rPr>
          <w:rFonts w:ascii="Cambria" w:hAnsi="Cambria" w:cs="Arial"/>
          <w:sz w:val="22"/>
          <w:szCs w:val="22"/>
        </w:rPr>
        <w:t>návrh na zmenu Subdodávateľa spolu s predložením dokladov preukazujúcich splnenie podmienok uvedených vyššie.</w:t>
      </w:r>
      <w:bookmarkEnd w:id="87"/>
    </w:p>
    <w:p w14:paraId="554569E5" w14:textId="49BBA728" w:rsidR="00343034" w:rsidRDefault="006A3ADF" w:rsidP="00810F29">
      <w:pPr>
        <w:pStyle w:val="ListParagraph"/>
        <w:numPr>
          <w:ilvl w:val="1"/>
          <w:numId w:val="84"/>
        </w:numPr>
        <w:spacing w:after="240" w:line="240" w:lineRule="auto"/>
        <w:contextualSpacing w:val="0"/>
        <w:jc w:val="both"/>
        <w:rPr>
          <w:rFonts w:ascii="Cambria" w:hAnsi="Cambria" w:cs="Arial"/>
          <w:sz w:val="22"/>
          <w:szCs w:val="22"/>
        </w:rPr>
      </w:pPr>
      <w:r w:rsidRPr="006A3ADF">
        <w:rPr>
          <w:rFonts w:ascii="Cambria" w:hAnsi="Cambria" w:cs="Arial"/>
          <w:sz w:val="22"/>
          <w:szCs w:val="22"/>
        </w:rPr>
        <w:t>Návrh na zmenu Subdodávateľa spolu s</w:t>
      </w:r>
      <w:r>
        <w:rPr>
          <w:rFonts w:ascii="Cambria" w:hAnsi="Cambria" w:cs="Arial"/>
          <w:sz w:val="22"/>
          <w:szCs w:val="22"/>
        </w:rPr>
        <w:t> </w:t>
      </w:r>
      <w:r w:rsidRPr="006A3ADF">
        <w:rPr>
          <w:rFonts w:ascii="Cambria" w:hAnsi="Cambria" w:cs="Arial"/>
          <w:sz w:val="22"/>
          <w:szCs w:val="22"/>
        </w:rPr>
        <w:t>dokladmi</w:t>
      </w:r>
      <w:r>
        <w:rPr>
          <w:rFonts w:ascii="Cambria" w:hAnsi="Cambria" w:cs="Arial"/>
          <w:sz w:val="22"/>
          <w:szCs w:val="22"/>
        </w:rPr>
        <w:t xml:space="preserve"> preukazujúcimi splnenie podmienok</w:t>
      </w:r>
      <w:r w:rsidRPr="006A3ADF">
        <w:rPr>
          <w:rFonts w:ascii="Cambria" w:hAnsi="Cambria" w:cs="Arial"/>
          <w:sz w:val="22"/>
          <w:szCs w:val="22"/>
        </w:rPr>
        <w:t xml:space="preserve"> podľa bodu </w:t>
      </w:r>
      <w:r>
        <w:rPr>
          <w:rFonts w:ascii="Cambria" w:hAnsi="Cambria" w:cs="Arial"/>
          <w:sz w:val="22"/>
          <w:szCs w:val="22"/>
        </w:rPr>
        <w:fldChar w:fldCharType="begin"/>
      </w:r>
      <w:r>
        <w:rPr>
          <w:rFonts w:ascii="Cambria" w:hAnsi="Cambria" w:cs="Arial"/>
          <w:sz w:val="22"/>
          <w:szCs w:val="22"/>
        </w:rPr>
        <w:instrText xml:space="preserve"> REF _Ref21523412 \r \h </w:instrText>
      </w:r>
      <w:r>
        <w:rPr>
          <w:rFonts w:ascii="Cambria" w:hAnsi="Cambria" w:cs="Arial"/>
          <w:sz w:val="22"/>
          <w:szCs w:val="22"/>
        </w:rPr>
      </w:r>
      <w:r>
        <w:rPr>
          <w:rFonts w:ascii="Cambria" w:hAnsi="Cambria" w:cs="Arial"/>
          <w:sz w:val="22"/>
          <w:szCs w:val="22"/>
        </w:rPr>
        <w:fldChar w:fldCharType="separate"/>
      </w:r>
      <w:r w:rsidR="00024726">
        <w:rPr>
          <w:rFonts w:ascii="Cambria" w:hAnsi="Cambria" w:cs="Arial"/>
          <w:sz w:val="22"/>
          <w:szCs w:val="22"/>
        </w:rPr>
        <w:t>21.2</w:t>
      </w:r>
      <w:r>
        <w:rPr>
          <w:rFonts w:ascii="Cambria" w:hAnsi="Cambria" w:cs="Arial"/>
          <w:sz w:val="22"/>
          <w:szCs w:val="22"/>
        </w:rPr>
        <w:fldChar w:fldCharType="end"/>
      </w:r>
      <w:r>
        <w:rPr>
          <w:rFonts w:ascii="Cambria" w:hAnsi="Cambria" w:cs="Arial"/>
          <w:sz w:val="22"/>
          <w:szCs w:val="22"/>
        </w:rPr>
        <w:t xml:space="preserve"> </w:t>
      </w:r>
      <w:r w:rsidRPr="006A3ADF">
        <w:rPr>
          <w:rFonts w:ascii="Cambria" w:hAnsi="Cambria" w:cs="Arial"/>
          <w:sz w:val="22"/>
          <w:szCs w:val="22"/>
        </w:rPr>
        <w:t xml:space="preserve">vyššie a aktualizovaným znením Prílohy č. </w:t>
      </w:r>
      <w:r w:rsidR="004A3AD2">
        <w:rPr>
          <w:rFonts w:ascii="Cambria" w:hAnsi="Cambria" w:cs="Arial"/>
          <w:sz w:val="22"/>
          <w:szCs w:val="22"/>
        </w:rPr>
        <w:t>5</w:t>
      </w:r>
      <w:r w:rsidR="004A3AD2" w:rsidRPr="006A3ADF">
        <w:rPr>
          <w:rFonts w:ascii="Cambria" w:hAnsi="Cambria" w:cs="Arial"/>
          <w:sz w:val="22"/>
          <w:szCs w:val="22"/>
        </w:rPr>
        <w:t xml:space="preserve"> </w:t>
      </w:r>
      <w:r w:rsidRPr="006A3ADF">
        <w:rPr>
          <w:rFonts w:ascii="Cambria" w:hAnsi="Cambria" w:cs="Arial"/>
          <w:sz w:val="22"/>
          <w:szCs w:val="22"/>
        </w:rPr>
        <w:t xml:space="preserve">musí </w:t>
      </w:r>
      <w:r w:rsidR="00A014CE">
        <w:rPr>
          <w:rFonts w:ascii="Cambria" w:hAnsi="Cambria" w:cs="Arial"/>
          <w:sz w:val="22"/>
          <w:szCs w:val="22"/>
        </w:rPr>
        <w:t>Poskytovateľ</w:t>
      </w:r>
      <w:r w:rsidRPr="006A3ADF">
        <w:rPr>
          <w:rFonts w:ascii="Cambria" w:hAnsi="Cambria" w:cs="Arial"/>
          <w:sz w:val="22"/>
          <w:szCs w:val="22"/>
        </w:rPr>
        <w:t xml:space="preserve"> predložiť </w:t>
      </w:r>
      <w:r w:rsidR="00A014CE">
        <w:rPr>
          <w:rFonts w:ascii="Cambria" w:hAnsi="Cambria" w:cs="Arial"/>
          <w:sz w:val="22"/>
          <w:szCs w:val="22"/>
        </w:rPr>
        <w:t xml:space="preserve">Klientovi </w:t>
      </w:r>
      <w:r w:rsidRPr="006A3ADF">
        <w:rPr>
          <w:rFonts w:ascii="Cambria" w:hAnsi="Cambria" w:cs="Arial"/>
          <w:sz w:val="22"/>
          <w:szCs w:val="22"/>
        </w:rPr>
        <w:t xml:space="preserve">najneskôr tri (3) pracovné dni pred začatím plánovanej subdodávky. </w:t>
      </w:r>
      <w:r w:rsidR="00A014CE">
        <w:rPr>
          <w:rFonts w:ascii="Cambria" w:hAnsi="Cambria" w:cs="Arial"/>
          <w:sz w:val="22"/>
          <w:szCs w:val="22"/>
        </w:rPr>
        <w:t>Klient</w:t>
      </w:r>
      <w:r w:rsidR="00A014CE" w:rsidRPr="006A3ADF">
        <w:rPr>
          <w:rFonts w:ascii="Cambria" w:hAnsi="Cambria" w:cs="Arial"/>
          <w:sz w:val="22"/>
          <w:szCs w:val="22"/>
        </w:rPr>
        <w:t xml:space="preserve"> </w:t>
      </w:r>
      <w:r w:rsidRPr="006A3ADF">
        <w:rPr>
          <w:rFonts w:ascii="Cambria" w:hAnsi="Cambria" w:cs="Arial"/>
          <w:sz w:val="22"/>
          <w:szCs w:val="22"/>
        </w:rPr>
        <w:t xml:space="preserve">má právo zmenu odmietnuť, ak nie sú splnené podmienky uvedené v bode </w:t>
      </w:r>
      <w:r w:rsidR="00343034">
        <w:rPr>
          <w:rFonts w:ascii="Cambria" w:hAnsi="Cambria" w:cs="Arial"/>
          <w:sz w:val="22"/>
          <w:szCs w:val="22"/>
        </w:rPr>
        <w:fldChar w:fldCharType="begin"/>
      </w:r>
      <w:r w:rsidR="00343034">
        <w:rPr>
          <w:rFonts w:ascii="Cambria" w:hAnsi="Cambria" w:cs="Arial"/>
          <w:sz w:val="22"/>
          <w:szCs w:val="22"/>
        </w:rPr>
        <w:instrText xml:space="preserve"> REF _Ref21523412 \r \h </w:instrText>
      </w:r>
      <w:r w:rsidR="00343034">
        <w:rPr>
          <w:rFonts w:ascii="Cambria" w:hAnsi="Cambria" w:cs="Arial"/>
          <w:sz w:val="22"/>
          <w:szCs w:val="22"/>
        </w:rPr>
      </w:r>
      <w:r w:rsidR="00343034">
        <w:rPr>
          <w:rFonts w:ascii="Cambria" w:hAnsi="Cambria" w:cs="Arial"/>
          <w:sz w:val="22"/>
          <w:szCs w:val="22"/>
        </w:rPr>
        <w:fldChar w:fldCharType="separate"/>
      </w:r>
      <w:r w:rsidR="00024726">
        <w:rPr>
          <w:rFonts w:ascii="Cambria" w:hAnsi="Cambria" w:cs="Arial"/>
          <w:sz w:val="22"/>
          <w:szCs w:val="22"/>
        </w:rPr>
        <w:t>21.2</w:t>
      </w:r>
      <w:r w:rsidR="00343034">
        <w:rPr>
          <w:rFonts w:ascii="Cambria" w:hAnsi="Cambria" w:cs="Arial"/>
          <w:sz w:val="22"/>
          <w:szCs w:val="22"/>
        </w:rPr>
        <w:fldChar w:fldCharType="end"/>
      </w:r>
      <w:r w:rsidR="00343034">
        <w:rPr>
          <w:rFonts w:ascii="Cambria" w:hAnsi="Cambria" w:cs="Arial"/>
          <w:sz w:val="22"/>
          <w:szCs w:val="22"/>
        </w:rPr>
        <w:t xml:space="preserve"> </w:t>
      </w:r>
      <w:r w:rsidRPr="006A3ADF">
        <w:rPr>
          <w:rFonts w:ascii="Cambria" w:hAnsi="Cambria" w:cs="Arial"/>
          <w:sz w:val="22"/>
          <w:szCs w:val="22"/>
        </w:rPr>
        <w:t>vyššie</w:t>
      </w:r>
      <w:r w:rsidR="00343034">
        <w:rPr>
          <w:rFonts w:ascii="Cambria" w:hAnsi="Cambria" w:cs="Arial"/>
          <w:sz w:val="22"/>
          <w:szCs w:val="22"/>
        </w:rPr>
        <w:t>.</w:t>
      </w:r>
    </w:p>
    <w:p w14:paraId="2A8F0E5B" w14:textId="77777777" w:rsidR="00343034" w:rsidRPr="00343034" w:rsidRDefault="00343034" w:rsidP="00343034">
      <w:pPr>
        <w:pStyle w:val="ListParagraph"/>
        <w:numPr>
          <w:ilvl w:val="1"/>
          <w:numId w:val="84"/>
        </w:numPr>
        <w:spacing w:after="240" w:line="240" w:lineRule="auto"/>
        <w:contextualSpacing w:val="0"/>
        <w:jc w:val="both"/>
        <w:rPr>
          <w:rFonts w:ascii="Cambria" w:hAnsi="Cambria" w:cs="Arial"/>
          <w:sz w:val="22"/>
          <w:szCs w:val="22"/>
        </w:rPr>
      </w:pPr>
      <w:r w:rsidRPr="00343034">
        <w:rPr>
          <w:rFonts w:ascii="Cambria" w:hAnsi="Cambria" w:cs="Arial"/>
          <w:sz w:val="22"/>
          <w:szCs w:val="22"/>
        </w:rPr>
        <w:t xml:space="preserve">Pre vylúčenie pochybností sa Zmluvné strany dohodli, že pre zmenu alebo doplnenie Subdodávateľov nie je potrebné uzatvárať dodatok k tejto Zmluve pokiaľ bude dodržaný postup podľa tohto bodu. </w:t>
      </w:r>
    </w:p>
    <w:p w14:paraId="0DB4E5A3" w14:textId="08B36364" w:rsidR="00343034" w:rsidRPr="00343034" w:rsidRDefault="00806C0E" w:rsidP="00343034">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 xml:space="preserve">Poskytovateľ </w:t>
      </w:r>
      <w:r w:rsidR="00343034" w:rsidRPr="00343034">
        <w:rPr>
          <w:rFonts w:ascii="Cambria" w:hAnsi="Cambria" w:cs="Arial"/>
          <w:sz w:val="22"/>
          <w:szCs w:val="22"/>
        </w:rPr>
        <w:t xml:space="preserve">je povinný preukázateľným spôsobom oboznámiť Subdodávateľa s podmienkami tejto Zmluvy a zaviazať Subdodávateľa na dodržiavanie povinností vyplývajúcich z tejto Zmluvy. </w:t>
      </w:r>
      <w:r w:rsidRPr="00D85DBA">
        <w:rPr>
          <w:rFonts w:ascii="Cambria" w:hAnsi="Cambria" w:cs="Arial"/>
          <w:sz w:val="22"/>
          <w:szCs w:val="22"/>
        </w:rPr>
        <w:t xml:space="preserve">Poskytovateľ </w:t>
      </w:r>
      <w:r w:rsidR="00343034" w:rsidRPr="00343034">
        <w:rPr>
          <w:rFonts w:ascii="Cambria" w:hAnsi="Cambria" w:cs="Arial"/>
          <w:sz w:val="22"/>
          <w:szCs w:val="22"/>
        </w:rPr>
        <w:t>zodpovedá za splnenie všetkých povinností vyplývajúcich z tejto Zmluvy zo strany Subdodávateľa.</w:t>
      </w:r>
    </w:p>
    <w:p w14:paraId="57CC9CC6" w14:textId="012B48B9" w:rsidR="00343034" w:rsidRDefault="00343034"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8" w:name="_Ref528149653"/>
      <w:r>
        <w:rPr>
          <w:rFonts w:ascii="Cambria" w:eastAsiaTheme="minorHAnsi" w:hAnsi="Cambria" w:cs="Arial"/>
          <w:b/>
          <w:caps/>
          <w:sz w:val="22"/>
          <w:szCs w:val="22"/>
        </w:rPr>
        <w:t>ODBORNÍCI</w:t>
      </w:r>
    </w:p>
    <w:p w14:paraId="4089DB92" w14:textId="477BE477" w:rsidR="00741CEA" w:rsidRPr="007E30AE" w:rsidRDefault="00806C0E" w:rsidP="00741CEA">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 xml:space="preserve">Poskytovateľ </w:t>
      </w:r>
      <w:r w:rsidR="00741CEA" w:rsidRPr="00741CEA">
        <w:rPr>
          <w:rFonts w:ascii="Cambria" w:hAnsi="Cambria" w:cs="Arial"/>
          <w:sz w:val="22"/>
          <w:szCs w:val="22"/>
        </w:rPr>
        <w:t xml:space="preserve">sa zaväzuje, že výkon vybraných odborných činností v rámci plnenia tejto Zmluvy bude vykonávať výlučne prostredníctvom </w:t>
      </w:r>
      <w:r>
        <w:rPr>
          <w:rFonts w:ascii="Cambria" w:hAnsi="Cambria" w:cs="Arial"/>
          <w:sz w:val="22"/>
          <w:szCs w:val="22"/>
        </w:rPr>
        <w:t>O</w:t>
      </w:r>
      <w:r w:rsidR="00741CEA" w:rsidRPr="00741CEA">
        <w:rPr>
          <w:rFonts w:ascii="Cambria" w:hAnsi="Cambria" w:cs="Arial"/>
          <w:sz w:val="22"/>
          <w:szCs w:val="22"/>
        </w:rPr>
        <w:t xml:space="preserve">dborníkov, prostredníctvom ktorých preukazoval splnenie podmienok účasti technickej spôsobilosti </w:t>
      </w:r>
      <w:r>
        <w:rPr>
          <w:rFonts w:ascii="Cambria" w:hAnsi="Cambria" w:cs="Arial"/>
          <w:sz w:val="22"/>
          <w:szCs w:val="22"/>
        </w:rPr>
        <w:t xml:space="preserve">vo verejnom obstarávaní, ktoré výsledkom bolo uzatvorenie tejto Zmluvy. </w:t>
      </w:r>
      <w:r w:rsidR="00741CEA" w:rsidRPr="00741CEA">
        <w:rPr>
          <w:rFonts w:ascii="Cambria" w:hAnsi="Cambria" w:cs="Arial"/>
          <w:sz w:val="22"/>
          <w:szCs w:val="22"/>
        </w:rPr>
        <w:t xml:space="preserve">Zoznam jednotlivých Odborníkov s uvedením ich kvalifikácie a doklady preukazujúce ich kvalifikáciu tvoria obsah Prílohy č. </w:t>
      </w:r>
      <w:r w:rsidR="004A3AD2">
        <w:rPr>
          <w:rFonts w:ascii="Cambria" w:hAnsi="Cambria" w:cs="Arial"/>
          <w:sz w:val="22"/>
          <w:szCs w:val="22"/>
        </w:rPr>
        <w:t>6</w:t>
      </w:r>
      <w:r w:rsidR="004A3AD2" w:rsidRPr="00741CEA">
        <w:rPr>
          <w:rFonts w:ascii="Cambria" w:hAnsi="Cambria" w:cs="Arial"/>
          <w:sz w:val="22"/>
          <w:szCs w:val="22"/>
        </w:rPr>
        <w:t xml:space="preserve"> </w:t>
      </w:r>
      <w:r w:rsidR="00741CEA" w:rsidRPr="00741CEA">
        <w:rPr>
          <w:rFonts w:ascii="Cambria" w:hAnsi="Cambria" w:cs="Arial"/>
          <w:sz w:val="22"/>
          <w:szCs w:val="22"/>
        </w:rPr>
        <w:t>tejto Zmluvy</w:t>
      </w:r>
      <w:r w:rsidR="007E30AE">
        <w:rPr>
          <w:rFonts w:ascii="Cambria" w:hAnsi="Cambria" w:cs="Arial"/>
          <w:sz w:val="22"/>
          <w:szCs w:val="22"/>
        </w:rPr>
        <w:t>.</w:t>
      </w:r>
    </w:p>
    <w:p w14:paraId="017773A0" w14:textId="11F10C99" w:rsidR="007E30AE" w:rsidRPr="007E30AE" w:rsidRDefault="007E30AE" w:rsidP="007E30AE">
      <w:pPr>
        <w:pStyle w:val="ListParagraph"/>
        <w:numPr>
          <w:ilvl w:val="1"/>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 xml:space="preserve">V prípade, ak chce </w:t>
      </w:r>
      <w:r w:rsidRPr="00D85DBA">
        <w:rPr>
          <w:rFonts w:ascii="Cambria" w:hAnsi="Cambria" w:cs="Arial"/>
          <w:sz w:val="22"/>
          <w:szCs w:val="22"/>
        </w:rPr>
        <w:t xml:space="preserve">Poskytovateľ </w:t>
      </w:r>
      <w:r w:rsidRPr="007E30AE">
        <w:rPr>
          <w:rFonts w:ascii="Cambria" w:hAnsi="Cambria" w:cs="Arial"/>
          <w:sz w:val="22"/>
          <w:szCs w:val="22"/>
        </w:rPr>
        <w:t xml:space="preserve">nahradiť niektorého z Odborníkov, takéto nahradenie je možné výlučne so súhlasom </w:t>
      </w:r>
      <w:r w:rsidR="00A014CE">
        <w:rPr>
          <w:rFonts w:ascii="Cambria" w:hAnsi="Cambria" w:cs="Arial"/>
          <w:sz w:val="22"/>
          <w:szCs w:val="22"/>
        </w:rPr>
        <w:t>Klienta</w:t>
      </w:r>
      <w:r w:rsidRPr="007E30AE">
        <w:rPr>
          <w:rFonts w:ascii="Cambria" w:hAnsi="Cambria" w:cs="Arial"/>
          <w:sz w:val="22"/>
          <w:szCs w:val="22"/>
        </w:rPr>
        <w:t xml:space="preserve">. </w:t>
      </w:r>
      <w:r w:rsidR="00A014CE">
        <w:rPr>
          <w:rFonts w:ascii="Cambria" w:hAnsi="Cambria" w:cs="Arial"/>
          <w:sz w:val="22"/>
          <w:szCs w:val="22"/>
        </w:rPr>
        <w:t>Klient</w:t>
      </w:r>
      <w:r w:rsidR="00A014CE" w:rsidRPr="007E30AE">
        <w:rPr>
          <w:rFonts w:ascii="Cambria" w:hAnsi="Cambria" w:cs="Arial"/>
          <w:sz w:val="22"/>
          <w:szCs w:val="22"/>
        </w:rPr>
        <w:t xml:space="preserve"> </w:t>
      </w:r>
      <w:r w:rsidRPr="007E30AE">
        <w:rPr>
          <w:rFonts w:ascii="Cambria" w:hAnsi="Cambria" w:cs="Arial"/>
          <w:sz w:val="22"/>
          <w:szCs w:val="22"/>
        </w:rPr>
        <w:t xml:space="preserve">takýto súhlas bezdôvodne neodoprie, avšak platí, že novo navrhovaný Odborník musí spĺňať rovnakú odbornú spôsobilosť, ako je spôsobilosť, ktorej splnenie preukazoval Odborník, ktorý sa nahrádza. Spôsobilosť nového Odborníka </w:t>
      </w:r>
      <w:r w:rsidRPr="00D85DBA">
        <w:rPr>
          <w:rFonts w:ascii="Cambria" w:hAnsi="Cambria" w:cs="Arial"/>
          <w:sz w:val="22"/>
          <w:szCs w:val="22"/>
        </w:rPr>
        <w:t xml:space="preserve">Poskytovateľ </w:t>
      </w:r>
      <w:r w:rsidRPr="007E30AE">
        <w:rPr>
          <w:rFonts w:ascii="Cambria" w:hAnsi="Cambria" w:cs="Arial"/>
          <w:sz w:val="22"/>
          <w:szCs w:val="22"/>
        </w:rPr>
        <w:t xml:space="preserve">preukazuje profesijným životopisom príslušnej osoby, s minimálnym obsahom: </w:t>
      </w:r>
    </w:p>
    <w:p w14:paraId="5E9B6191"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lastRenderedPageBreak/>
        <w:t>meno a priezvisko, dosiahnuté vzdelanie, súčasná pracovná pozícia, kvalifikácia vzťahujúca sa k príslušnej časti predmetu Zmluvy, prehľad profesijnej praxe (referencie) vzťahujúcej sa k činnosti, ktorú má príslušná osoba vykonávať, vlastnoručný podpis;</w:t>
      </w:r>
    </w:p>
    <w:p w14:paraId="09FAEA79"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doklad o odbornej spôsobilosti prípadne skúsenostiach nového Odborníka, ktoré budú preukazovať splnenie podmienok, ktoré preukazoval pôvodný Odborník.</w:t>
      </w:r>
    </w:p>
    <w:p w14:paraId="404F5BC0" w14:textId="14871FA3" w:rsidR="008B587D" w:rsidRPr="008B587D" w:rsidRDefault="008B587D" w:rsidP="008B587D">
      <w:pPr>
        <w:pStyle w:val="ListParagraph"/>
        <w:numPr>
          <w:ilvl w:val="1"/>
          <w:numId w:val="84"/>
        </w:numPr>
        <w:spacing w:after="240" w:line="240" w:lineRule="auto"/>
        <w:contextualSpacing w:val="0"/>
        <w:jc w:val="both"/>
        <w:rPr>
          <w:rFonts w:ascii="Cambria" w:eastAsiaTheme="minorHAnsi" w:hAnsi="Cambria" w:cs="Arial"/>
          <w:b/>
          <w:caps/>
          <w:sz w:val="22"/>
          <w:szCs w:val="22"/>
        </w:rPr>
      </w:pPr>
      <w:r w:rsidRPr="008B587D">
        <w:rPr>
          <w:rFonts w:ascii="Cambria" w:hAnsi="Cambria" w:cs="Arial"/>
          <w:sz w:val="22"/>
          <w:szCs w:val="22"/>
        </w:rPr>
        <w:t xml:space="preserve">Pre vylúčenie pochybností sa Zmluvné strany dohodli, že pre zmenu alebo doplnenie Odborníka nie je potrebné uzatvárať dodatok k tejto Zmluve pokiaľ bude dodržaný postup podľa tohto bodu </w:t>
      </w:r>
      <w:r>
        <w:rPr>
          <w:rFonts w:ascii="Cambria" w:hAnsi="Cambria" w:cs="Arial"/>
          <w:sz w:val="22"/>
          <w:szCs w:val="22"/>
        </w:rPr>
        <w:t>.</w:t>
      </w:r>
    </w:p>
    <w:p w14:paraId="3FF2B9B1" w14:textId="62004B23"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Zmierovacie konanie</w:t>
      </w:r>
      <w:bookmarkEnd w:id="88"/>
    </w:p>
    <w:p w14:paraId="3E108B8A"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vyvinúť maximálne úsilie k odstráneniu vzájomných sporov vzniknutých na základe tejto Zmluvy alebo v súvislosti s ňou a k ich vyriešeniu zmierom, najmä prostredníctvom rokovaní oprávnených osôb, prípadne štatutárnych orgánov či ich členov.</w:t>
      </w:r>
    </w:p>
    <w:p w14:paraId="13B65648" w14:textId="3723C3CE"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89" w:name="_Ref515187194"/>
      <w:r w:rsidRPr="00A60D9C">
        <w:rPr>
          <w:rFonts w:ascii="Cambria" w:hAnsi="Cambria" w:cs="Arial"/>
          <w:sz w:val="22"/>
          <w:szCs w:val="22"/>
        </w:rPr>
        <w:t>Zmluvné strany sa dohodli, že pokiaľ sa nedohodnú na riešení vzájomného sporu zmierom do 30 dní odo dňa, kedy došlo k sporu, pokúsia sa vyriešiť spor prostredníctvom tretej strany, najmä pokiaľ ide o</w:t>
      </w:r>
      <w:bookmarkEnd w:id="89"/>
      <w:r w:rsidRPr="00A60D9C">
        <w:rPr>
          <w:rFonts w:ascii="Cambria" w:hAnsi="Cambria" w:cs="Arial"/>
          <w:sz w:val="22"/>
          <w:szCs w:val="22"/>
        </w:rPr>
        <w:t xml:space="preserve"> určenie, či došlo k </w:t>
      </w:r>
      <w:r w:rsidR="008B587D">
        <w:rPr>
          <w:rFonts w:ascii="Cambria" w:hAnsi="Cambria" w:cs="Arial"/>
          <w:sz w:val="22"/>
          <w:szCs w:val="22"/>
        </w:rPr>
        <w:t>o</w:t>
      </w:r>
      <w:r w:rsidRPr="00A60D9C">
        <w:rPr>
          <w:rFonts w:ascii="Cambria" w:hAnsi="Cambria" w:cs="Arial"/>
          <w:sz w:val="22"/>
          <w:szCs w:val="22"/>
        </w:rPr>
        <w:t xml:space="preserve">dovzdaniu Opatrení a či </w:t>
      </w:r>
      <w:r w:rsidR="009E4219" w:rsidRPr="00A60D9C">
        <w:rPr>
          <w:rFonts w:ascii="Cambria" w:hAnsi="Cambria" w:cs="Arial"/>
          <w:sz w:val="22"/>
          <w:szCs w:val="22"/>
        </w:rPr>
        <w:t>Poskytovateľ</w:t>
      </w:r>
      <w:r w:rsidRPr="00A60D9C">
        <w:rPr>
          <w:rFonts w:ascii="Cambria" w:hAnsi="Cambria" w:cs="Arial"/>
          <w:sz w:val="22"/>
          <w:szCs w:val="22"/>
        </w:rPr>
        <w:t xml:space="preserve"> riadne vykonal Opatrenia, výšku dosiahnutých úspor, reklamáciu vád Opatrení a/alebo výšku účelne vynaložených nákladov, určenie, či nastala zmena okolností v zmysle </w:t>
      </w:r>
      <w:r w:rsidR="00602DD7" w:rsidRPr="00A60D9C">
        <w:rPr>
          <w:rFonts w:ascii="Cambria" w:hAnsi="Cambria" w:cs="Arial"/>
          <w:sz w:val="22"/>
          <w:szCs w:val="22"/>
        </w:rPr>
        <w:t xml:space="preserve">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_Ref515186998 \r \h </w:instrText>
      </w:r>
      <w:r w:rsidR="00FF1754"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11</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34C87AA6" w14:textId="24A62591"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dohodli, že treťou stranou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_Ref515187194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23.2</w:t>
      </w:r>
      <w:r w:rsidRPr="00A60D9C">
        <w:rPr>
          <w:rFonts w:ascii="Cambria" w:hAnsi="Cambria" w:cs="Arial"/>
          <w:sz w:val="22"/>
          <w:szCs w:val="22"/>
        </w:rPr>
        <w:fldChar w:fldCharType="end"/>
      </w:r>
      <w:r w:rsidRPr="00A60D9C">
        <w:rPr>
          <w:rFonts w:ascii="Cambria" w:hAnsi="Cambria" w:cs="Arial"/>
          <w:sz w:val="22"/>
          <w:szCs w:val="22"/>
        </w:rPr>
        <w:t xml:space="preserve"> Zmluvy bude subjekt, ktorý je od oboch Zmluvných strán nezávislý, má príslušnú odbornú kvalifikáciu a dobrú reputáciu, a v prípade sporu, zmluvné strany budú rešpektovať jej stanoviská ako konečné a záväzné rozhodnutia. </w:t>
      </w:r>
    </w:p>
    <w:p w14:paraId="09362C21" w14:textId="215B826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Poplatky a nevyhnutne vynaložené náklady spojené s riešením sporu podľa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FF1754"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Pr="00A60D9C">
        <w:rPr>
          <w:rFonts w:ascii="Cambria" w:hAnsi="Cambria" w:cs="Arial"/>
          <w:sz w:val="22"/>
          <w:szCs w:val="22"/>
        </w:rPr>
        <w:t xml:space="preserve"> zmluvné strany uhradia podľa miery svojho zavinenia, podľa rozhodnutia tretej strany o miere ich zavinenia a ak takéto rozhodnutie tretia strana nevydá, potom rovným dielom.</w:t>
      </w:r>
    </w:p>
    <w:p w14:paraId="1BC55285" w14:textId="18F1E96D"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do 15 dní odo dňa vzniku sporu zmluvné strany nedohodnú na tretej osobe v zmysle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FF1754"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Pr="00A60D9C">
        <w:rPr>
          <w:rFonts w:ascii="Cambria" w:hAnsi="Cambria" w:cs="Arial"/>
          <w:sz w:val="22"/>
          <w:szCs w:val="22"/>
        </w:rPr>
        <w:t xml:space="preserve">, každá zo zmluvných strán je oprávnená riešenie sporu ukončiť oznámením druhej zmluvnej strane; v takom prípade sú na riešenie sporov oprávnené príslušné súdy Slovenskej republiky. Ak tretia strana podľa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00006D19" w:rsidRPr="00A60D9C">
        <w:rPr>
          <w:rFonts w:ascii="Cambria" w:hAnsi="Cambria" w:cs="Arial"/>
          <w:sz w:val="22"/>
          <w:szCs w:val="22"/>
        </w:rPr>
        <w:t xml:space="preserve"> </w:t>
      </w:r>
      <w:r w:rsidR="001E5777">
        <w:rPr>
          <w:rFonts w:ascii="Cambria" w:hAnsi="Cambria" w:cs="Arial"/>
          <w:sz w:val="22"/>
          <w:szCs w:val="22"/>
        </w:rPr>
        <w:t>zanikne</w:t>
      </w:r>
      <w:r w:rsidRPr="00A60D9C">
        <w:rPr>
          <w:rFonts w:ascii="Cambria" w:hAnsi="Cambria" w:cs="Arial"/>
          <w:sz w:val="22"/>
          <w:szCs w:val="22"/>
        </w:rPr>
        <w:t>, zmluvné strany sa zaväzujú dohodnúť sa na inej odbornej organizácii, ktorá bude plniť úlohu nezávislej tretej strany, inak sú na rozhodnutie sporov medzi zmluvnými stranami príslušné súdy Slovenskej republiky.</w:t>
      </w:r>
    </w:p>
    <w:p w14:paraId="644A9C0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0" w:name="_Toc517267642"/>
      <w:r w:rsidRPr="00A60D9C">
        <w:rPr>
          <w:rFonts w:ascii="Cambria" w:eastAsiaTheme="minorHAnsi" w:hAnsi="Cambria" w:cs="Arial"/>
          <w:b/>
          <w:caps/>
          <w:sz w:val="22"/>
          <w:szCs w:val="22"/>
        </w:rPr>
        <w:t>Trvanie a zánik Zmluvy</w:t>
      </w:r>
      <w:bookmarkEnd w:id="90"/>
    </w:p>
    <w:p w14:paraId="2FE57DA8" w14:textId="0F2D655D" w:rsidR="000E1BC2" w:rsidRPr="00E51E68"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1" w:name="_Ref523906665"/>
      <w:r w:rsidRPr="00A60D9C">
        <w:rPr>
          <w:rFonts w:ascii="Cambria" w:hAnsi="Cambria" w:cs="Arial"/>
          <w:sz w:val="22"/>
          <w:szCs w:val="22"/>
        </w:rPr>
        <w:t xml:space="preserve">Táto Zmluva </w:t>
      </w:r>
      <w:r w:rsidR="00A42E09" w:rsidRPr="00A60D9C">
        <w:rPr>
          <w:rFonts w:ascii="Cambria" w:hAnsi="Cambria" w:cs="Arial"/>
          <w:sz w:val="22"/>
          <w:szCs w:val="22"/>
        </w:rPr>
        <w:t xml:space="preserve">sa uzatvára na </w:t>
      </w:r>
      <w:r w:rsidR="00A42E09" w:rsidRPr="00E51E68">
        <w:rPr>
          <w:rFonts w:ascii="Cambria" w:hAnsi="Cambria" w:cs="Arial"/>
          <w:sz w:val="22"/>
          <w:szCs w:val="22"/>
        </w:rPr>
        <w:t>dobu určitú, a to od nadobudnutia jej účinnosti do</w:t>
      </w:r>
      <w:r w:rsidR="00C860E0" w:rsidRPr="00E51E68">
        <w:rPr>
          <w:rFonts w:ascii="Cambria" w:hAnsi="Cambria" w:cs="Arial"/>
          <w:sz w:val="22"/>
          <w:szCs w:val="22"/>
        </w:rPr>
        <w:t xml:space="preserve"> uplynutia</w:t>
      </w:r>
      <w:r w:rsidR="00A42E09" w:rsidRPr="00E51E68">
        <w:rPr>
          <w:rFonts w:ascii="Cambria" w:hAnsi="Cambria" w:cs="Arial"/>
          <w:sz w:val="22"/>
          <w:szCs w:val="22"/>
        </w:rPr>
        <w:t xml:space="preserve"> </w:t>
      </w:r>
      <w:r w:rsidR="0092659B">
        <w:rPr>
          <w:rFonts w:ascii="Cambria" w:hAnsi="Cambria" w:cs="Arial"/>
          <w:b/>
          <w:bCs/>
          <w:sz w:val="22"/>
          <w:szCs w:val="22"/>
        </w:rPr>
        <w:t>stoosemdesiat</w:t>
      </w:r>
      <w:r w:rsidR="0092482C" w:rsidRPr="00E51E68">
        <w:rPr>
          <w:rFonts w:ascii="Cambria" w:hAnsi="Cambria" w:cs="Arial"/>
          <w:b/>
          <w:bCs/>
          <w:sz w:val="22"/>
          <w:szCs w:val="22"/>
        </w:rPr>
        <w:t xml:space="preserve"> (</w:t>
      </w:r>
      <w:r w:rsidR="00E51E68" w:rsidRPr="00E51E68">
        <w:rPr>
          <w:rFonts w:ascii="Cambria" w:hAnsi="Cambria" w:cs="Arial"/>
          <w:b/>
          <w:bCs/>
          <w:sz w:val="22"/>
          <w:szCs w:val="22"/>
        </w:rPr>
        <w:t>1</w:t>
      </w:r>
      <w:r w:rsidR="0092659B">
        <w:rPr>
          <w:rFonts w:ascii="Cambria" w:hAnsi="Cambria" w:cs="Arial"/>
          <w:b/>
          <w:bCs/>
          <w:sz w:val="22"/>
          <w:szCs w:val="22"/>
        </w:rPr>
        <w:t>8</w:t>
      </w:r>
      <w:r w:rsidR="00E51E68" w:rsidRPr="00E51E68">
        <w:rPr>
          <w:rFonts w:ascii="Cambria" w:hAnsi="Cambria" w:cs="Arial"/>
          <w:b/>
          <w:bCs/>
          <w:sz w:val="22"/>
          <w:szCs w:val="22"/>
        </w:rPr>
        <w:t>0</w:t>
      </w:r>
      <w:r w:rsidR="0092482C" w:rsidRPr="00E51E68">
        <w:rPr>
          <w:rFonts w:ascii="Cambria" w:hAnsi="Cambria" w:cs="Arial"/>
          <w:b/>
          <w:bCs/>
          <w:sz w:val="22"/>
          <w:szCs w:val="22"/>
        </w:rPr>
        <w:t>) mesiacov</w:t>
      </w:r>
      <w:r w:rsidR="0092482C" w:rsidRPr="00E51E68">
        <w:rPr>
          <w:rFonts w:ascii="Cambria" w:hAnsi="Cambria" w:cs="Arial"/>
          <w:sz w:val="22"/>
          <w:szCs w:val="22"/>
        </w:rPr>
        <w:t xml:space="preserve"> </w:t>
      </w:r>
      <w:r w:rsidR="00A42E09" w:rsidRPr="00E51E68">
        <w:rPr>
          <w:rFonts w:ascii="Cambria" w:hAnsi="Cambria" w:cs="Arial"/>
          <w:sz w:val="22"/>
          <w:szCs w:val="22"/>
        </w:rPr>
        <w:t>od prvého dňa Etapy III (ďalej len „</w:t>
      </w:r>
      <w:r w:rsidR="00A42E09" w:rsidRPr="00E51E68">
        <w:rPr>
          <w:rFonts w:ascii="Cambria" w:hAnsi="Cambria" w:cs="Arial"/>
          <w:b/>
          <w:sz w:val="22"/>
          <w:szCs w:val="22"/>
        </w:rPr>
        <w:t>Konečný deň“)</w:t>
      </w:r>
      <w:r w:rsidR="00A42E09" w:rsidRPr="00E51E68">
        <w:rPr>
          <w:rFonts w:ascii="Cambria" w:hAnsi="Cambria" w:cs="Arial"/>
          <w:sz w:val="22"/>
          <w:szCs w:val="22"/>
        </w:rPr>
        <w:t>.</w:t>
      </w:r>
      <w:bookmarkEnd w:id="91"/>
      <w:r w:rsidR="00A42E09" w:rsidRPr="00E51E68">
        <w:rPr>
          <w:rFonts w:ascii="Cambria" w:hAnsi="Cambria" w:cs="Arial"/>
          <w:sz w:val="22"/>
          <w:szCs w:val="22"/>
        </w:rPr>
        <w:t xml:space="preserve"> </w:t>
      </w:r>
    </w:p>
    <w:p w14:paraId="64FF165A" w14:textId="12035C3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Zmluvné strany môžu Zmluvu pred splnením záväzkov z nej vyplývajúcich ukončiť dohodou alebo písomným odstúpením od Zmluvy</w:t>
      </w:r>
      <w:r w:rsidR="00310D65" w:rsidRPr="00E51E68">
        <w:rPr>
          <w:rFonts w:ascii="Cambria" w:hAnsi="Cambria" w:cs="Arial"/>
          <w:sz w:val="22"/>
          <w:szCs w:val="22"/>
        </w:rPr>
        <w:t xml:space="preserve"> alebo výpoveďou</w:t>
      </w:r>
      <w:r w:rsidR="00310D65">
        <w:rPr>
          <w:rFonts w:ascii="Cambria" w:hAnsi="Cambria" w:cs="Arial"/>
          <w:sz w:val="22"/>
          <w:szCs w:val="22"/>
        </w:rPr>
        <w:t xml:space="preserve"> Klienta</w:t>
      </w:r>
      <w:r w:rsidRPr="00A60D9C">
        <w:rPr>
          <w:rFonts w:ascii="Cambria" w:hAnsi="Cambria" w:cs="Arial"/>
          <w:sz w:val="22"/>
          <w:szCs w:val="22"/>
        </w:rPr>
        <w:t>.</w:t>
      </w:r>
    </w:p>
    <w:p w14:paraId="669AF654" w14:textId="1B299BE2" w:rsidR="000E1BC2" w:rsidRPr="00A60D9C" w:rsidRDefault="00C31110"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zo Zmluvných strán má právo písomne odstúpiť od tejto Zmluvy v prípade podstatného porušenia zmluvných povinností druhou Zmluvnou stranou</w:t>
      </w:r>
      <w:r w:rsidR="008430D5" w:rsidRPr="00A60D9C">
        <w:rPr>
          <w:rFonts w:ascii="Cambria" w:hAnsi="Cambria" w:cs="Arial"/>
          <w:sz w:val="22"/>
          <w:szCs w:val="22"/>
        </w:rPr>
        <w:t xml:space="preserve"> za predpokladu, že, ak ide o odstrániteľné porušenie, porušujúca Zmluvná strana takéto porušenie neodstráni ani v dodatočnej primeranej lehote na to poskytnutej zo strany neporušujúcej </w:t>
      </w:r>
      <w:r w:rsidR="008430D5" w:rsidRPr="00A60D9C">
        <w:rPr>
          <w:rFonts w:ascii="Cambria" w:hAnsi="Cambria" w:cs="Arial"/>
          <w:sz w:val="22"/>
          <w:szCs w:val="22"/>
        </w:rPr>
        <w:lastRenderedPageBreak/>
        <w:t>Zmluvnej strany.</w:t>
      </w:r>
      <w:r w:rsidRPr="00A60D9C">
        <w:rPr>
          <w:rFonts w:ascii="Cambria" w:hAnsi="Cambria" w:cs="Arial"/>
          <w:sz w:val="22"/>
          <w:szCs w:val="22"/>
        </w:rPr>
        <w:t xml:space="preserve"> </w:t>
      </w:r>
      <w:r w:rsidR="000E1BC2" w:rsidRPr="00A60D9C">
        <w:rPr>
          <w:rFonts w:ascii="Cambria" w:hAnsi="Cambria" w:cs="Arial"/>
          <w:sz w:val="22"/>
          <w:szCs w:val="22"/>
        </w:rPr>
        <w:t xml:space="preserve">Zmluvná strana odstupujúca od Zmluvy uskutoční odstúpenie od Zmluvy písomným oznámením doručeným dotknutej zmluvnej strane s uvedením dôvodov odstúpenia. </w:t>
      </w:r>
    </w:p>
    <w:p w14:paraId="7BDE51F8" w14:textId="77777777" w:rsidR="008C5890"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je oprávnený odstúpiť od tejto Zmluvy</w:t>
      </w:r>
      <w:r w:rsidR="008C5890">
        <w:rPr>
          <w:rFonts w:ascii="Cambria" w:hAnsi="Cambria" w:cs="Arial"/>
          <w:sz w:val="22"/>
          <w:szCs w:val="22"/>
        </w:rPr>
        <w:t xml:space="preserve"> v prípade podstatného porušenia povinností Poskytovateľa. Za podstatné porušenie povinností Poskytovateľa sa považuje najmä, nie však výlučne:</w:t>
      </w:r>
    </w:p>
    <w:p w14:paraId="219250B2" w14:textId="130472A4" w:rsidR="008C5890" w:rsidRPr="00CC07F4" w:rsidRDefault="008C5890" w:rsidP="00CC07F4">
      <w:pPr>
        <w:pStyle w:val="ListParagraph"/>
        <w:numPr>
          <w:ilvl w:val="3"/>
          <w:numId w:val="84"/>
        </w:numPr>
        <w:spacing w:after="240" w:line="240" w:lineRule="auto"/>
        <w:contextualSpacing w:val="0"/>
        <w:jc w:val="both"/>
        <w:rPr>
          <w:rFonts w:ascii="Cambria" w:hAnsi="Cambria" w:cs="Arial"/>
          <w:sz w:val="22"/>
          <w:szCs w:val="22"/>
        </w:rPr>
      </w:pPr>
      <w:bookmarkStart w:id="92" w:name="_Hlk3897320"/>
      <w:r w:rsidRPr="00CC07F4">
        <w:rPr>
          <w:rFonts w:ascii="Cambria" w:hAnsi="Cambria" w:cs="Arial"/>
          <w:sz w:val="22"/>
          <w:szCs w:val="22"/>
        </w:rPr>
        <w:t xml:space="preserve">ak </w:t>
      </w:r>
      <w:r w:rsidRPr="00A60D9C">
        <w:rPr>
          <w:rFonts w:ascii="Cambria" w:hAnsi="Cambria" w:cs="Arial"/>
          <w:sz w:val="22"/>
          <w:szCs w:val="22"/>
        </w:rPr>
        <w:t xml:space="preserve">Poskytovateľ </w:t>
      </w:r>
      <w:r w:rsidRPr="00CC07F4">
        <w:rPr>
          <w:rFonts w:ascii="Cambria" w:hAnsi="Cambria" w:cs="Arial"/>
          <w:sz w:val="22"/>
          <w:szCs w:val="22"/>
        </w:rPr>
        <w:t>v rámci verejného obstarávania, ktorého výsledkom je uzatvorenie tejto Zmluvy poskytol informácie alebo doklady, ktoré boli nepravdivé alebo pozmenené tak, že nezodpovedajú skutočnosti a mali vplyv na vyhodnotenie splnenia podmienok účasti alebo výber záujemcov</w:t>
      </w:r>
      <w:bookmarkEnd w:id="92"/>
      <w:r w:rsidRPr="00CC07F4">
        <w:rPr>
          <w:rFonts w:ascii="Cambria" w:hAnsi="Cambria" w:cs="Arial"/>
          <w:sz w:val="22"/>
          <w:szCs w:val="22"/>
        </w:rPr>
        <w:t>;</w:t>
      </w:r>
    </w:p>
    <w:p w14:paraId="133D7B8A" w14:textId="643A6496"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ak je Poskytovateľ v omeškaní s vykonaním Energetickej analýzy a/alebo so spracovaním Detailnej špecifikácie technického riešenia o viac ako 60 dní;</w:t>
      </w:r>
    </w:p>
    <w:p w14:paraId="2F31C122" w14:textId="085F1C10"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ak je Poskytovateľ v omeškaní </w:t>
      </w:r>
      <w:r w:rsidR="00CC07F4">
        <w:rPr>
          <w:rFonts w:ascii="Cambria" w:hAnsi="Cambria" w:cs="Arial"/>
          <w:sz w:val="22"/>
          <w:szCs w:val="22"/>
        </w:rPr>
        <w:t>s realizáciou Opatrení podľa tejto Zmluvy o viac ako 90 dní;</w:t>
      </w:r>
    </w:p>
    <w:p w14:paraId="5D46A6AC" w14:textId="0C1708FA" w:rsidR="00CC07F4" w:rsidRPr="00CC07F4" w:rsidRDefault="00CC07F4" w:rsidP="00CC07F4">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ak dôjde k inému podstatnému porušeniu Zmluvy Poskytovateľom v rozsahu alebo intenzite takej, ako je uvedené v ustanovení § 345 ods. 2 Obchodného zákonníka;</w:t>
      </w:r>
    </w:p>
    <w:p w14:paraId="2EB88DFA" w14:textId="663B8F2B" w:rsidR="0032067D" w:rsidRP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t xml:space="preserve">ak </w:t>
      </w:r>
      <w:r>
        <w:rPr>
          <w:rFonts w:ascii="Cambria" w:hAnsi="Cambria" w:cs="Arial"/>
          <w:sz w:val="22"/>
          <w:szCs w:val="22"/>
        </w:rPr>
        <w:t xml:space="preserve">sa preukáže, že </w:t>
      </w:r>
      <w:r w:rsidRPr="0032067D">
        <w:rPr>
          <w:rFonts w:ascii="Cambria" w:hAnsi="Cambria" w:cs="Arial"/>
          <w:sz w:val="22"/>
          <w:szCs w:val="22"/>
        </w:rPr>
        <w:t xml:space="preserve">v čase uzatvorenia Zmluvy existoval dôvod na vylúčenie </w:t>
      </w:r>
      <w:r>
        <w:rPr>
          <w:rFonts w:ascii="Cambria" w:hAnsi="Cambria" w:cs="Arial"/>
          <w:sz w:val="22"/>
          <w:szCs w:val="22"/>
        </w:rPr>
        <w:t>Poskytovateľa</w:t>
      </w:r>
      <w:r w:rsidRPr="0032067D">
        <w:rPr>
          <w:rFonts w:ascii="Cambria" w:hAnsi="Cambria" w:cs="Arial"/>
          <w:sz w:val="22"/>
          <w:szCs w:val="22"/>
        </w:rPr>
        <w:t xml:space="preserve"> pre nesplnenie podmienky účasti podľa § 32 ods. 1 písm. a) Zákon o verejnom obstarávaní,</w:t>
      </w:r>
    </w:p>
    <w:p w14:paraId="408E50A5" w14:textId="7D4F5B9E" w:rsid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t>ak táto Zmluva nemala byť uzavretá s</w:t>
      </w:r>
      <w:r>
        <w:rPr>
          <w:rFonts w:ascii="Cambria" w:hAnsi="Cambria" w:cs="Arial"/>
          <w:sz w:val="22"/>
          <w:szCs w:val="22"/>
        </w:rPr>
        <w:t xml:space="preserve"> Poskytovateľom </w:t>
      </w:r>
      <w:r w:rsidRPr="0032067D">
        <w:rPr>
          <w:rFonts w:ascii="Cambria" w:hAnsi="Cambria" w:cs="Arial"/>
          <w:sz w:val="22"/>
          <w:szCs w:val="22"/>
        </w:rPr>
        <w:t>v súvislosti so závažným porušením povinnosti vyplývajúcej z právne záväzného aktu Európskej únie, o ktorom rozhodol Súdny dvor Európskej únie v súlade so Zmluvou o fungovaní Európskej únie</w:t>
      </w:r>
      <w:r>
        <w:rPr>
          <w:rFonts w:ascii="Cambria" w:hAnsi="Cambria" w:cs="Arial"/>
          <w:sz w:val="22"/>
          <w:szCs w:val="22"/>
        </w:rPr>
        <w:t>,</w:t>
      </w:r>
    </w:p>
    <w:p w14:paraId="43C4503A" w14:textId="326750AA" w:rsidR="00CC07F4" w:rsidRDefault="00CC07F4" w:rsidP="008C5890">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 xml:space="preserve">ak nastane iná okolnosť uvedená v tejto Zmluve oprávňujúca </w:t>
      </w:r>
      <w:r>
        <w:rPr>
          <w:rFonts w:ascii="Cambria" w:hAnsi="Cambria" w:cs="Arial"/>
          <w:sz w:val="22"/>
          <w:szCs w:val="22"/>
        </w:rPr>
        <w:t>Klienta</w:t>
      </w:r>
      <w:r w:rsidRPr="00CC07F4">
        <w:rPr>
          <w:rFonts w:ascii="Cambria" w:hAnsi="Cambria" w:cs="Arial"/>
          <w:sz w:val="22"/>
          <w:szCs w:val="22"/>
        </w:rPr>
        <w:t xml:space="preserve"> odstúpiť od Zmluvy</w:t>
      </w:r>
      <w:r w:rsidR="0032067D">
        <w:rPr>
          <w:rFonts w:ascii="Cambria" w:hAnsi="Cambria" w:cs="Arial"/>
          <w:sz w:val="22"/>
          <w:szCs w:val="22"/>
        </w:rPr>
        <w:t>.</w:t>
      </w:r>
    </w:p>
    <w:p w14:paraId="25748A7D" w14:textId="35D7440E" w:rsidR="00D202CE" w:rsidRPr="00D202CE" w:rsidRDefault="009E4219" w:rsidP="00D202C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odstúpiť </w:t>
      </w:r>
      <w:r w:rsidR="00D202CE" w:rsidRPr="00D202CE">
        <w:rPr>
          <w:rFonts w:ascii="Cambria" w:hAnsi="Cambria" w:cs="Arial"/>
          <w:sz w:val="22"/>
          <w:szCs w:val="22"/>
        </w:rPr>
        <w:t xml:space="preserve">v prípade podstatného porušenia Zmluvy </w:t>
      </w:r>
      <w:r w:rsidR="00D202CE">
        <w:rPr>
          <w:rFonts w:ascii="Cambria" w:hAnsi="Cambria" w:cs="Arial"/>
          <w:sz w:val="22"/>
          <w:szCs w:val="22"/>
        </w:rPr>
        <w:t>Klientom</w:t>
      </w:r>
      <w:r w:rsidR="00D202CE" w:rsidRPr="00D202CE">
        <w:rPr>
          <w:rFonts w:ascii="Cambria" w:hAnsi="Cambria" w:cs="Arial"/>
          <w:sz w:val="22"/>
          <w:szCs w:val="22"/>
        </w:rPr>
        <w:t xml:space="preserve">. Na účely tejto zmluvy sa za podstatné porušenie Zmluvy </w:t>
      </w:r>
      <w:r w:rsidR="00D202CE">
        <w:rPr>
          <w:rFonts w:ascii="Cambria" w:hAnsi="Cambria" w:cs="Arial"/>
          <w:sz w:val="22"/>
          <w:szCs w:val="22"/>
        </w:rPr>
        <w:t>Klientom</w:t>
      </w:r>
      <w:r w:rsidR="00D202CE" w:rsidRPr="00D202CE">
        <w:rPr>
          <w:rFonts w:ascii="Cambria" w:hAnsi="Cambria" w:cs="Arial"/>
          <w:sz w:val="22"/>
          <w:szCs w:val="22"/>
        </w:rPr>
        <w:t xml:space="preserve"> považuje najmä, nie však výlučne</w:t>
      </w:r>
    </w:p>
    <w:p w14:paraId="02F19A1B" w14:textId="77777777" w:rsidR="00D202CE" w:rsidRPr="00D202CE"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ak Objednávateľ neposkytne Zhotoviteľovi akúkoľvek platbu podľa tejto Zmluvy ani do šesťdesiatich (60) dní odo dňa jej splatnosti;</w:t>
      </w:r>
    </w:p>
    <w:p w14:paraId="012A33B2" w14:textId="25F63554" w:rsidR="000E1BC2"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ak dôjde k inému podstatnému porušeniu Zmluvy Objednávateľom v rozsahu alebo intenzite takej, ako je uvedené v ustanovení § 345 ods. 2 Obchodného zákonníka</w:t>
      </w:r>
      <w:r w:rsidR="000E1BC2" w:rsidRPr="00A60D9C">
        <w:rPr>
          <w:rFonts w:ascii="Cambria" w:hAnsi="Cambria" w:cs="Arial"/>
          <w:sz w:val="22"/>
          <w:szCs w:val="22"/>
        </w:rPr>
        <w:t>.</w:t>
      </w:r>
    </w:p>
    <w:p w14:paraId="3D9E7B88" w14:textId="1126736D" w:rsidR="00310D65" w:rsidRPr="00310D65" w:rsidRDefault="00310D65" w:rsidP="0047338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Klient</w:t>
      </w:r>
      <w:r w:rsidRPr="00310D65">
        <w:rPr>
          <w:rFonts w:ascii="Cambria" w:hAnsi="Cambria" w:cs="Arial"/>
          <w:sz w:val="22"/>
          <w:szCs w:val="22"/>
        </w:rPr>
        <w:t xml:space="preserve"> je oprávnený vypovedať túto Zmluvu aj bez udania dôvodu. Výpovedná doba je dva mesiace a začína plynúť od prvého dňa mesiaca nasledujúceho po doručení výpovede Poskytovateľovi.</w:t>
      </w:r>
    </w:p>
    <w:p w14:paraId="71688E96" w14:textId="55F40122" w:rsidR="00310D65" w:rsidRPr="0047338D" w:rsidRDefault="0047338D" w:rsidP="0047338D">
      <w:pPr>
        <w:pStyle w:val="ListParagraph"/>
        <w:numPr>
          <w:ilvl w:val="1"/>
          <w:numId w:val="84"/>
        </w:numPr>
        <w:spacing w:after="240" w:line="240" w:lineRule="auto"/>
        <w:contextualSpacing w:val="0"/>
        <w:jc w:val="both"/>
        <w:rPr>
          <w:rFonts w:ascii="Cambria" w:hAnsi="Cambria" w:cs="Arial"/>
          <w:sz w:val="22"/>
          <w:szCs w:val="22"/>
        </w:rPr>
      </w:pPr>
      <w:r w:rsidRPr="0047338D">
        <w:rPr>
          <w:rFonts w:ascii="Cambria" w:hAnsi="Cambria" w:cs="Arial"/>
          <w:sz w:val="22"/>
          <w:szCs w:val="22"/>
        </w:rPr>
        <w:t>Odstúpenie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 od Zmluvy nedotknuté.</w:t>
      </w:r>
      <w:r w:rsidRPr="0047338D">
        <w:rPr>
          <w:rFonts w:ascii="Cambria" w:hAnsi="Cambria" w:cs="Arial"/>
        </w:rPr>
        <w:t xml:space="preserve"> </w:t>
      </w:r>
    </w:p>
    <w:p w14:paraId="6337FA5A" w14:textId="13137FF3" w:rsidR="00DD2917" w:rsidRPr="00A60D9C" w:rsidRDefault="00DD291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Vysporiadanie pre prípad ukončenia Zmluvy</w:t>
      </w:r>
    </w:p>
    <w:p w14:paraId="3164E153" w14:textId="7EEA1F16" w:rsidR="00472374" w:rsidRPr="00A60D9C" w:rsidRDefault="00BE28B1" w:rsidP="00BE28B1">
      <w:pPr>
        <w:pStyle w:val="ListParagraph"/>
        <w:numPr>
          <w:ilvl w:val="1"/>
          <w:numId w:val="84"/>
        </w:numPr>
        <w:spacing w:after="240" w:line="240" w:lineRule="auto"/>
        <w:contextualSpacing w:val="0"/>
        <w:jc w:val="both"/>
        <w:rPr>
          <w:rFonts w:ascii="Cambria" w:hAnsi="Cambria" w:cs="Arial"/>
          <w:sz w:val="22"/>
          <w:szCs w:val="22"/>
        </w:rPr>
      </w:pPr>
      <w:bookmarkStart w:id="93" w:name="_Ref524000379"/>
      <w:r w:rsidRPr="00A60D9C">
        <w:rPr>
          <w:rFonts w:ascii="Cambria" w:hAnsi="Cambria" w:cs="Arial"/>
          <w:sz w:val="22"/>
          <w:szCs w:val="22"/>
        </w:rPr>
        <w:lastRenderedPageBreak/>
        <w:t>Z</w:t>
      </w:r>
      <w:r w:rsidR="00675707" w:rsidRPr="00A60D9C">
        <w:rPr>
          <w:rFonts w:ascii="Cambria" w:hAnsi="Cambria" w:cs="Arial"/>
          <w:sz w:val="22"/>
          <w:szCs w:val="22"/>
        </w:rPr>
        <w:t>mluvné strany sa dohodli, že v</w:t>
      </w:r>
      <w:r w:rsidR="00472374" w:rsidRPr="00A60D9C">
        <w:rPr>
          <w:rFonts w:ascii="Cambria" w:hAnsi="Cambria" w:cs="Arial"/>
          <w:sz w:val="22"/>
          <w:szCs w:val="22"/>
        </w:rPr>
        <w:t> </w:t>
      </w:r>
      <w:r w:rsidR="00675707" w:rsidRPr="00A60D9C">
        <w:rPr>
          <w:rFonts w:ascii="Cambria" w:hAnsi="Cambria" w:cs="Arial"/>
          <w:sz w:val="22"/>
          <w:szCs w:val="22"/>
        </w:rPr>
        <w:t>prípade</w:t>
      </w:r>
      <w:r w:rsidR="00472374" w:rsidRPr="00A60D9C">
        <w:rPr>
          <w:rFonts w:ascii="Cambria" w:hAnsi="Cambria" w:cs="Arial"/>
          <w:sz w:val="22"/>
          <w:szCs w:val="22"/>
        </w:rPr>
        <w:t xml:space="preserve"> riadneho ukončenia Zmluvy v Konečný deň, platia nasledovné podmienky:</w:t>
      </w:r>
      <w:bookmarkEnd w:id="93"/>
    </w:p>
    <w:p w14:paraId="7ECA9D53" w14:textId="690DD5CA" w:rsidR="00472374"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C6377E" w:rsidRPr="00A60D9C">
        <w:rPr>
          <w:rFonts w:ascii="Cambria" w:hAnsi="Cambria" w:cs="Arial"/>
          <w:sz w:val="22"/>
          <w:szCs w:val="22"/>
        </w:rPr>
        <w:t xml:space="preserve"> najneskôr šesť (6) mesiacov pred Konečným dňom vykoná alebo zabezpečí vykonanie auditu energetického hospodárstva Objektov a Areálu, ktorý bude obsahovať zhodnotenie technického stavu Energetických zariadení</w:t>
      </w:r>
      <w:r w:rsidR="00744835" w:rsidRPr="00A60D9C">
        <w:rPr>
          <w:rFonts w:ascii="Cambria" w:hAnsi="Cambria" w:cs="Arial"/>
          <w:sz w:val="22"/>
          <w:szCs w:val="22"/>
        </w:rPr>
        <w:t xml:space="preserve"> </w:t>
      </w:r>
      <w:r w:rsidRPr="00A60D9C">
        <w:rPr>
          <w:rFonts w:ascii="Cambria" w:hAnsi="Cambria" w:cs="Arial"/>
          <w:sz w:val="22"/>
          <w:szCs w:val="22"/>
        </w:rPr>
        <w:t>Poskytovateľa</w:t>
      </w:r>
      <w:r w:rsidR="00C6377E" w:rsidRPr="00A60D9C">
        <w:rPr>
          <w:rFonts w:ascii="Cambria" w:hAnsi="Cambria" w:cs="Arial"/>
          <w:sz w:val="22"/>
          <w:szCs w:val="22"/>
        </w:rPr>
        <w:t xml:space="preserve">, zhodnotenie zostávajúcej technickej životnosti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 xml:space="preserve"> </w:t>
      </w:r>
      <w:r w:rsidR="00C6377E" w:rsidRPr="00A60D9C">
        <w:rPr>
          <w:rFonts w:ascii="Cambria" w:hAnsi="Cambria" w:cs="Arial"/>
          <w:sz w:val="22"/>
          <w:szCs w:val="22"/>
        </w:rPr>
        <w:t xml:space="preserve">a hodnotu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w:t>
      </w:r>
      <w:r w:rsidR="000F5F46" w:rsidRPr="00A60D9C">
        <w:rPr>
          <w:rFonts w:ascii="Cambria" w:hAnsi="Cambria" w:cs="Arial"/>
          <w:sz w:val="22"/>
          <w:szCs w:val="22"/>
        </w:rPr>
        <w:t xml:space="preserve"> a</w:t>
      </w:r>
    </w:p>
    <w:p w14:paraId="18999980" w14:textId="3020CB17" w:rsidR="00744835"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744835" w:rsidRPr="00A60D9C">
        <w:rPr>
          <w:rFonts w:ascii="Cambria" w:hAnsi="Cambria" w:cs="Arial"/>
          <w:sz w:val="22"/>
          <w:szCs w:val="22"/>
        </w:rPr>
        <w:t xml:space="preserve"> je </w:t>
      </w:r>
      <w:r w:rsidRPr="00A60D9C">
        <w:rPr>
          <w:rFonts w:ascii="Cambria" w:hAnsi="Cambria" w:cs="Arial"/>
          <w:sz w:val="22"/>
          <w:szCs w:val="22"/>
        </w:rPr>
        <w:t xml:space="preserve">povinný </w:t>
      </w:r>
      <w:r w:rsidR="00744835" w:rsidRPr="00A60D9C">
        <w:rPr>
          <w:rFonts w:ascii="Cambria" w:hAnsi="Cambria" w:cs="Arial"/>
          <w:sz w:val="22"/>
          <w:szCs w:val="22"/>
        </w:rPr>
        <w:t xml:space="preserve">najneskôr v Konečný deň odovzdať Klientovi akúkoľvek dokumentáciu k Energetickým zariadeniam </w:t>
      </w:r>
      <w:r w:rsidRPr="00A60D9C">
        <w:rPr>
          <w:rFonts w:ascii="Cambria" w:hAnsi="Cambria" w:cs="Arial"/>
          <w:sz w:val="22"/>
          <w:szCs w:val="22"/>
        </w:rPr>
        <w:t>Poskytovateľa</w:t>
      </w:r>
      <w:r w:rsidR="005126B3" w:rsidRPr="00A60D9C">
        <w:rPr>
          <w:rFonts w:ascii="Cambria" w:hAnsi="Cambria" w:cs="Arial"/>
          <w:sz w:val="22"/>
          <w:szCs w:val="22"/>
        </w:rPr>
        <w:t xml:space="preserve">, </w:t>
      </w:r>
      <w:r w:rsidR="00744835" w:rsidRPr="00A60D9C">
        <w:rPr>
          <w:rFonts w:ascii="Cambria" w:hAnsi="Cambria" w:cs="Arial"/>
          <w:sz w:val="22"/>
          <w:szCs w:val="22"/>
        </w:rPr>
        <w:t>ktorá ešte nebola odovzdaná Klientovi počas trvania tejto Zmluvy</w:t>
      </w:r>
      <w:r w:rsidR="005126B3" w:rsidRPr="00A60D9C">
        <w:rPr>
          <w:rFonts w:ascii="Cambria" w:hAnsi="Cambria" w:cs="Arial"/>
          <w:sz w:val="22"/>
          <w:szCs w:val="22"/>
        </w:rPr>
        <w:t>.</w:t>
      </w:r>
    </w:p>
    <w:p w14:paraId="4A33711C" w14:textId="7BB32EA5" w:rsidR="005126B3"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4" w:name="_Ref524000984"/>
      <w:r w:rsidRPr="00A60D9C">
        <w:rPr>
          <w:rFonts w:ascii="Cambria" w:hAnsi="Cambria" w:cs="Arial"/>
          <w:sz w:val="22"/>
          <w:szCs w:val="22"/>
        </w:rPr>
        <w:t xml:space="preserve">V prípade </w:t>
      </w:r>
      <w:r w:rsidR="005126B3" w:rsidRPr="00A60D9C">
        <w:rPr>
          <w:rFonts w:ascii="Cambria" w:hAnsi="Cambria" w:cs="Arial"/>
          <w:sz w:val="22"/>
          <w:szCs w:val="22"/>
        </w:rPr>
        <w:t>predčasného ukončenia Zmluvy sa Zmluvné strany dohodli, že platia nasledovné podmienky:</w:t>
      </w:r>
      <w:bookmarkEnd w:id="94"/>
    </w:p>
    <w:p w14:paraId="241173F8" w14:textId="07609597" w:rsidR="005126B3" w:rsidRPr="00A60D9C" w:rsidRDefault="00306044"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Ustanovenia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 výnimkami uvedeným nižšie), sa budú vzťahovať na vzájomné vysporiadanie Zmluvných strán primerane, ako v prípade riadneho ukončenia Zmluvy v Konečný deň. Odlišne od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sa Zmluvné strany dohodli, že:</w:t>
      </w:r>
    </w:p>
    <w:p w14:paraId="22EAD982" w14:textId="4B545136" w:rsidR="00306044" w:rsidRPr="00A60D9C" w:rsidRDefault="00306044"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ešte vlastníctvo </w:t>
      </w:r>
      <w:r w:rsidR="00EB7B49" w:rsidRPr="00A60D9C">
        <w:rPr>
          <w:rFonts w:ascii="Cambria" w:hAnsi="Cambria" w:cs="Arial"/>
          <w:sz w:val="22"/>
          <w:szCs w:val="22"/>
        </w:rPr>
        <w:t xml:space="preserve">Energetických zariadení </w:t>
      </w:r>
      <w:r w:rsidR="009E4219" w:rsidRPr="00A60D9C">
        <w:rPr>
          <w:rFonts w:ascii="Cambria" w:hAnsi="Cambria" w:cs="Arial"/>
          <w:sz w:val="22"/>
          <w:szCs w:val="22"/>
        </w:rPr>
        <w:t>Poskytovateľa</w:t>
      </w:r>
      <w:r w:rsidRPr="00A60D9C">
        <w:rPr>
          <w:rFonts w:ascii="Cambria" w:hAnsi="Cambria" w:cs="Arial"/>
          <w:sz w:val="22"/>
          <w:szCs w:val="22"/>
        </w:rPr>
        <w:t xml:space="preserve"> nebolo prevedené na </w:t>
      </w:r>
      <w:r w:rsidR="00EB7B49" w:rsidRPr="00A60D9C">
        <w:rPr>
          <w:rFonts w:ascii="Cambria" w:hAnsi="Cambria" w:cs="Arial"/>
          <w:sz w:val="22"/>
          <w:szCs w:val="22"/>
        </w:rPr>
        <w:t>Klienta</w:t>
      </w:r>
      <w:r w:rsidRPr="00A60D9C">
        <w:rPr>
          <w:rFonts w:ascii="Cambria" w:hAnsi="Cambria" w:cs="Arial"/>
          <w:sz w:val="22"/>
          <w:szCs w:val="22"/>
        </w:rPr>
        <w:t xml:space="preserve">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ukončeniu Zmluvy dôjde pred </w:t>
      </w:r>
      <w:r w:rsidR="00EB7B49" w:rsidRPr="00A60D9C">
        <w:rPr>
          <w:rFonts w:ascii="Cambria" w:hAnsi="Cambria" w:cs="Arial"/>
          <w:sz w:val="22"/>
          <w:szCs w:val="22"/>
        </w:rPr>
        <w:t>ukončením Obdobia realizácie Opatrení</w:t>
      </w:r>
      <w:r w:rsidRPr="00A60D9C">
        <w:rPr>
          <w:rFonts w:ascii="Cambria" w:hAnsi="Cambria" w:cs="Arial"/>
          <w:sz w:val="22"/>
          <w:szCs w:val="22"/>
        </w:rPr>
        <w:t xml:space="preserve">), a ak sa Zmluvné strany nedohodnú inak, je </w:t>
      </w:r>
      <w:r w:rsidR="009E4219" w:rsidRPr="00A60D9C">
        <w:rPr>
          <w:rFonts w:ascii="Cambria" w:hAnsi="Cambria" w:cs="Arial"/>
          <w:sz w:val="22"/>
          <w:szCs w:val="22"/>
        </w:rPr>
        <w:t>Poskytovateľ</w:t>
      </w:r>
      <w:r w:rsidRPr="00A60D9C">
        <w:rPr>
          <w:rFonts w:ascii="Cambria" w:hAnsi="Cambria" w:cs="Arial"/>
          <w:sz w:val="22"/>
          <w:szCs w:val="22"/>
        </w:rPr>
        <w:t xml:space="preserve"> </w:t>
      </w:r>
      <w:r w:rsidR="009E4219" w:rsidRPr="00A60D9C">
        <w:rPr>
          <w:rFonts w:ascii="Cambria" w:hAnsi="Cambria" w:cs="Arial"/>
          <w:sz w:val="22"/>
          <w:szCs w:val="22"/>
        </w:rPr>
        <w:t xml:space="preserve">povinný </w:t>
      </w:r>
      <w:r w:rsidRPr="00A60D9C">
        <w:rPr>
          <w:rFonts w:ascii="Cambria" w:hAnsi="Cambria" w:cs="Arial"/>
          <w:sz w:val="22"/>
          <w:szCs w:val="22"/>
        </w:rPr>
        <w:t xml:space="preserve">z </w:t>
      </w:r>
      <w:r w:rsidR="00EB7B49" w:rsidRPr="00A60D9C">
        <w:rPr>
          <w:rFonts w:ascii="Cambria" w:hAnsi="Cambria" w:cs="Arial"/>
          <w:sz w:val="22"/>
          <w:szCs w:val="22"/>
        </w:rPr>
        <w:t>Budov</w:t>
      </w:r>
      <w:r w:rsidRPr="00A60D9C">
        <w:rPr>
          <w:rFonts w:ascii="Cambria" w:hAnsi="Cambria" w:cs="Arial"/>
          <w:sz w:val="22"/>
          <w:szCs w:val="22"/>
        </w:rPr>
        <w:t xml:space="preserve"> a/alebo Areálu odstrániť všetky prvky a časti </w:t>
      </w:r>
      <w:r w:rsidR="00EB7B49" w:rsidRPr="00A60D9C">
        <w:rPr>
          <w:rFonts w:ascii="Cambria" w:hAnsi="Cambria" w:cs="Arial"/>
          <w:sz w:val="22"/>
          <w:szCs w:val="22"/>
        </w:rPr>
        <w:t xml:space="preserve">Energetických zariadení </w:t>
      </w:r>
      <w:r w:rsidR="00692089" w:rsidRPr="00A60D9C">
        <w:rPr>
          <w:rFonts w:ascii="Cambria" w:hAnsi="Cambria" w:cs="Arial"/>
          <w:sz w:val="22"/>
          <w:szCs w:val="22"/>
        </w:rPr>
        <w:t>Poskytovateľa</w:t>
      </w:r>
      <w:r w:rsidR="00EB7B49" w:rsidRPr="00A60D9C">
        <w:rPr>
          <w:rFonts w:ascii="Cambria" w:hAnsi="Cambria" w:cs="Arial"/>
          <w:sz w:val="22"/>
          <w:szCs w:val="22"/>
        </w:rPr>
        <w:t xml:space="preserve"> </w:t>
      </w:r>
      <w:r w:rsidRPr="00A60D9C">
        <w:rPr>
          <w:rFonts w:ascii="Cambria" w:hAnsi="Cambria" w:cs="Arial"/>
          <w:sz w:val="22"/>
          <w:szCs w:val="22"/>
        </w:rPr>
        <w:t xml:space="preserve">ako aj iné </w:t>
      </w:r>
      <w:r w:rsidR="00692089" w:rsidRPr="00A60D9C">
        <w:rPr>
          <w:rFonts w:ascii="Cambria" w:hAnsi="Cambria" w:cs="Arial"/>
          <w:sz w:val="22"/>
          <w:szCs w:val="22"/>
        </w:rPr>
        <w:t>Poskytovateľom</w:t>
      </w:r>
      <w:r w:rsidRPr="00A60D9C">
        <w:rPr>
          <w:rFonts w:ascii="Cambria" w:hAnsi="Cambria" w:cs="Arial"/>
          <w:sz w:val="22"/>
          <w:szCs w:val="22"/>
        </w:rPr>
        <w:t xml:space="preserve"> nainštalované prvky a uviesť </w:t>
      </w:r>
      <w:r w:rsidR="00EB7B49" w:rsidRPr="00A60D9C">
        <w:rPr>
          <w:rFonts w:ascii="Cambria" w:hAnsi="Cambria" w:cs="Arial"/>
          <w:sz w:val="22"/>
          <w:szCs w:val="22"/>
        </w:rPr>
        <w:t>Budovy</w:t>
      </w:r>
      <w:r w:rsidRPr="00A60D9C">
        <w:rPr>
          <w:rFonts w:ascii="Cambria" w:hAnsi="Cambria" w:cs="Arial"/>
          <w:sz w:val="22"/>
          <w:szCs w:val="22"/>
        </w:rPr>
        <w:t xml:space="preserve"> a/alebo Areál do pôvodného stavu, a to najneskôr do </w:t>
      </w:r>
      <w:r w:rsidR="00EB7B49" w:rsidRPr="00A60D9C">
        <w:rPr>
          <w:rFonts w:ascii="Cambria" w:hAnsi="Cambria" w:cs="Arial"/>
          <w:sz w:val="22"/>
          <w:szCs w:val="22"/>
        </w:rPr>
        <w:t>dvoch mesiacov</w:t>
      </w:r>
      <w:r w:rsidRPr="00A60D9C">
        <w:rPr>
          <w:rFonts w:ascii="Cambria" w:hAnsi="Cambria" w:cs="Arial"/>
          <w:sz w:val="22"/>
          <w:szCs w:val="22"/>
        </w:rPr>
        <w:t xml:space="preserve"> odo dňa nadobudnutia účinnosti predčasného ukončenia Zmluvy;</w:t>
      </w:r>
    </w:p>
    <w:p w14:paraId="6C65D588" w14:textId="37617ABC" w:rsidR="00EB7B49" w:rsidRPr="00A60D9C" w:rsidRDefault="00EB7B49"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Klienta v dôsledku porušenia povinností </w:t>
      </w:r>
      <w:r w:rsidR="00692089" w:rsidRPr="00A60D9C">
        <w:rPr>
          <w:rFonts w:ascii="Cambria" w:hAnsi="Cambria" w:cs="Arial"/>
          <w:sz w:val="22"/>
          <w:szCs w:val="22"/>
        </w:rPr>
        <w:t>Poskytovateľa</w:t>
      </w:r>
      <w:r w:rsidR="00177267" w:rsidRPr="00A60D9C">
        <w:rPr>
          <w:rFonts w:ascii="Cambria" w:hAnsi="Cambria" w:cs="Arial"/>
          <w:sz w:val="22"/>
          <w:szCs w:val="22"/>
        </w:rPr>
        <w:t xml:space="preserve">, Klient je povinný vyplatiť </w:t>
      </w:r>
      <w:r w:rsidR="00692089" w:rsidRPr="00A60D9C">
        <w:rPr>
          <w:rFonts w:ascii="Cambria" w:hAnsi="Cambria" w:cs="Arial"/>
          <w:sz w:val="22"/>
          <w:szCs w:val="22"/>
        </w:rPr>
        <w:t>Poskytovateľovi</w:t>
      </w:r>
      <w:r w:rsidR="00177267" w:rsidRPr="00A60D9C">
        <w:rPr>
          <w:rFonts w:ascii="Cambria" w:hAnsi="Cambria" w:cs="Arial"/>
          <w:sz w:val="22"/>
          <w:szCs w:val="22"/>
        </w:rPr>
        <w:t xml:space="preserve"> kompenzáciu vo výške účtovnej hodnoty investičných nákladov Opatrení vynaložených ku dňu nadobudnutia účinnosti odstúpenia od Zmluvy zníženej o všetky sanačné náklady (vrátane všetkých nákladov na ukončenie/opravu a prevádzku Energetických zariadení </w:t>
      </w:r>
      <w:r w:rsidR="00692089" w:rsidRPr="00A60D9C">
        <w:rPr>
          <w:rFonts w:ascii="Cambria" w:hAnsi="Cambria" w:cs="Arial"/>
          <w:sz w:val="22"/>
          <w:szCs w:val="22"/>
        </w:rPr>
        <w:t>Poskytovateľa</w:t>
      </w:r>
      <w:r w:rsidR="00177267" w:rsidRPr="00A60D9C">
        <w:rPr>
          <w:rFonts w:ascii="Cambria" w:hAnsi="Cambria" w:cs="Arial"/>
          <w:sz w:val="22"/>
          <w:szCs w:val="22"/>
        </w:rPr>
        <w:t xml:space="preserve">) </w:t>
      </w:r>
      <w:r w:rsidR="00D96DFE" w:rsidRPr="00A60D9C">
        <w:rPr>
          <w:rFonts w:ascii="Cambria" w:hAnsi="Cambria" w:cs="Arial"/>
          <w:sz w:val="22"/>
          <w:szCs w:val="22"/>
        </w:rPr>
        <w:t>Klienta;</w:t>
      </w:r>
    </w:p>
    <w:p w14:paraId="53D0C4F4" w14:textId="1CF22D37" w:rsidR="00954936" w:rsidRPr="00CE4E00" w:rsidRDefault="00D96DFE" w:rsidP="00CE4E00">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w:t>
      </w:r>
      <w:r w:rsidR="00692089" w:rsidRPr="00A60D9C">
        <w:rPr>
          <w:rFonts w:ascii="Cambria" w:hAnsi="Cambria" w:cs="Arial"/>
          <w:sz w:val="22"/>
          <w:szCs w:val="22"/>
        </w:rPr>
        <w:t>Poskytovateľa</w:t>
      </w:r>
      <w:r w:rsidRPr="00A60D9C">
        <w:rPr>
          <w:rFonts w:ascii="Cambria" w:hAnsi="Cambria" w:cs="Arial"/>
          <w:sz w:val="22"/>
          <w:szCs w:val="22"/>
        </w:rPr>
        <w:t xml:space="preserve"> v dôsledku porušenia povinností Klienta</w:t>
      </w:r>
      <w:r w:rsidR="00CE4E00">
        <w:rPr>
          <w:rFonts w:ascii="Cambria" w:hAnsi="Cambria" w:cs="Arial"/>
          <w:sz w:val="22"/>
          <w:szCs w:val="22"/>
        </w:rPr>
        <w:t xml:space="preserve"> alebo na základe výpovede Klienta</w:t>
      </w:r>
      <w:r w:rsidRPr="00A60D9C">
        <w:rPr>
          <w:rFonts w:ascii="Cambria" w:hAnsi="Cambria" w:cs="Arial"/>
          <w:sz w:val="22"/>
          <w:szCs w:val="22"/>
        </w:rPr>
        <w:t xml:space="preserve">, je Klient povinný vyplatiť </w:t>
      </w:r>
      <w:r w:rsidR="00692089" w:rsidRPr="00A60D9C">
        <w:rPr>
          <w:rFonts w:ascii="Cambria" w:hAnsi="Cambria" w:cs="Arial"/>
          <w:sz w:val="22"/>
          <w:szCs w:val="22"/>
        </w:rPr>
        <w:t>Poskytovateľovi</w:t>
      </w:r>
      <w:r w:rsidRPr="00A60D9C">
        <w:rPr>
          <w:rFonts w:ascii="Cambria" w:hAnsi="Cambria" w:cs="Arial"/>
          <w:sz w:val="22"/>
          <w:szCs w:val="22"/>
        </w:rPr>
        <w:t xml:space="preserve"> kompenzáciu vo výške súčtu (i) investičných nákladov </w:t>
      </w:r>
      <w:r w:rsidR="005171DF" w:rsidRPr="00A60D9C">
        <w:rPr>
          <w:rFonts w:ascii="Cambria" w:hAnsi="Cambria" w:cs="Arial"/>
          <w:sz w:val="22"/>
          <w:szCs w:val="22"/>
        </w:rPr>
        <w:t>Opatrení</w:t>
      </w:r>
      <w:r w:rsidRPr="00A60D9C">
        <w:rPr>
          <w:rFonts w:ascii="Cambria" w:hAnsi="Cambria" w:cs="Arial"/>
          <w:sz w:val="22"/>
          <w:szCs w:val="22"/>
        </w:rPr>
        <w:t xml:space="preserve"> vynaložených ku dňu nadobudnutia účinnosti odstúpenia od Zmluvy, (ii) zvýšených nákladov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 xml:space="preserve">v dôsledku vzniku povinných platieb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v prospech tretích osôb (v rozsahu, v akom bude výška týchto platieb trhová)</w:t>
      </w:r>
      <w:r w:rsidR="005171DF" w:rsidRPr="00A60D9C">
        <w:rPr>
          <w:rFonts w:ascii="Cambria" w:hAnsi="Cambria" w:cs="Arial"/>
          <w:sz w:val="22"/>
          <w:szCs w:val="22"/>
        </w:rPr>
        <w:t xml:space="preserve"> a (iii) ušlého zisku </w:t>
      </w:r>
      <w:r w:rsidR="00692089" w:rsidRPr="00A60D9C">
        <w:rPr>
          <w:rFonts w:ascii="Cambria" w:hAnsi="Cambria" w:cs="Arial"/>
          <w:sz w:val="22"/>
          <w:szCs w:val="22"/>
        </w:rPr>
        <w:t>Poskytovateľa</w:t>
      </w:r>
      <w:r w:rsidR="00F74378" w:rsidRPr="00A60D9C">
        <w:rPr>
          <w:rFonts w:ascii="Cambria" w:hAnsi="Cambria" w:cs="Arial"/>
          <w:sz w:val="22"/>
          <w:szCs w:val="22"/>
        </w:rPr>
        <w:t>;</w:t>
      </w:r>
    </w:p>
    <w:p w14:paraId="1F243F85" w14:textId="3A59D55F" w:rsidR="00F74378" w:rsidRPr="00A60D9C" w:rsidRDefault="00F74378"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Kompenzáciu podľa niektorého z predchádzajúcich bodov bude Klient splácať v rovnomerných mesačných splátkach v priebehu </w:t>
      </w:r>
      <w:r w:rsidR="00CE4E00">
        <w:rPr>
          <w:rFonts w:ascii="Cambria" w:hAnsi="Cambria" w:cs="Arial"/>
          <w:sz w:val="22"/>
          <w:szCs w:val="22"/>
        </w:rPr>
        <w:t>dvanástich (12)</w:t>
      </w:r>
      <w:r w:rsidRPr="00A60D9C">
        <w:rPr>
          <w:rFonts w:ascii="Cambria" w:hAnsi="Cambria" w:cs="Arial"/>
          <w:sz w:val="22"/>
          <w:szCs w:val="22"/>
        </w:rPr>
        <w:t xml:space="preserve"> mesiacov</w:t>
      </w:r>
      <w:r w:rsidR="00CA124C" w:rsidRPr="00A60D9C">
        <w:rPr>
          <w:rFonts w:ascii="Cambria" w:hAnsi="Cambria" w:cs="Arial"/>
          <w:sz w:val="22"/>
          <w:szCs w:val="22"/>
        </w:rPr>
        <w:t xml:space="preserve"> odo dňa účinnosti ukončenia Zmluvy, ak sa s </w:t>
      </w:r>
      <w:r w:rsidR="00692089" w:rsidRPr="00A60D9C">
        <w:rPr>
          <w:rFonts w:ascii="Cambria" w:hAnsi="Cambria" w:cs="Arial"/>
          <w:sz w:val="22"/>
          <w:szCs w:val="22"/>
        </w:rPr>
        <w:t>Poskytovateľom</w:t>
      </w:r>
      <w:r w:rsidR="00CA124C" w:rsidRPr="00A60D9C">
        <w:rPr>
          <w:rFonts w:ascii="Cambria" w:hAnsi="Cambria" w:cs="Arial"/>
          <w:sz w:val="22"/>
          <w:szCs w:val="22"/>
        </w:rPr>
        <w:t xml:space="preserve"> nedohodne inak;</w:t>
      </w:r>
    </w:p>
    <w:p w14:paraId="135178C2" w14:textId="5F61A755" w:rsidR="00CA124C" w:rsidRPr="00A60D9C" w:rsidRDefault="00CA124C"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Akákoľvek kompenzácia, ktorá má byť vyplatená podľa predchádzajúcich bodov, predstavuje výlučne záväzok vyplývajúci z tejto Zmluvy. Zmluvné strany považujú nárok na kompenzáciu podľa predchádzajúcich bodov za jediný nárok </w:t>
      </w:r>
      <w:r w:rsidR="00692089" w:rsidRPr="00A60D9C">
        <w:rPr>
          <w:rFonts w:ascii="Cambria" w:hAnsi="Cambria" w:cs="Arial"/>
          <w:sz w:val="22"/>
          <w:szCs w:val="22"/>
        </w:rPr>
        <w:t>Poskytovateľa</w:t>
      </w:r>
      <w:r w:rsidRPr="00A60D9C">
        <w:rPr>
          <w:rFonts w:ascii="Cambria" w:hAnsi="Cambria" w:cs="Arial"/>
          <w:sz w:val="22"/>
          <w:szCs w:val="22"/>
        </w:rPr>
        <w:t xml:space="preserve"> voči </w:t>
      </w:r>
      <w:r w:rsidR="00BF6753" w:rsidRPr="00A60D9C">
        <w:rPr>
          <w:rFonts w:ascii="Cambria" w:hAnsi="Cambria" w:cs="Arial"/>
          <w:sz w:val="22"/>
          <w:szCs w:val="22"/>
        </w:rPr>
        <w:t>Klientovi</w:t>
      </w:r>
      <w:r w:rsidRPr="00A60D9C">
        <w:rPr>
          <w:rFonts w:ascii="Cambria" w:hAnsi="Cambria" w:cs="Arial"/>
          <w:sz w:val="22"/>
          <w:szCs w:val="22"/>
        </w:rPr>
        <w:t xml:space="preserve"> v súvislosti s predčasným ukončením tejto Zmluvy.</w:t>
      </w:r>
    </w:p>
    <w:p w14:paraId="5F558B77" w14:textId="0DF375A5" w:rsidR="00BF6753" w:rsidRPr="00A60D9C" w:rsidRDefault="0069208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Poskytovateľ</w:t>
      </w:r>
      <w:r w:rsidR="00BF6753" w:rsidRPr="00A60D9C">
        <w:rPr>
          <w:rFonts w:ascii="Cambria" w:hAnsi="Cambria" w:cs="Arial"/>
          <w:sz w:val="22"/>
          <w:szCs w:val="22"/>
        </w:rPr>
        <w:t xml:space="preserve"> je </w:t>
      </w:r>
      <w:r w:rsidRPr="00A60D9C">
        <w:rPr>
          <w:rFonts w:ascii="Cambria" w:hAnsi="Cambria" w:cs="Arial"/>
          <w:sz w:val="22"/>
          <w:szCs w:val="22"/>
        </w:rPr>
        <w:t xml:space="preserve">povinný </w:t>
      </w:r>
      <w:r w:rsidR="00BF6753" w:rsidRPr="00A60D9C">
        <w:rPr>
          <w:rFonts w:ascii="Cambria" w:hAnsi="Cambria" w:cs="Arial"/>
          <w:sz w:val="22"/>
          <w:szCs w:val="22"/>
        </w:rPr>
        <w:t xml:space="preserve">dokončiť všetky plánované činnosti do dňa nadobudnutia účinnosti predčasného ukončenia Zmluvy. </w:t>
      </w:r>
      <w:r w:rsidRPr="00A60D9C">
        <w:rPr>
          <w:rFonts w:ascii="Cambria" w:hAnsi="Cambria" w:cs="Arial"/>
          <w:sz w:val="22"/>
          <w:szCs w:val="22"/>
        </w:rPr>
        <w:t>Poskytovateľ</w:t>
      </w:r>
      <w:r w:rsidR="00BF6753" w:rsidRPr="00A60D9C">
        <w:rPr>
          <w:rFonts w:ascii="Cambria" w:hAnsi="Cambria" w:cs="Arial"/>
          <w:sz w:val="22"/>
          <w:szCs w:val="22"/>
        </w:rPr>
        <w:t xml:space="preserve"> je rovnako </w:t>
      </w:r>
      <w:r w:rsidRPr="00A60D9C">
        <w:rPr>
          <w:rFonts w:ascii="Cambria" w:hAnsi="Cambria" w:cs="Arial"/>
          <w:sz w:val="22"/>
          <w:szCs w:val="22"/>
        </w:rPr>
        <w:t xml:space="preserve">povinný </w:t>
      </w:r>
      <w:r w:rsidR="00BF6753" w:rsidRPr="00A60D9C">
        <w:rPr>
          <w:rFonts w:ascii="Cambria" w:hAnsi="Cambria" w:cs="Arial"/>
          <w:sz w:val="22"/>
          <w:szCs w:val="22"/>
        </w:rPr>
        <w:t xml:space="preserve">urobiť akékoľvek a všetky úkony smerujúce k zabráneniu vzniku škody na Energetických zariadeniach </w:t>
      </w:r>
      <w:r w:rsidR="0019201D" w:rsidRPr="00A60D9C">
        <w:rPr>
          <w:rFonts w:ascii="Cambria" w:hAnsi="Cambria" w:cs="Arial"/>
          <w:sz w:val="22"/>
          <w:szCs w:val="22"/>
        </w:rPr>
        <w:t>Poskytovateľa</w:t>
      </w:r>
      <w:r w:rsidR="00BF6753" w:rsidRPr="00A60D9C">
        <w:rPr>
          <w:rFonts w:ascii="Cambria" w:hAnsi="Cambria" w:cs="Arial"/>
          <w:sz w:val="22"/>
          <w:szCs w:val="22"/>
        </w:rPr>
        <w:t xml:space="preserve"> a všetky úkony, ktoré je možné od </w:t>
      </w:r>
      <w:r w:rsidR="0019201D" w:rsidRPr="00A60D9C">
        <w:rPr>
          <w:rFonts w:ascii="Cambria" w:hAnsi="Cambria" w:cs="Arial"/>
          <w:sz w:val="22"/>
          <w:szCs w:val="22"/>
        </w:rPr>
        <w:t>Poskytovateľa</w:t>
      </w:r>
      <w:r w:rsidR="00BF6753" w:rsidRPr="00A60D9C">
        <w:rPr>
          <w:rFonts w:ascii="Cambria" w:hAnsi="Cambria" w:cs="Arial"/>
          <w:sz w:val="22"/>
          <w:szCs w:val="22"/>
        </w:rPr>
        <w:t xml:space="preserve"> primerane požadovať, smerujúce k zabráneniu vzniku škody na majetku Klienta a tretích osôb v súvislosti s ukončením poskytovania </w:t>
      </w:r>
      <w:r w:rsidR="00272F48" w:rsidRPr="00A60D9C">
        <w:rPr>
          <w:rFonts w:ascii="Cambria" w:hAnsi="Cambria" w:cs="Arial"/>
          <w:sz w:val="22"/>
          <w:szCs w:val="22"/>
        </w:rPr>
        <w:t>Služieb</w:t>
      </w:r>
      <w:r w:rsidR="00BF6753" w:rsidRPr="00A60D9C">
        <w:rPr>
          <w:rFonts w:ascii="Cambria" w:hAnsi="Cambria" w:cs="Arial"/>
          <w:sz w:val="22"/>
          <w:szCs w:val="22"/>
        </w:rPr>
        <w:t>.</w:t>
      </w:r>
    </w:p>
    <w:p w14:paraId="70A6E819" w14:textId="67AB2DD4" w:rsidR="0015073F" w:rsidRDefault="0015073F"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5" w:name="_Toc517267644"/>
      <w:r>
        <w:rPr>
          <w:rFonts w:ascii="Cambria" w:eastAsiaTheme="minorHAnsi" w:hAnsi="Cambria" w:cs="Arial"/>
          <w:b/>
          <w:caps/>
          <w:sz w:val="22"/>
          <w:szCs w:val="22"/>
        </w:rPr>
        <w:t>Právo duševného vlastníctva</w:t>
      </w:r>
    </w:p>
    <w:p w14:paraId="1985AD33" w14:textId="6F2CC10E" w:rsidR="0015073F" w:rsidRPr="0015073F" w:rsidRDefault="0015073F" w:rsidP="0015073F">
      <w:pPr>
        <w:pStyle w:val="ListParagraph"/>
        <w:numPr>
          <w:ilvl w:val="1"/>
          <w:numId w:val="84"/>
        </w:numPr>
        <w:spacing w:after="240" w:line="240" w:lineRule="auto"/>
        <w:contextualSpacing w:val="0"/>
        <w:jc w:val="both"/>
        <w:rPr>
          <w:rFonts w:ascii="Cambria" w:hAnsi="Cambria" w:cs="Arial"/>
          <w:sz w:val="22"/>
          <w:szCs w:val="22"/>
        </w:rPr>
      </w:pPr>
      <w:bookmarkStart w:id="96" w:name="_Ref64991335"/>
      <w:r w:rsidRPr="0015073F">
        <w:rPr>
          <w:rFonts w:ascii="Cambria" w:hAnsi="Cambria" w:cs="Arial"/>
          <w:sz w:val="22"/>
          <w:szCs w:val="22"/>
        </w:rPr>
        <w:t xml:space="preserve">Pokiaľ je súčasťou plnenia podľa Zmluvy výsledok tvorivej činnosti autora chránený ako predmet duševného vlastníctva v zmysle ustanovenia § 3 </w:t>
      </w:r>
      <w:r w:rsidR="00FF77B9">
        <w:rPr>
          <w:rFonts w:ascii="Cambria" w:hAnsi="Cambria" w:cs="Arial"/>
          <w:sz w:val="22"/>
          <w:szCs w:val="22"/>
        </w:rPr>
        <w:t xml:space="preserve">zákona č. </w:t>
      </w:r>
      <w:r w:rsidR="00FF77B9" w:rsidRPr="00FF77B9">
        <w:rPr>
          <w:rFonts w:ascii="Cambria" w:hAnsi="Cambria" w:cs="Arial"/>
          <w:sz w:val="22"/>
          <w:szCs w:val="22"/>
        </w:rPr>
        <w:t xml:space="preserve">č. 185/2015 </w:t>
      </w:r>
      <w:proofErr w:type="spellStart"/>
      <w:r w:rsidR="00FF77B9" w:rsidRPr="00FF77B9">
        <w:rPr>
          <w:rFonts w:ascii="Cambria" w:hAnsi="Cambria" w:cs="Arial"/>
          <w:sz w:val="22"/>
          <w:szCs w:val="22"/>
        </w:rPr>
        <w:t>Z.z</w:t>
      </w:r>
      <w:proofErr w:type="spellEnd"/>
      <w:r w:rsidR="00FF77B9" w:rsidRPr="00FF77B9">
        <w:rPr>
          <w:rFonts w:ascii="Cambria" w:hAnsi="Cambria" w:cs="Arial"/>
          <w:sz w:val="22"/>
          <w:szCs w:val="22"/>
        </w:rPr>
        <w:t xml:space="preserve">. Autorský zákon v znení neskorších predpisov </w:t>
      </w:r>
      <w:r w:rsidR="006969CE">
        <w:rPr>
          <w:rFonts w:ascii="Cambria" w:hAnsi="Cambria" w:cs="Arial"/>
          <w:sz w:val="22"/>
          <w:szCs w:val="22"/>
        </w:rPr>
        <w:t>(ďalej aj ako „</w:t>
      </w:r>
      <w:r w:rsidR="006969CE" w:rsidRPr="006969CE">
        <w:rPr>
          <w:rFonts w:ascii="Cambria" w:hAnsi="Cambria" w:cs="Arial"/>
          <w:b/>
          <w:bCs/>
          <w:sz w:val="22"/>
          <w:szCs w:val="22"/>
        </w:rPr>
        <w:t>Autorský zákon</w:t>
      </w:r>
      <w:r w:rsidR="006969CE">
        <w:rPr>
          <w:rFonts w:ascii="Cambria" w:hAnsi="Cambria" w:cs="Arial"/>
          <w:sz w:val="22"/>
          <w:szCs w:val="22"/>
        </w:rPr>
        <w:t>“)</w:t>
      </w:r>
      <w:r w:rsidRPr="0015073F">
        <w:rPr>
          <w:rFonts w:ascii="Cambria" w:hAnsi="Cambria" w:cs="Arial"/>
          <w:sz w:val="22"/>
          <w:szCs w:val="22"/>
        </w:rPr>
        <w:t xml:space="preserve">, Poskytovateľ poskytuje </w:t>
      </w:r>
      <w:r>
        <w:rPr>
          <w:rFonts w:ascii="Cambria" w:hAnsi="Cambria" w:cs="Arial"/>
          <w:sz w:val="22"/>
          <w:szCs w:val="22"/>
        </w:rPr>
        <w:t>Klientovi</w:t>
      </w:r>
      <w:r w:rsidRPr="0015073F">
        <w:rPr>
          <w:rFonts w:ascii="Cambria" w:hAnsi="Cambria" w:cs="Arial"/>
          <w:sz w:val="22"/>
          <w:szCs w:val="22"/>
        </w:rPr>
        <w:t xml:space="preserve"> výhradnú (Poskytovateľ sa zaväzuje neudeliť súhlas na jej použitie inej osobe bez písomného súhlasu </w:t>
      </w:r>
      <w:r w:rsidR="0056054A">
        <w:rPr>
          <w:rFonts w:ascii="Cambria" w:hAnsi="Cambria" w:cs="Arial"/>
          <w:sz w:val="22"/>
          <w:szCs w:val="22"/>
        </w:rPr>
        <w:t>Klienta</w:t>
      </w:r>
      <w:r w:rsidRPr="0015073F">
        <w:rPr>
          <w:rFonts w:ascii="Cambria" w:hAnsi="Cambria" w:cs="Arial"/>
          <w:sz w:val="22"/>
          <w:szCs w:val="22"/>
        </w:rPr>
        <w:t xml:space="preserve">), časovo a teritoriálne neobmedzenú licenciu na použitie akejkoľvek dokumentácie vytvorenej Poskytovateľom alebo ktorejkoľvek jej časti a na účel vyplývajúci zo Zmluvy v rozsahu príprava, realizácia, užívanie, prevádzka, údržba, oprava, úprava </w:t>
      </w:r>
      <w:r w:rsidR="00FF77B9">
        <w:rPr>
          <w:rFonts w:ascii="Cambria" w:hAnsi="Cambria" w:cs="Arial"/>
          <w:sz w:val="22"/>
          <w:szCs w:val="22"/>
        </w:rPr>
        <w:t>Opatrení</w:t>
      </w:r>
      <w:r w:rsidRPr="0015073F">
        <w:rPr>
          <w:rFonts w:ascii="Cambria" w:hAnsi="Cambria" w:cs="Arial"/>
          <w:sz w:val="22"/>
          <w:szCs w:val="22"/>
        </w:rPr>
        <w:t xml:space="preserve">,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w:t>
      </w:r>
      <w:r w:rsidR="0056054A">
        <w:rPr>
          <w:rFonts w:ascii="Cambria" w:hAnsi="Cambria" w:cs="Arial"/>
          <w:sz w:val="22"/>
          <w:szCs w:val="22"/>
        </w:rPr>
        <w:t>Opatrení</w:t>
      </w:r>
      <w:r w:rsidRPr="0015073F">
        <w:rPr>
          <w:rFonts w:ascii="Cambria" w:hAnsi="Cambria" w:cs="Arial"/>
          <w:sz w:val="22"/>
          <w:szCs w:val="22"/>
        </w:rPr>
        <w:t xml:space="preserve"> alebo jej časti. </w:t>
      </w:r>
      <w:r w:rsidR="0056054A">
        <w:rPr>
          <w:rFonts w:ascii="Cambria" w:hAnsi="Cambria" w:cs="Arial"/>
          <w:sz w:val="22"/>
          <w:szCs w:val="22"/>
        </w:rPr>
        <w:t>Klient</w:t>
      </w:r>
      <w:r w:rsidRPr="0015073F">
        <w:rPr>
          <w:rFonts w:ascii="Cambria" w:hAnsi="Cambria" w:cs="Arial"/>
          <w:sz w:val="22"/>
          <w:szCs w:val="22"/>
        </w:rPr>
        <w:t xml:space="preserve"> je oprávnený modifikovať, prepracovať alebo zmeniť takúto dokumentáciu, s čím Poskytovateľ podpisom tejto Zmluvy vyjadruje svoj súhlas.</w:t>
      </w:r>
      <w:bookmarkEnd w:id="96"/>
    </w:p>
    <w:p w14:paraId="14A32D4D" w14:textId="7731E716" w:rsidR="001764DD" w:rsidRPr="001764DD" w:rsidRDefault="001764DD" w:rsidP="001764DD">
      <w:pPr>
        <w:pStyle w:val="ListParagraph"/>
        <w:numPr>
          <w:ilvl w:val="1"/>
          <w:numId w:val="84"/>
        </w:numPr>
        <w:spacing w:after="240" w:line="240" w:lineRule="auto"/>
        <w:contextualSpacing w:val="0"/>
        <w:jc w:val="both"/>
        <w:rPr>
          <w:rFonts w:ascii="Cambria" w:hAnsi="Cambria" w:cs="Arial"/>
          <w:sz w:val="22"/>
          <w:szCs w:val="22"/>
        </w:rPr>
      </w:pPr>
      <w:r w:rsidRPr="001764DD">
        <w:rPr>
          <w:rFonts w:ascii="Cambria" w:hAnsi="Cambria" w:cs="Arial"/>
          <w:sz w:val="22"/>
          <w:szCs w:val="22"/>
        </w:rPr>
        <w:t xml:space="preserve">Poskytovateľ týmto v súlade s § 72 Autorského zákona ďalej </w:t>
      </w:r>
      <w:r w:rsidR="006969CE">
        <w:rPr>
          <w:rFonts w:ascii="Cambria" w:hAnsi="Cambria" w:cs="Arial"/>
          <w:sz w:val="22"/>
          <w:szCs w:val="22"/>
        </w:rPr>
        <w:t>Klientovi</w:t>
      </w:r>
      <w:r w:rsidRPr="001764DD">
        <w:rPr>
          <w:rFonts w:ascii="Cambria" w:hAnsi="Cambria" w:cs="Arial"/>
          <w:sz w:val="22"/>
          <w:szCs w:val="22"/>
        </w:rPr>
        <w:t xml:space="preserve"> udeľuje výslovný predchádzajúci súhlas na udelenie súhlasu tretej osobe na použitie predmetnej dokumentácie v rozsahu udelenej licencie podľa odseku </w:t>
      </w:r>
      <w:r w:rsidR="006969CE">
        <w:rPr>
          <w:rFonts w:ascii="Cambria" w:hAnsi="Cambria" w:cs="Arial"/>
          <w:sz w:val="22"/>
          <w:szCs w:val="22"/>
        </w:rPr>
        <w:fldChar w:fldCharType="begin"/>
      </w:r>
      <w:r w:rsidR="006969CE">
        <w:rPr>
          <w:rFonts w:ascii="Cambria" w:hAnsi="Cambria" w:cs="Arial"/>
          <w:sz w:val="22"/>
          <w:szCs w:val="22"/>
        </w:rPr>
        <w:instrText xml:space="preserve"> REF _Ref64991335 \r \h </w:instrText>
      </w:r>
      <w:r w:rsidR="006969CE">
        <w:rPr>
          <w:rFonts w:ascii="Cambria" w:hAnsi="Cambria" w:cs="Arial"/>
          <w:sz w:val="22"/>
          <w:szCs w:val="22"/>
        </w:rPr>
      </w:r>
      <w:r w:rsidR="006969CE">
        <w:rPr>
          <w:rFonts w:ascii="Cambria" w:hAnsi="Cambria" w:cs="Arial"/>
          <w:sz w:val="22"/>
          <w:szCs w:val="22"/>
        </w:rPr>
        <w:fldChar w:fldCharType="separate"/>
      </w:r>
      <w:r w:rsidR="00024726">
        <w:rPr>
          <w:rFonts w:ascii="Cambria" w:hAnsi="Cambria" w:cs="Arial"/>
          <w:sz w:val="22"/>
          <w:szCs w:val="22"/>
        </w:rPr>
        <w:t>26.1</w:t>
      </w:r>
      <w:r w:rsidR="006969CE">
        <w:rPr>
          <w:rFonts w:ascii="Cambria" w:hAnsi="Cambria" w:cs="Arial"/>
          <w:sz w:val="22"/>
          <w:szCs w:val="22"/>
        </w:rPr>
        <w:fldChar w:fldCharType="end"/>
      </w:r>
      <w:r w:rsidRPr="001764DD">
        <w:rPr>
          <w:rFonts w:ascii="Cambria" w:hAnsi="Cambria" w:cs="Arial"/>
          <w:sz w:val="22"/>
          <w:szCs w:val="22"/>
        </w:rPr>
        <w:t>, ako aj na postúpenie licencie.</w:t>
      </w:r>
    </w:p>
    <w:p w14:paraId="2D09FE26" w14:textId="3E18CFCB" w:rsidR="0015073F" w:rsidRPr="001764DD" w:rsidRDefault="001764DD" w:rsidP="001764DD">
      <w:pPr>
        <w:pStyle w:val="ListParagraph"/>
        <w:numPr>
          <w:ilvl w:val="1"/>
          <w:numId w:val="84"/>
        </w:numPr>
        <w:spacing w:after="240" w:line="240" w:lineRule="auto"/>
        <w:contextualSpacing w:val="0"/>
        <w:jc w:val="both"/>
        <w:rPr>
          <w:rFonts w:ascii="Cambria" w:hAnsi="Cambria" w:cs="Arial"/>
          <w:sz w:val="22"/>
          <w:szCs w:val="22"/>
        </w:rPr>
      </w:pPr>
      <w:r w:rsidRPr="001764DD">
        <w:rPr>
          <w:rFonts w:ascii="Cambria" w:hAnsi="Cambria" w:cs="Arial"/>
          <w:sz w:val="22"/>
          <w:szCs w:val="22"/>
        </w:rPr>
        <w:t>Licencia podľa tohto článku tejto Zmluvy sa poskytuje bezodplatne</w:t>
      </w:r>
      <w:r>
        <w:rPr>
          <w:rFonts w:ascii="Cambria" w:hAnsi="Cambria" w:cs="Arial"/>
          <w:sz w:val="22"/>
          <w:szCs w:val="22"/>
        </w:rPr>
        <w:t>.</w:t>
      </w:r>
    </w:p>
    <w:p w14:paraId="2E9377C0" w14:textId="60F8728F" w:rsidR="004A3AD2" w:rsidRDefault="004A3AD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Pr>
          <w:rFonts w:ascii="Cambria" w:eastAsiaTheme="minorHAnsi" w:hAnsi="Cambria" w:cs="Arial"/>
          <w:b/>
          <w:caps/>
          <w:sz w:val="22"/>
          <w:szCs w:val="22"/>
        </w:rPr>
        <w:t xml:space="preserve">Komunikácia </w:t>
      </w:r>
    </w:p>
    <w:p w14:paraId="61626BA3" w14:textId="77777777" w:rsidR="004A3AD2" w:rsidRPr="003757D5" w:rsidRDefault="004A3AD2" w:rsidP="003757D5">
      <w:pPr>
        <w:pStyle w:val="ListParagraph"/>
        <w:numPr>
          <w:ilvl w:val="1"/>
          <w:numId w:val="84"/>
        </w:numPr>
        <w:spacing w:after="240" w:line="240" w:lineRule="auto"/>
        <w:contextualSpacing w:val="0"/>
        <w:jc w:val="both"/>
        <w:rPr>
          <w:rFonts w:ascii="Cambria" w:hAnsi="Cambria" w:cs="Arial"/>
          <w:sz w:val="22"/>
          <w:szCs w:val="22"/>
        </w:rPr>
      </w:pPr>
      <w:bookmarkStart w:id="97" w:name="_Ref65141584"/>
      <w:r w:rsidRPr="003757D5">
        <w:rPr>
          <w:rFonts w:ascii="Cambria" w:hAnsi="Cambria" w:cs="Arial"/>
          <w:sz w:val="22"/>
          <w:szCs w:val="22"/>
        </w:rPr>
        <w:t>Zmluvné strany určujú, na účely vzájomnej komunikácie pre účely plnenia Zmluvy, nasledovné kontaktné osoby:</w:t>
      </w:r>
      <w:bookmarkEnd w:id="97"/>
    </w:p>
    <w:p w14:paraId="364FBC21" w14:textId="66B5E460" w:rsidR="004A3AD2" w:rsidRDefault="004A3AD2" w:rsidP="00F01D54">
      <w:pPr>
        <w:pStyle w:val="ListParagraph"/>
        <w:numPr>
          <w:ilvl w:val="3"/>
          <w:numId w:val="84"/>
        </w:numPr>
        <w:spacing w:after="240" w:line="240" w:lineRule="auto"/>
        <w:contextualSpacing w:val="0"/>
        <w:jc w:val="both"/>
        <w:rPr>
          <w:rFonts w:ascii="Cambria" w:hAnsi="Cambria" w:cs="Arial"/>
          <w:sz w:val="22"/>
          <w:szCs w:val="22"/>
        </w:rPr>
      </w:pPr>
      <w:r w:rsidRPr="003757D5">
        <w:rPr>
          <w:rFonts w:ascii="Cambria" w:hAnsi="Cambria" w:cs="Arial"/>
          <w:sz w:val="22"/>
          <w:szCs w:val="22"/>
        </w:rPr>
        <w:t>Klient</w:t>
      </w:r>
    </w:p>
    <w:p w14:paraId="7E43A510" w14:textId="77777777"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Vo veciach technických:</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r>
        <w:rPr>
          <w:rFonts w:ascii="Cambria" w:eastAsiaTheme="minorEastAsia" w:hAnsi="Cambria" w:cs="Arial"/>
          <w:b w:val="0"/>
          <w:bCs w:val="0"/>
          <w:sz w:val="22"/>
          <w:szCs w:val="22"/>
        </w:rPr>
        <w:t xml:space="preserve"> </w:t>
      </w:r>
    </w:p>
    <w:p w14:paraId="2CEDB1BD" w14:textId="723EE1F0"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Email:</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p>
    <w:p w14:paraId="63663DA6" w14:textId="716EA5B4"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Telefón:</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p>
    <w:p w14:paraId="1E358BA3" w14:textId="3CD7CB6C" w:rsidR="004F7F2A" w:rsidRPr="003757D5" w:rsidRDefault="004F7F2A" w:rsidP="003757D5">
      <w:pPr>
        <w:pStyle w:val="wCoverParties"/>
        <w:ind w:left="709"/>
        <w:jc w:val="both"/>
        <w:rPr>
          <w:rFonts w:ascii="Cambria" w:hAnsi="Cambria" w:cs="Arial"/>
          <w:sz w:val="22"/>
          <w:szCs w:val="22"/>
        </w:rPr>
      </w:pPr>
      <w:r w:rsidRPr="003757D5">
        <w:rPr>
          <w:rFonts w:ascii="Cambria" w:eastAsiaTheme="minorEastAsia" w:hAnsi="Cambria" w:cs="Arial"/>
          <w:b w:val="0"/>
          <w:bCs w:val="0"/>
          <w:sz w:val="22"/>
          <w:szCs w:val="22"/>
        </w:rPr>
        <w:br/>
      </w:r>
      <w:r w:rsidRPr="003757D5">
        <w:rPr>
          <w:rFonts w:ascii="Cambria" w:hAnsi="Cambria" w:cs="Arial"/>
          <w:b w:val="0"/>
          <w:bCs w:val="0"/>
          <w:sz w:val="22"/>
          <w:szCs w:val="22"/>
        </w:rPr>
        <w:t>Vo veciach zmluvných:</w:t>
      </w:r>
      <w:r w:rsidRPr="003757D5">
        <w:rPr>
          <w:rFonts w:ascii="Cambria" w:hAnsi="Cambria" w:cs="Arial"/>
          <w:b w:val="0"/>
          <w:bCs w:val="0"/>
          <w:sz w:val="22"/>
          <w:szCs w:val="22"/>
        </w:rPr>
        <w:tab/>
      </w:r>
      <w:r w:rsidRPr="003757D5">
        <w:rPr>
          <w:rFonts w:ascii="Cambria" w:hAnsi="Cambria" w:cs="Arial"/>
          <w:b w:val="0"/>
          <w:bCs w:val="0"/>
          <w:sz w:val="22"/>
          <w:szCs w:val="22"/>
          <w:highlight w:val="yellow"/>
        </w:rPr>
        <w:t>[bude doplnené v čase pred podpisom zmluvy]</w:t>
      </w:r>
    </w:p>
    <w:p w14:paraId="7126A2C9" w14:textId="3DA3D0C4" w:rsidR="004F7F2A" w:rsidRDefault="004F7F2A" w:rsidP="003757D5">
      <w:pPr>
        <w:pStyle w:val="ListParagraph"/>
        <w:spacing w:after="0" w:line="240" w:lineRule="auto"/>
        <w:ind w:left="709"/>
        <w:contextualSpacing w:val="0"/>
        <w:jc w:val="both"/>
        <w:rPr>
          <w:rFonts w:ascii="Cambria" w:hAnsi="Cambria" w:cs="Arial"/>
          <w:sz w:val="22"/>
          <w:szCs w:val="22"/>
        </w:rPr>
      </w:pPr>
      <w:r w:rsidRPr="003757D5">
        <w:rPr>
          <w:rFonts w:ascii="Cambria" w:hAnsi="Cambria" w:cs="Arial"/>
          <w:sz w:val="22"/>
          <w:szCs w:val="22"/>
        </w:rPr>
        <w:t>Email:</w:t>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highlight w:val="yellow"/>
        </w:rPr>
        <w:t>[bude doplnené v čase pred podpisom zmluvy]</w:t>
      </w:r>
    </w:p>
    <w:p w14:paraId="6B072504" w14:textId="12F2D281" w:rsidR="004A3AD2" w:rsidRDefault="004F7F2A" w:rsidP="00F01D54">
      <w:pPr>
        <w:pStyle w:val="ListParagraph"/>
        <w:spacing w:after="0" w:line="240" w:lineRule="auto"/>
        <w:ind w:left="709"/>
        <w:contextualSpacing w:val="0"/>
        <w:jc w:val="both"/>
        <w:rPr>
          <w:rFonts w:ascii="Cambria" w:hAnsi="Cambria" w:cs="Arial"/>
          <w:sz w:val="22"/>
          <w:szCs w:val="22"/>
          <w:lang w:val="en-US"/>
        </w:rPr>
      </w:pPr>
      <w:r w:rsidRPr="003757D5">
        <w:rPr>
          <w:rFonts w:ascii="Cambria" w:hAnsi="Cambria" w:cs="Arial"/>
          <w:sz w:val="22"/>
          <w:szCs w:val="22"/>
        </w:rPr>
        <w:t>Telefón:</w:t>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highlight w:val="yellow"/>
        </w:rPr>
        <w:t>[bude doplnené v čase pred podpisom zmluvy</w:t>
      </w:r>
      <w:r w:rsidRPr="003757D5">
        <w:rPr>
          <w:rFonts w:ascii="Cambria" w:hAnsi="Cambria" w:cs="Arial"/>
          <w:sz w:val="22"/>
          <w:szCs w:val="22"/>
          <w:highlight w:val="yellow"/>
          <w:lang w:val="en-US"/>
        </w:rPr>
        <w:t>]</w:t>
      </w:r>
    </w:p>
    <w:p w14:paraId="08826BBE" w14:textId="77777777" w:rsidR="004F7F2A" w:rsidRPr="00F01D54" w:rsidRDefault="004F7F2A" w:rsidP="003757D5">
      <w:pPr>
        <w:pStyle w:val="ListParagraph"/>
        <w:spacing w:after="0" w:line="240" w:lineRule="auto"/>
        <w:ind w:left="709"/>
        <w:contextualSpacing w:val="0"/>
        <w:jc w:val="both"/>
        <w:rPr>
          <w:rFonts w:ascii="Cambria" w:hAnsi="Cambria" w:cs="Arial"/>
          <w:sz w:val="22"/>
          <w:szCs w:val="22"/>
        </w:rPr>
      </w:pPr>
    </w:p>
    <w:p w14:paraId="171ACFE7" w14:textId="7DECE149" w:rsidR="004F7F2A" w:rsidRDefault="004F7F2A" w:rsidP="00F01D54">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Poskytovateľ</w:t>
      </w:r>
    </w:p>
    <w:p w14:paraId="7AA692C7"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Vo veciach technických:</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r>
        <w:rPr>
          <w:rFonts w:ascii="Cambria" w:eastAsiaTheme="minorEastAsia" w:hAnsi="Cambria" w:cs="Arial"/>
          <w:b w:val="0"/>
          <w:bCs w:val="0"/>
          <w:sz w:val="22"/>
          <w:szCs w:val="22"/>
        </w:rPr>
        <w:t xml:space="preserve"> </w:t>
      </w:r>
    </w:p>
    <w:p w14:paraId="6359CF88"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Email:</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p>
    <w:p w14:paraId="077B7C56"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Telefón:</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p>
    <w:p w14:paraId="275DA03F" w14:textId="77777777" w:rsidR="004F7F2A" w:rsidRPr="00656B61" w:rsidRDefault="004F7F2A" w:rsidP="004F7F2A">
      <w:pPr>
        <w:pStyle w:val="wCoverParties"/>
        <w:ind w:left="709"/>
        <w:jc w:val="both"/>
        <w:rPr>
          <w:rFonts w:ascii="Cambria" w:hAnsi="Cambria" w:cs="Arial"/>
          <w:b w:val="0"/>
          <w:bCs w:val="0"/>
          <w:sz w:val="22"/>
          <w:szCs w:val="22"/>
        </w:rPr>
      </w:pPr>
      <w:r w:rsidRPr="00656B61">
        <w:rPr>
          <w:rFonts w:ascii="Cambria" w:eastAsiaTheme="minorEastAsia" w:hAnsi="Cambria" w:cs="Arial"/>
          <w:b w:val="0"/>
          <w:bCs w:val="0"/>
          <w:sz w:val="22"/>
          <w:szCs w:val="22"/>
        </w:rPr>
        <w:br/>
      </w:r>
      <w:r w:rsidRPr="00656B61">
        <w:rPr>
          <w:rFonts w:ascii="Cambria" w:hAnsi="Cambria" w:cs="Arial"/>
          <w:b w:val="0"/>
          <w:bCs w:val="0"/>
          <w:sz w:val="22"/>
          <w:szCs w:val="22"/>
        </w:rPr>
        <w:t>Vo veciach zmluvných:</w:t>
      </w:r>
      <w:r w:rsidRPr="00656B61">
        <w:rPr>
          <w:rFonts w:ascii="Cambria" w:hAnsi="Cambria" w:cs="Arial"/>
          <w:b w:val="0"/>
          <w:bCs w:val="0"/>
          <w:sz w:val="22"/>
          <w:szCs w:val="22"/>
        </w:rPr>
        <w:tab/>
      </w:r>
      <w:r w:rsidRPr="00656B61">
        <w:rPr>
          <w:rFonts w:ascii="Cambria" w:hAnsi="Cambria" w:cs="Arial"/>
          <w:b w:val="0"/>
          <w:bCs w:val="0"/>
          <w:sz w:val="22"/>
          <w:szCs w:val="22"/>
          <w:highlight w:val="yellow"/>
        </w:rPr>
        <w:t>[bude doplnené v čase pred podpisom zmluvy]</w:t>
      </w:r>
    </w:p>
    <w:p w14:paraId="4DD962C8" w14:textId="77777777" w:rsidR="004F7F2A" w:rsidRDefault="004F7F2A" w:rsidP="004F7F2A">
      <w:pPr>
        <w:pStyle w:val="ListParagraph"/>
        <w:spacing w:after="0" w:line="240" w:lineRule="auto"/>
        <w:ind w:left="709"/>
        <w:contextualSpacing w:val="0"/>
        <w:jc w:val="both"/>
        <w:rPr>
          <w:rFonts w:ascii="Cambria" w:hAnsi="Cambria" w:cs="Arial"/>
          <w:sz w:val="22"/>
          <w:szCs w:val="22"/>
        </w:rPr>
      </w:pPr>
      <w:r w:rsidRPr="00656B61">
        <w:rPr>
          <w:rFonts w:ascii="Cambria" w:hAnsi="Cambria" w:cs="Arial"/>
          <w:sz w:val="22"/>
          <w:szCs w:val="22"/>
        </w:rPr>
        <w:t>Email:</w:t>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highlight w:val="yellow"/>
        </w:rPr>
        <w:t>[bude doplnené v čase pred podpisom zmluvy]</w:t>
      </w:r>
    </w:p>
    <w:p w14:paraId="27AF80F4" w14:textId="7D111582" w:rsidR="004F7F2A" w:rsidRDefault="004F7F2A" w:rsidP="004F7F2A">
      <w:pPr>
        <w:pStyle w:val="ListParagraph"/>
        <w:spacing w:after="0" w:line="240" w:lineRule="auto"/>
        <w:ind w:left="709"/>
        <w:contextualSpacing w:val="0"/>
        <w:jc w:val="both"/>
        <w:rPr>
          <w:rFonts w:ascii="Cambria" w:hAnsi="Cambria" w:cs="Arial"/>
          <w:sz w:val="22"/>
          <w:szCs w:val="22"/>
          <w:lang w:val="en-US"/>
        </w:rPr>
      </w:pPr>
      <w:r w:rsidRPr="00656B61">
        <w:rPr>
          <w:rFonts w:ascii="Cambria" w:hAnsi="Cambria" w:cs="Arial"/>
          <w:sz w:val="22"/>
          <w:szCs w:val="22"/>
        </w:rPr>
        <w:lastRenderedPageBreak/>
        <w:t>Telefón:</w:t>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highlight w:val="yellow"/>
        </w:rPr>
        <w:t>[bude doplnené v čase pred podpisom zmluvy</w:t>
      </w:r>
      <w:r w:rsidRPr="00656B61">
        <w:rPr>
          <w:rFonts w:ascii="Cambria" w:hAnsi="Cambria" w:cs="Arial"/>
          <w:sz w:val="22"/>
          <w:szCs w:val="22"/>
          <w:highlight w:val="yellow"/>
          <w:lang w:val="en-US"/>
        </w:rPr>
        <w:t>]</w:t>
      </w:r>
    </w:p>
    <w:p w14:paraId="13730474" w14:textId="77777777" w:rsidR="00024726" w:rsidRPr="00656B61" w:rsidRDefault="00024726" w:rsidP="004F7F2A">
      <w:pPr>
        <w:pStyle w:val="ListParagraph"/>
        <w:spacing w:after="0" w:line="240" w:lineRule="auto"/>
        <w:ind w:left="709"/>
        <w:contextualSpacing w:val="0"/>
        <w:jc w:val="both"/>
        <w:rPr>
          <w:rFonts w:ascii="Cambria" w:hAnsi="Cambria" w:cs="Arial"/>
          <w:sz w:val="22"/>
          <w:szCs w:val="22"/>
        </w:rPr>
      </w:pPr>
    </w:p>
    <w:p w14:paraId="402FBFDF" w14:textId="302B02A4" w:rsidR="004F7F2A" w:rsidRPr="004F7F2A" w:rsidRDefault="004F7F2A" w:rsidP="003757D5">
      <w:pPr>
        <w:pStyle w:val="ListParagraph"/>
        <w:numPr>
          <w:ilvl w:val="1"/>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2E0B604" w14:textId="4262679A"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osobne, pri prijatí alebo odmietnutí prevzatia;</w:t>
      </w:r>
    </w:p>
    <w:p w14:paraId="01B36F6E" w14:textId="542D582F"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BC67660" w14:textId="38ABEED8"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67B8202D" w14:textId="36F6ABD6"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ako doporučená zásielka, prevzatím, odmietnutím prevzatia alebo prvý pracovný deň po tom, čo pošta vráti komunikáciu odosielajúcej strane ako nedoručenú.</w:t>
      </w:r>
    </w:p>
    <w:p w14:paraId="42181EAA" w14:textId="1F5AE96F" w:rsidR="004F7F2A" w:rsidRPr="003757D5" w:rsidRDefault="004F7F2A" w:rsidP="003757D5">
      <w:pPr>
        <w:pStyle w:val="ListParagraph"/>
        <w:spacing w:after="240" w:line="240" w:lineRule="auto"/>
        <w:ind w:left="709"/>
        <w:contextualSpacing w:val="0"/>
        <w:jc w:val="both"/>
        <w:rPr>
          <w:rFonts w:ascii="Cambria" w:hAnsi="Cambria" w:cs="Arial"/>
          <w:sz w:val="22"/>
          <w:szCs w:val="22"/>
        </w:rPr>
      </w:pPr>
      <w:r w:rsidRPr="004F7F2A">
        <w:rPr>
          <w:rFonts w:ascii="Cambria" w:hAnsi="Cambria" w:cs="Arial"/>
          <w:sz w:val="22"/>
          <w:szCs w:val="22"/>
        </w:rPr>
        <w:t xml:space="preserve">Všetky oznámenia, žiadosti, požiadavky a ostatná komunikácia budú adresované na príslušné adresy sídla Zmluvných strán a/alebo adresy Zmluvných strán uvedené v záhlaví tejto Zmluvy a/alebo uvedené v odseku </w:t>
      </w:r>
      <w:r w:rsidR="00024726">
        <w:rPr>
          <w:rFonts w:ascii="Cambria" w:hAnsi="Cambria" w:cs="Arial"/>
          <w:sz w:val="22"/>
          <w:szCs w:val="22"/>
        </w:rPr>
        <w:fldChar w:fldCharType="begin"/>
      </w:r>
      <w:r w:rsidR="00024726">
        <w:rPr>
          <w:rFonts w:ascii="Cambria" w:hAnsi="Cambria" w:cs="Arial"/>
          <w:sz w:val="22"/>
          <w:szCs w:val="22"/>
        </w:rPr>
        <w:instrText xml:space="preserve"> REF _Ref65141584 \r \h </w:instrText>
      </w:r>
      <w:r w:rsidR="00024726">
        <w:rPr>
          <w:rFonts w:ascii="Cambria" w:hAnsi="Cambria" w:cs="Arial"/>
          <w:sz w:val="22"/>
          <w:szCs w:val="22"/>
        </w:rPr>
      </w:r>
      <w:r w:rsidR="00024726">
        <w:rPr>
          <w:rFonts w:ascii="Cambria" w:hAnsi="Cambria" w:cs="Arial"/>
          <w:sz w:val="22"/>
          <w:szCs w:val="22"/>
        </w:rPr>
        <w:fldChar w:fldCharType="separate"/>
      </w:r>
      <w:r w:rsidR="00024726">
        <w:rPr>
          <w:rFonts w:ascii="Cambria" w:hAnsi="Cambria" w:cs="Arial"/>
          <w:sz w:val="22"/>
          <w:szCs w:val="22"/>
        </w:rPr>
        <w:t>27.1</w:t>
      </w:r>
      <w:r w:rsidR="00024726">
        <w:rPr>
          <w:rFonts w:ascii="Cambria" w:hAnsi="Cambria" w:cs="Arial"/>
          <w:sz w:val="22"/>
          <w:szCs w:val="22"/>
        </w:rPr>
        <w:fldChar w:fldCharType="end"/>
      </w:r>
      <w:r w:rsidR="00024726">
        <w:rPr>
          <w:rFonts w:ascii="Cambria" w:hAnsi="Cambria" w:cs="Arial"/>
          <w:sz w:val="22"/>
          <w:szCs w:val="22"/>
        </w:rPr>
        <w:t xml:space="preserve"> </w:t>
      </w:r>
      <w:r w:rsidRPr="004F7F2A">
        <w:rPr>
          <w:rFonts w:ascii="Cambria" w:hAnsi="Cambria" w:cs="Arial"/>
          <w:sz w:val="22"/>
          <w:szCs w:val="22"/>
        </w:rPr>
        <w:t>(alebo na také iné adresy alebo čísla, ktoré si Zmluvné strany navzájom oznámili podľa tohto odseku).</w:t>
      </w:r>
    </w:p>
    <w:p w14:paraId="0D7BA71F" w14:textId="693843F2"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Záverečné ustanovenia</w:t>
      </w:r>
      <w:bookmarkEnd w:id="95"/>
    </w:p>
    <w:p w14:paraId="38F57854" w14:textId="77777777" w:rsidR="00897BAC" w:rsidRDefault="00897BAC" w:rsidP="00897BAC">
      <w:pPr>
        <w:pStyle w:val="ListParagraph"/>
        <w:numPr>
          <w:ilvl w:val="1"/>
          <w:numId w:val="84"/>
        </w:numPr>
        <w:spacing w:after="240" w:line="240" w:lineRule="auto"/>
        <w:contextualSpacing w:val="0"/>
        <w:jc w:val="both"/>
        <w:rPr>
          <w:rFonts w:ascii="Cambria" w:hAnsi="Cambria" w:cs="Arial"/>
          <w:sz w:val="22"/>
          <w:szCs w:val="22"/>
        </w:rPr>
      </w:pPr>
      <w:r w:rsidRPr="001D6A83">
        <w:rPr>
          <w:rFonts w:ascii="Cambria" w:hAnsi="Cambria" w:cs="Arial"/>
          <w:sz w:val="22"/>
          <w:szCs w:val="22"/>
        </w:rPr>
        <w:t>Táto Zmluva nadobúda platnosť dňom jej podpísania oboma Zmluvnými stranami a účinnosť dňom nasledujúcim po dni jej zverejnenia</w:t>
      </w:r>
      <w:r>
        <w:rPr>
          <w:rFonts w:ascii="Cambria" w:hAnsi="Cambria" w:cs="Arial"/>
          <w:sz w:val="22"/>
          <w:szCs w:val="22"/>
        </w:rPr>
        <w:t xml:space="preserve"> v súlade s Právnymi predpismi.</w:t>
      </w:r>
    </w:p>
    <w:p w14:paraId="7932660C"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by sa ktorékoľvek ustanovenie tejto Zmluvy stalo neplatným, nevymáhateľným alebo neúčinným, v prípade ak je toto ustanovenie oddeliteľné od ostatného obsahu Zmluvy, táto skutočnosť spôsobí neplatnosť len dotknutého ustanovenia. Zmluvné strany sa zaväzujú rokovať v dobrej viere, aby takéto neplatné ustanovenie bolo nahradené, tak aby svojím obsahom najbližšie zodpovedalo účelu neplatného ustanovenia alebo aby bolo nahradené čo najviac podobným ustanovením, pričom účel a zmysel Zmluvy musí byť zachovaný. Do doby, kým zmluvné strany takúto dohodu neuzavrú, a rovnako v prípade, ak k nej vôbec nedôjde, sa na nahradenie neplatného, neúčinného alebo nevynútiteľného ustanovenia použijú iné ustanovenia Zmluvy, a ak také nie sú, potom príslušné ustanovenia právnych predpisov, a to vždy také ustanovenia, ktoré zodpovedajú kritériám podľa predchádzajúcej vety.</w:t>
      </w:r>
    </w:p>
    <w:p w14:paraId="183208EE"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môžu uskutočniť akékoľvek zmeny tejto Zmluvy výlučne písomne formou prostredníctvom očíslovaných dodatkov podpísaných oboma zmluvnými stranami. </w:t>
      </w:r>
    </w:p>
    <w:p w14:paraId="1CA0CF93" w14:textId="60F0437B"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Táto Zmluva je vyhotovená a podpísaná v štyroch </w:t>
      </w:r>
      <w:r w:rsidR="00897BAC">
        <w:rPr>
          <w:rFonts w:ascii="Cambria" w:hAnsi="Cambria" w:cs="Arial"/>
          <w:sz w:val="22"/>
          <w:szCs w:val="22"/>
        </w:rPr>
        <w:t xml:space="preserve">(4) </w:t>
      </w:r>
      <w:r w:rsidRPr="00A60D9C">
        <w:rPr>
          <w:rFonts w:ascii="Cambria" w:hAnsi="Cambria" w:cs="Arial"/>
          <w:sz w:val="22"/>
          <w:szCs w:val="22"/>
        </w:rPr>
        <w:t>exemplároch s </w:t>
      </w:r>
      <w:r w:rsidR="00897BAC">
        <w:rPr>
          <w:rFonts w:ascii="Cambria" w:hAnsi="Cambria" w:cs="Arial"/>
          <w:sz w:val="22"/>
          <w:szCs w:val="22"/>
        </w:rPr>
        <w:t>povahou</w:t>
      </w:r>
      <w:r w:rsidRPr="00A60D9C">
        <w:rPr>
          <w:rFonts w:ascii="Cambria" w:hAnsi="Cambria" w:cs="Arial"/>
          <w:sz w:val="22"/>
          <w:szCs w:val="22"/>
        </w:rPr>
        <w:t xml:space="preserve"> originálu, z toho </w:t>
      </w:r>
      <w:r w:rsidR="00C24B5C">
        <w:rPr>
          <w:rFonts w:ascii="Cambria" w:hAnsi="Cambria" w:cs="Arial"/>
          <w:sz w:val="22"/>
          <w:szCs w:val="22"/>
        </w:rPr>
        <w:t>dva</w:t>
      </w:r>
      <w:r w:rsidRPr="00A60D9C">
        <w:rPr>
          <w:rFonts w:ascii="Cambria" w:hAnsi="Cambria" w:cs="Arial"/>
          <w:sz w:val="22"/>
          <w:szCs w:val="22"/>
        </w:rPr>
        <w:t xml:space="preserve"> </w:t>
      </w:r>
      <w:r w:rsidR="00900B36">
        <w:rPr>
          <w:rFonts w:ascii="Cambria" w:hAnsi="Cambria" w:cs="Arial"/>
          <w:sz w:val="22"/>
          <w:szCs w:val="22"/>
        </w:rPr>
        <w:t>(</w:t>
      </w:r>
      <w:r w:rsidR="00C24B5C">
        <w:rPr>
          <w:rFonts w:ascii="Cambria" w:hAnsi="Cambria" w:cs="Arial"/>
          <w:sz w:val="22"/>
          <w:szCs w:val="22"/>
        </w:rPr>
        <w:t>2</w:t>
      </w:r>
      <w:r w:rsidR="00900B36">
        <w:rPr>
          <w:rFonts w:ascii="Cambria" w:hAnsi="Cambria" w:cs="Arial"/>
          <w:sz w:val="22"/>
          <w:szCs w:val="22"/>
        </w:rPr>
        <w:t xml:space="preserve">) </w:t>
      </w:r>
      <w:r w:rsidRPr="00A60D9C">
        <w:rPr>
          <w:rFonts w:ascii="Cambria" w:hAnsi="Cambria" w:cs="Arial"/>
          <w:sz w:val="22"/>
          <w:szCs w:val="22"/>
        </w:rPr>
        <w:t>obdrží Klient a</w:t>
      </w:r>
      <w:r w:rsidR="00900B36">
        <w:rPr>
          <w:rFonts w:ascii="Cambria" w:hAnsi="Cambria" w:cs="Arial"/>
          <w:sz w:val="22"/>
          <w:szCs w:val="22"/>
        </w:rPr>
        <w:t> </w:t>
      </w:r>
      <w:r w:rsidR="00C24B5C">
        <w:rPr>
          <w:rFonts w:ascii="Cambria" w:hAnsi="Cambria" w:cs="Arial"/>
          <w:sz w:val="22"/>
          <w:szCs w:val="22"/>
        </w:rPr>
        <w:t>dva</w:t>
      </w:r>
      <w:r w:rsidR="00900B36">
        <w:rPr>
          <w:rFonts w:ascii="Cambria" w:hAnsi="Cambria" w:cs="Arial"/>
          <w:sz w:val="22"/>
          <w:szCs w:val="22"/>
        </w:rPr>
        <w:t xml:space="preserve"> (</w:t>
      </w:r>
      <w:r w:rsidR="00C24B5C">
        <w:rPr>
          <w:rFonts w:ascii="Cambria" w:hAnsi="Cambria" w:cs="Arial"/>
          <w:sz w:val="22"/>
          <w:szCs w:val="22"/>
        </w:rPr>
        <w:t>2</w:t>
      </w:r>
      <w:r w:rsidR="00900B36">
        <w:rPr>
          <w:rFonts w:ascii="Cambria" w:hAnsi="Cambria" w:cs="Arial"/>
          <w:sz w:val="22"/>
          <w:szCs w:val="22"/>
        </w:rPr>
        <w:t>)</w:t>
      </w:r>
      <w:r w:rsidRPr="00A60D9C">
        <w:rPr>
          <w:rFonts w:ascii="Cambria" w:hAnsi="Cambria" w:cs="Arial"/>
          <w:sz w:val="22"/>
          <w:szCs w:val="22"/>
        </w:rPr>
        <w:t xml:space="preserve"> exemplár</w:t>
      </w:r>
      <w:r w:rsidR="00C24B5C">
        <w:rPr>
          <w:rFonts w:ascii="Cambria" w:hAnsi="Cambria" w:cs="Arial"/>
          <w:sz w:val="22"/>
          <w:szCs w:val="22"/>
        </w:rPr>
        <w:t>e</w:t>
      </w:r>
      <w:r w:rsidRPr="00A60D9C">
        <w:rPr>
          <w:rFonts w:ascii="Cambria" w:hAnsi="Cambria" w:cs="Arial"/>
          <w:sz w:val="22"/>
          <w:szCs w:val="22"/>
        </w:rPr>
        <w:t xml:space="preserve"> obdrží </w:t>
      </w:r>
      <w:r w:rsidR="0019201D" w:rsidRPr="00A60D9C">
        <w:rPr>
          <w:rFonts w:ascii="Cambria" w:hAnsi="Cambria" w:cs="Arial"/>
          <w:sz w:val="22"/>
          <w:szCs w:val="22"/>
        </w:rPr>
        <w:t>Poskytovateľ</w:t>
      </w:r>
      <w:r w:rsidRPr="00A60D9C">
        <w:rPr>
          <w:rFonts w:ascii="Cambria" w:hAnsi="Cambria" w:cs="Arial"/>
          <w:sz w:val="22"/>
          <w:szCs w:val="22"/>
        </w:rPr>
        <w:t>.</w:t>
      </w:r>
    </w:p>
    <w:p w14:paraId="47040E4B" w14:textId="6BEF78B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Zmluvou sa rozumejú tiež jej prílohy a</w:t>
      </w:r>
      <w:r w:rsidR="00C24B5C">
        <w:rPr>
          <w:rFonts w:ascii="Cambria" w:hAnsi="Cambria" w:cs="Arial"/>
          <w:sz w:val="22"/>
          <w:szCs w:val="22"/>
        </w:rPr>
        <w:t> </w:t>
      </w:r>
      <w:r w:rsidRPr="00A60D9C">
        <w:rPr>
          <w:rFonts w:ascii="Cambria" w:hAnsi="Cambria" w:cs="Arial"/>
          <w:sz w:val="22"/>
          <w:szCs w:val="22"/>
        </w:rPr>
        <w:t>podmienky</w:t>
      </w:r>
      <w:r w:rsidR="00C24B5C">
        <w:rPr>
          <w:rFonts w:ascii="Cambria" w:hAnsi="Cambria" w:cs="Arial"/>
          <w:sz w:val="22"/>
          <w:szCs w:val="22"/>
        </w:rPr>
        <w:t>, ktoré sú</w:t>
      </w:r>
      <w:r w:rsidRPr="00A60D9C">
        <w:rPr>
          <w:rFonts w:ascii="Cambria" w:hAnsi="Cambria" w:cs="Arial"/>
          <w:sz w:val="22"/>
          <w:szCs w:val="22"/>
        </w:rPr>
        <w:t xml:space="preserve"> v nich dohodnuté. Neoddeliteľnou súčasťou Zmluvy sú jej nasledovné prílohy:</w:t>
      </w:r>
    </w:p>
    <w:p w14:paraId="3701EAB6" w14:textId="29E8ACCE" w:rsidR="000E1BC2" w:rsidRPr="003757D5" w:rsidRDefault="000E1BC2" w:rsidP="00F65101">
      <w:pPr>
        <w:ind w:left="2835" w:hanging="2126"/>
        <w:jc w:val="both"/>
        <w:rPr>
          <w:rFonts w:ascii="Cambria" w:hAnsi="Cambria" w:cs="Arial"/>
          <w:bCs/>
        </w:rPr>
      </w:pPr>
      <w:r w:rsidRPr="003757D5">
        <w:rPr>
          <w:rFonts w:ascii="Cambria" w:hAnsi="Cambria" w:cs="Arial"/>
          <w:bCs/>
        </w:rPr>
        <w:lastRenderedPageBreak/>
        <w:t xml:space="preserve">Príloha zmluvy č. 1 </w:t>
      </w:r>
      <w:r w:rsidR="007E3BE6" w:rsidRPr="003757D5">
        <w:rPr>
          <w:rFonts w:ascii="Cambria" w:hAnsi="Cambria" w:cs="Arial"/>
          <w:bCs/>
        </w:rPr>
        <w:tab/>
      </w:r>
      <w:r w:rsidR="00EB18E0" w:rsidRPr="003757D5">
        <w:rPr>
          <w:rFonts w:ascii="Cambria" w:hAnsi="Cambria" w:cs="Arial"/>
          <w:bCs/>
        </w:rPr>
        <w:t>Opis súčasného stavu</w:t>
      </w:r>
      <w:r w:rsidR="003E7311" w:rsidRPr="003757D5">
        <w:rPr>
          <w:rFonts w:ascii="Cambria" w:hAnsi="Cambria" w:cs="Arial"/>
          <w:bCs/>
        </w:rPr>
        <w:t xml:space="preserve"> </w:t>
      </w:r>
    </w:p>
    <w:p w14:paraId="5F961418" w14:textId="51AC4E89"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2  </w:t>
      </w:r>
      <w:r w:rsidR="00CB218C" w:rsidRPr="003757D5">
        <w:rPr>
          <w:rFonts w:ascii="Cambria" w:hAnsi="Cambria" w:cs="Arial"/>
          <w:bCs/>
        </w:rPr>
        <w:tab/>
      </w:r>
      <w:r w:rsidR="00F23479" w:rsidRPr="003757D5">
        <w:rPr>
          <w:rFonts w:ascii="Cambria" w:hAnsi="Cambria" w:cs="Arial"/>
          <w:bCs/>
        </w:rPr>
        <w:t>Metodika vyhodnocovania úspor</w:t>
      </w:r>
      <w:r w:rsidR="003E7311" w:rsidRPr="003757D5">
        <w:rPr>
          <w:rFonts w:ascii="Cambria" w:hAnsi="Cambria" w:cs="Arial"/>
          <w:bCs/>
        </w:rPr>
        <w:t xml:space="preserve"> </w:t>
      </w:r>
    </w:p>
    <w:p w14:paraId="1B8DC911" w14:textId="335CC98B"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3 </w:t>
      </w:r>
      <w:r w:rsidR="007E3BE6" w:rsidRPr="003757D5">
        <w:rPr>
          <w:rFonts w:ascii="Cambria" w:hAnsi="Cambria" w:cs="Arial"/>
          <w:bCs/>
        </w:rPr>
        <w:tab/>
      </w:r>
      <w:r w:rsidR="00C432F2" w:rsidRPr="003757D5">
        <w:rPr>
          <w:rFonts w:ascii="Cambria" w:hAnsi="Cambria" w:cs="Arial"/>
          <w:bCs/>
        </w:rPr>
        <w:t>Rozsah a cieľové parametre Opatrení</w:t>
      </w:r>
      <w:r w:rsidR="003E7311" w:rsidRPr="003757D5">
        <w:rPr>
          <w:rFonts w:ascii="Cambria" w:hAnsi="Cambria" w:cs="Arial"/>
          <w:bCs/>
        </w:rPr>
        <w:t xml:space="preserve"> </w:t>
      </w:r>
    </w:p>
    <w:p w14:paraId="29675DAE" w14:textId="4A77926A"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4 </w:t>
      </w:r>
      <w:r w:rsidR="007E3BE6" w:rsidRPr="003757D5">
        <w:rPr>
          <w:rFonts w:ascii="Cambria" w:hAnsi="Cambria" w:cs="Arial"/>
          <w:bCs/>
        </w:rPr>
        <w:tab/>
      </w:r>
      <w:r w:rsidR="00D14EA4" w:rsidRPr="003757D5">
        <w:rPr>
          <w:rFonts w:ascii="Cambria" w:hAnsi="Cambria" w:cs="Arial"/>
          <w:bCs/>
        </w:rPr>
        <w:t>Ponuka Poskytovateľa</w:t>
      </w:r>
      <w:r w:rsidR="003E7311" w:rsidRPr="003757D5">
        <w:rPr>
          <w:rFonts w:ascii="Cambria" w:hAnsi="Cambria" w:cs="Arial"/>
          <w:bCs/>
        </w:rPr>
        <w:t xml:space="preserve"> </w:t>
      </w:r>
    </w:p>
    <w:p w14:paraId="7D81A124" w14:textId="6BFD7DC7"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5 </w:t>
      </w:r>
      <w:r w:rsidR="007E3BE6" w:rsidRPr="003757D5">
        <w:rPr>
          <w:rFonts w:ascii="Cambria" w:hAnsi="Cambria" w:cs="Arial"/>
          <w:bCs/>
        </w:rPr>
        <w:tab/>
      </w:r>
      <w:r w:rsidR="00D14EA4" w:rsidRPr="003757D5">
        <w:rPr>
          <w:rFonts w:ascii="Cambria" w:hAnsi="Cambria" w:cs="Arial"/>
          <w:bCs/>
        </w:rPr>
        <w:t>Zoznam Subdodávateľov</w:t>
      </w:r>
      <w:r w:rsidR="003E7311" w:rsidRPr="003757D5">
        <w:rPr>
          <w:rFonts w:ascii="Cambria" w:hAnsi="Cambria" w:cs="Arial"/>
          <w:bCs/>
        </w:rPr>
        <w:t xml:space="preserve"> </w:t>
      </w:r>
    </w:p>
    <w:p w14:paraId="710FE679" w14:textId="5927F181" w:rsidR="000E1BC2" w:rsidRPr="00A60D9C" w:rsidRDefault="000E1BC2" w:rsidP="00F65101">
      <w:pPr>
        <w:ind w:left="2835" w:hanging="2126"/>
        <w:jc w:val="both"/>
        <w:rPr>
          <w:rFonts w:ascii="Cambria" w:hAnsi="Cambria" w:cs="Arial"/>
        </w:rPr>
      </w:pPr>
      <w:r w:rsidRPr="003757D5">
        <w:rPr>
          <w:rFonts w:ascii="Cambria" w:hAnsi="Cambria" w:cs="Arial"/>
          <w:bCs/>
        </w:rPr>
        <w:t>Príloha zmluvy č. 6</w:t>
      </w:r>
      <w:r w:rsidR="007E3BE6" w:rsidRPr="003757D5">
        <w:rPr>
          <w:rFonts w:ascii="Cambria" w:hAnsi="Cambria" w:cs="Arial"/>
          <w:bCs/>
        </w:rPr>
        <w:tab/>
      </w:r>
      <w:r w:rsidR="00D14EA4" w:rsidRPr="003757D5">
        <w:rPr>
          <w:rFonts w:ascii="Cambria" w:hAnsi="Cambria" w:cs="Arial"/>
          <w:bCs/>
        </w:rPr>
        <w:t>Zoznam</w:t>
      </w:r>
      <w:r w:rsidR="00D14EA4">
        <w:rPr>
          <w:rFonts w:ascii="Cambria" w:hAnsi="Cambria" w:cs="Arial"/>
        </w:rPr>
        <w:t xml:space="preserve"> Odborníkov</w:t>
      </w:r>
      <w:r w:rsidR="003E7311" w:rsidRPr="00A60D9C">
        <w:rPr>
          <w:rFonts w:ascii="Cambria" w:hAnsi="Cambria" w:cs="Arial"/>
        </w:rPr>
        <w:t xml:space="preserve"> </w:t>
      </w:r>
    </w:p>
    <w:p w14:paraId="70BFD5A9" w14:textId="77777777" w:rsidR="000E1BC2" w:rsidRPr="00A60D9C" w:rsidRDefault="000E1BC2" w:rsidP="00F84AA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týmto výslovne potvrdzujú a vyhlasujú, že jednotlivé ustanovenia Zmluvy sú z hľadiska náležitostí pre vznik zmluvného vzťahu dostatočne určité, a že Zmluvu uzatvárajú na základe svojej slobodnej a vážnej vôle, v určitej a zrozumiteľnej forme.</w:t>
      </w:r>
    </w:p>
    <w:p w14:paraId="0A74B68C" w14:textId="77777777" w:rsidR="000E1BC2" w:rsidRPr="00A60D9C" w:rsidRDefault="000E1BC2" w:rsidP="006D5157">
      <w:pPr>
        <w:rPr>
          <w:rFonts w:ascii="Cambria" w:hAnsi="Cambria" w:cs="Arial"/>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00403" w:rsidRPr="00A60D9C" w14:paraId="05877E69" w14:textId="77777777" w:rsidTr="00F84AAE">
        <w:tc>
          <w:tcPr>
            <w:tcW w:w="4644" w:type="dxa"/>
            <w:hideMark/>
          </w:tcPr>
          <w:p w14:paraId="231BEF08" w14:textId="77777777" w:rsidR="000E1BC2" w:rsidRPr="00A60D9C" w:rsidRDefault="000E1BC2" w:rsidP="006D5157">
            <w:pPr>
              <w:rPr>
                <w:rFonts w:ascii="Cambria" w:hAnsi="Cambria" w:cs="Arial"/>
                <w:b/>
                <w:sz w:val="22"/>
                <w:szCs w:val="22"/>
                <w:lang w:val="sk-SK"/>
              </w:rPr>
            </w:pPr>
            <w:proofErr w:type="spellStart"/>
            <w:r w:rsidRPr="00A60D9C">
              <w:rPr>
                <w:rFonts w:ascii="Cambria" w:hAnsi="Cambria" w:cs="Arial"/>
                <w:b/>
                <w:sz w:val="22"/>
                <w:szCs w:val="22"/>
              </w:rPr>
              <w:t>Klient</w:t>
            </w:r>
            <w:proofErr w:type="spellEnd"/>
            <w:r w:rsidRPr="00A60D9C">
              <w:rPr>
                <w:rFonts w:ascii="Cambria" w:hAnsi="Cambria" w:cs="Arial"/>
                <w:b/>
                <w:sz w:val="22"/>
                <w:szCs w:val="22"/>
              </w:rPr>
              <w:t>:</w:t>
            </w:r>
          </w:p>
        </w:tc>
        <w:tc>
          <w:tcPr>
            <w:tcW w:w="4644" w:type="dxa"/>
            <w:hideMark/>
          </w:tcPr>
          <w:p w14:paraId="01ADD9C1" w14:textId="4F191B49" w:rsidR="000E1BC2" w:rsidRPr="00A60D9C" w:rsidRDefault="0019201D" w:rsidP="006D5157">
            <w:pPr>
              <w:rPr>
                <w:rFonts w:ascii="Cambria" w:hAnsi="Cambria" w:cs="Arial"/>
                <w:b/>
                <w:sz w:val="22"/>
                <w:szCs w:val="22"/>
                <w:lang w:val="sk-SK"/>
              </w:rPr>
            </w:pPr>
            <w:proofErr w:type="spellStart"/>
            <w:r w:rsidRPr="00A60D9C">
              <w:rPr>
                <w:rFonts w:ascii="Cambria" w:hAnsi="Cambria" w:cs="Arial"/>
                <w:b/>
                <w:sz w:val="22"/>
                <w:szCs w:val="22"/>
              </w:rPr>
              <w:t>Poskytovateľ</w:t>
            </w:r>
            <w:proofErr w:type="spellEnd"/>
            <w:r w:rsidR="000E1BC2" w:rsidRPr="00A60D9C">
              <w:rPr>
                <w:rFonts w:ascii="Cambria" w:hAnsi="Cambria" w:cs="Arial"/>
                <w:b/>
                <w:sz w:val="22"/>
                <w:szCs w:val="22"/>
              </w:rPr>
              <w:t>:</w:t>
            </w:r>
          </w:p>
        </w:tc>
      </w:tr>
      <w:tr w:rsidR="00F00403" w:rsidRPr="00A60D9C" w14:paraId="04C0F209" w14:textId="77777777" w:rsidTr="00F84AAE">
        <w:trPr>
          <w:trHeight w:val="87"/>
        </w:trPr>
        <w:tc>
          <w:tcPr>
            <w:tcW w:w="4644" w:type="dxa"/>
          </w:tcPr>
          <w:p w14:paraId="3A092597" w14:textId="77777777" w:rsidR="000E1BC2" w:rsidRPr="00A60D9C" w:rsidRDefault="000E1BC2" w:rsidP="006D5157">
            <w:pPr>
              <w:rPr>
                <w:rFonts w:ascii="Cambria" w:hAnsi="Cambria" w:cs="Arial"/>
                <w:sz w:val="22"/>
                <w:szCs w:val="22"/>
                <w:lang w:val="sk-SK"/>
              </w:rPr>
            </w:pPr>
          </w:p>
          <w:p w14:paraId="3F288F8F" w14:textId="4BC5D65B" w:rsidR="000E1BC2" w:rsidRPr="00A60D9C" w:rsidRDefault="00534A3A" w:rsidP="006D5157">
            <w:pPr>
              <w:rPr>
                <w:rFonts w:ascii="Cambria" w:hAnsi="Cambria" w:cs="Arial"/>
                <w:sz w:val="22"/>
                <w:szCs w:val="22"/>
                <w:lang w:val="sk-SK"/>
              </w:rPr>
            </w:pPr>
            <w:r>
              <w:rPr>
                <w:rFonts w:ascii="Cambria" w:hAnsi="Cambria" w:cs="Arial"/>
                <w:sz w:val="22"/>
                <w:szCs w:val="22"/>
              </w:rPr>
              <w:t xml:space="preserve">Za </w:t>
            </w:r>
            <w:proofErr w:type="spellStart"/>
            <w:r w:rsidRPr="00534A3A">
              <w:rPr>
                <w:rFonts w:ascii="Cambria" w:hAnsi="Cambria" w:cs="Arial"/>
                <w:sz w:val="22"/>
                <w:szCs w:val="22"/>
              </w:rPr>
              <w:t>Psychiatrick</w:t>
            </w:r>
            <w:r>
              <w:rPr>
                <w:rFonts w:ascii="Cambria" w:hAnsi="Cambria" w:cs="Arial"/>
                <w:sz w:val="22"/>
                <w:szCs w:val="22"/>
              </w:rPr>
              <w:t>á</w:t>
            </w:r>
            <w:proofErr w:type="spellEnd"/>
            <w:r w:rsidRPr="00534A3A">
              <w:rPr>
                <w:rFonts w:ascii="Cambria" w:hAnsi="Cambria" w:cs="Arial"/>
                <w:sz w:val="22"/>
                <w:szCs w:val="22"/>
              </w:rPr>
              <w:t xml:space="preserve"> </w:t>
            </w:r>
            <w:proofErr w:type="spellStart"/>
            <w:r w:rsidRPr="00534A3A">
              <w:rPr>
                <w:rFonts w:ascii="Cambria" w:hAnsi="Cambria" w:cs="Arial"/>
                <w:sz w:val="22"/>
                <w:szCs w:val="22"/>
              </w:rPr>
              <w:t>nemocnic</w:t>
            </w:r>
            <w:r w:rsidR="00EE5357">
              <w:rPr>
                <w:rFonts w:ascii="Cambria" w:hAnsi="Cambria" w:cs="Arial"/>
                <w:sz w:val="22"/>
                <w:szCs w:val="22"/>
              </w:rPr>
              <w:t>a</w:t>
            </w:r>
            <w:proofErr w:type="spellEnd"/>
            <w:r w:rsidRPr="00534A3A">
              <w:rPr>
                <w:rFonts w:ascii="Cambria" w:hAnsi="Cambria" w:cs="Arial"/>
                <w:sz w:val="22"/>
                <w:szCs w:val="22"/>
              </w:rPr>
              <w:t xml:space="preserve"> Philippa </w:t>
            </w:r>
            <w:proofErr w:type="spellStart"/>
            <w:r w:rsidRPr="00534A3A">
              <w:rPr>
                <w:rFonts w:ascii="Cambria" w:hAnsi="Cambria" w:cs="Arial"/>
                <w:sz w:val="22"/>
                <w:szCs w:val="22"/>
              </w:rPr>
              <w:t>Pinela</w:t>
            </w:r>
            <w:proofErr w:type="spellEnd"/>
            <w:r w:rsidRPr="00534A3A">
              <w:rPr>
                <w:rFonts w:ascii="Cambria" w:hAnsi="Cambria" w:cs="Arial"/>
                <w:sz w:val="22"/>
                <w:szCs w:val="22"/>
              </w:rPr>
              <w:t xml:space="preserve"> </w:t>
            </w:r>
            <w:proofErr w:type="spellStart"/>
            <w:r w:rsidRPr="00534A3A">
              <w:rPr>
                <w:rFonts w:ascii="Cambria" w:hAnsi="Cambria" w:cs="Arial"/>
                <w:sz w:val="22"/>
                <w:szCs w:val="22"/>
              </w:rPr>
              <w:t>Pezinok</w:t>
            </w:r>
            <w:proofErr w:type="spellEnd"/>
            <w:r w:rsidRPr="00534A3A">
              <w:rPr>
                <w:rFonts w:ascii="Cambria" w:hAnsi="Cambria" w:cs="Arial"/>
                <w:sz w:val="22"/>
                <w:szCs w:val="22"/>
              </w:rPr>
              <w:t xml:space="preserve"> </w:t>
            </w:r>
          </w:p>
          <w:p w14:paraId="1218420F" w14:textId="30BFB1E2" w:rsidR="000E1BC2" w:rsidRPr="00A60D9C" w:rsidRDefault="000E1BC2" w:rsidP="006D5157">
            <w:pPr>
              <w:rPr>
                <w:rFonts w:ascii="Cambria" w:hAnsi="Cambria" w:cs="Arial"/>
                <w:sz w:val="22"/>
                <w:szCs w:val="22"/>
                <w:lang w:val="sk-SK"/>
              </w:rPr>
            </w:pPr>
          </w:p>
          <w:p w14:paraId="4517E732" w14:textId="77777777" w:rsidR="00FF1754" w:rsidRPr="00A60D9C" w:rsidRDefault="00FF1754" w:rsidP="006D5157">
            <w:pPr>
              <w:rPr>
                <w:rFonts w:ascii="Cambria" w:hAnsi="Cambria" w:cs="Arial"/>
                <w:sz w:val="22"/>
                <w:szCs w:val="22"/>
                <w:lang w:val="sk-SK"/>
              </w:rPr>
            </w:pPr>
          </w:p>
          <w:p w14:paraId="47AAFC83" w14:textId="4B7EFDDE" w:rsidR="000E1BC2" w:rsidRDefault="000E1BC2" w:rsidP="006D5157">
            <w:pPr>
              <w:rPr>
                <w:rFonts w:ascii="Cambria" w:hAnsi="Cambria" w:cs="Arial"/>
                <w:sz w:val="22"/>
                <w:szCs w:val="22"/>
                <w:lang w:val="sk-SK"/>
              </w:rPr>
            </w:pPr>
          </w:p>
          <w:p w14:paraId="61DE1978" w14:textId="77777777" w:rsidR="00F01D54" w:rsidRPr="00A60D9C" w:rsidRDefault="00F01D54" w:rsidP="006D5157">
            <w:pPr>
              <w:rPr>
                <w:rFonts w:ascii="Cambria" w:hAnsi="Cambria" w:cs="Arial"/>
                <w:sz w:val="22"/>
                <w:szCs w:val="22"/>
                <w:lang w:val="sk-SK"/>
              </w:rPr>
            </w:pPr>
          </w:p>
          <w:p w14:paraId="05A5F6E0"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_________________________________</w:t>
            </w:r>
          </w:p>
          <w:p w14:paraId="1CECAA16" w14:textId="1D154ADA" w:rsidR="000E1BC2" w:rsidRPr="006E6030" w:rsidRDefault="006E6030" w:rsidP="006D5157">
            <w:pPr>
              <w:rPr>
                <w:rFonts w:ascii="Cambria" w:hAnsi="Cambria" w:cs="Arial"/>
                <w:sz w:val="22"/>
                <w:szCs w:val="22"/>
                <w:lang w:val="sk-SK"/>
              </w:rPr>
            </w:pPr>
            <w:r w:rsidRPr="006E6030">
              <w:rPr>
                <w:rFonts w:ascii="Cambria" w:hAnsi="Cambria" w:cs="Arial"/>
                <w:sz w:val="22"/>
                <w:szCs w:val="22"/>
                <w:highlight w:val="yellow"/>
              </w:rPr>
              <w:t>[</w:t>
            </w:r>
            <w:r w:rsidRPr="006E6030">
              <w:rPr>
                <w:rFonts w:ascii="Arial" w:hAnsi="Arial" w:cs="Arial"/>
                <w:sz w:val="22"/>
                <w:szCs w:val="22"/>
                <w:highlight w:val="yellow"/>
              </w:rPr>
              <w:t>●</w:t>
            </w:r>
            <w:r w:rsidRPr="006E6030">
              <w:rPr>
                <w:rFonts w:ascii="Cambria" w:hAnsi="Cambria" w:cs="Arial"/>
                <w:sz w:val="22"/>
                <w:szCs w:val="22"/>
                <w:highlight w:val="yellow"/>
              </w:rPr>
              <w:t>]</w:t>
            </w:r>
          </w:p>
          <w:p w14:paraId="18634481" w14:textId="77777777" w:rsidR="009364C0" w:rsidRDefault="009364C0" w:rsidP="006D5157">
            <w:pPr>
              <w:rPr>
                <w:rFonts w:ascii="Cambria" w:hAnsi="Cambria" w:cs="Arial"/>
                <w:sz w:val="22"/>
                <w:szCs w:val="22"/>
              </w:rPr>
            </w:pPr>
          </w:p>
          <w:p w14:paraId="65A33E26" w14:textId="77777777" w:rsidR="009364C0" w:rsidRDefault="009364C0" w:rsidP="006D5157">
            <w:pPr>
              <w:rPr>
                <w:rFonts w:ascii="Cambria" w:hAnsi="Cambria" w:cs="Arial"/>
                <w:sz w:val="22"/>
                <w:szCs w:val="22"/>
              </w:rPr>
            </w:pPr>
          </w:p>
          <w:p w14:paraId="4A3881C7" w14:textId="77777777" w:rsidR="009364C0" w:rsidRDefault="009364C0" w:rsidP="006D5157">
            <w:pPr>
              <w:rPr>
                <w:rFonts w:ascii="Cambria" w:hAnsi="Cambria" w:cs="Arial"/>
                <w:sz w:val="22"/>
                <w:szCs w:val="22"/>
              </w:rPr>
            </w:pPr>
          </w:p>
          <w:p w14:paraId="56F52E67" w14:textId="4294316A" w:rsidR="009364C0" w:rsidRPr="00A60D9C" w:rsidRDefault="009364C0" w:rsidP="006D5157">
            <w:pPr>
              <w:rPr>
                <w:rFonts w:ascii="Cambria" w:hAnsi="Cambria" w:cs="Arial"/>
                <w:sz w:val="22"/>
                <w:szCs w:val="22"/>
                <w:lang w:val="sk-SK"/>
              </w:rPr>
            </w:pPr>
          </w:p>
        </w:tc>
        <w:tc>
          <w:tcPr>
            <w:tcW w:w="4644" w:type="dxa"/>
          </w:tcPr>
          <w:p w14:paraId="170213F1" w14:textId="77777777" w:rsidR="000E1BC2" w:rsidRPr="00A60D9C" w:rsidRDefault="000E1BC2" w:rsidP="006D5157">
            <w:pPr>
              <w:rPr>
                <w:rFonts w:ascii="Cambria" w:hAnsi="Cambria" w:cs="Arial"/>
                <w:sz w:val="22"/>
                <w:szCs w:val="22"/>
                <w:lang w:val="sk-SK"/>
              </w:rPr>
            </w:pPr>
          </w:p>
          <w:p w14:paraId="45C3B4F4" w14:textId="47308285" w:rsidR="000E1BC2" w:rsidRPr="00A60D9C" w:rsidRDefault="000E1BC2" w:rsidP="00FF1754">
            <w:pPr>
              <w:spacing w:after="160" w:line="259" w:lineRule="auto"/>
              <w:jc w:val="both"/>
              <w:rPr>
                <w:rFonts w:ascii="Cambria" w:hAnsi="Cambria" w:cs="Arial"/>
                <w:bCs/>
                <w:i/>
                <w:iCs/>
                <w:sz w:val="22"/>
                <w:szCs w:val="22"/>
                <w:highlight w:val="lightGray"/>
                <w:lang w:val="sk-SK"/>
              </w:rPr>
            </w:pPr>
            <w:r w:rsidRPr="003757D5">
              <w:rPr>
                <w:rFonts w:ascii="Cambria" w:hAnsi="Cambria" w:cs="Arial"/>
                <w:bCs/>
                <w:i/>
                <w:iCs/>
                <w:highlight w:val="yellow"/>
              </w:rPr>
              <w:sym w:font="Symbol" w:char="F05B"/>
            </w:r>
            <w:proofErr w:type="spellStart"/>
            <w:r w:rsidRPr="003757D5">
              <w:rPr>
                <w:rFonts w:ascii="Cambria" w:hAnsi="Cambria" w:cs="Arial"/>
                <w:bCs/>
                <w:i/>
                <w:iCs/>
                <w:highlight w:val="yellow"/>
              </w:rPr>
              <w:t>Obchodné</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meno</w:t>
            </w:r>
            <w:proofErr w:type="spellEnd"/>
            <w:r w:rsidRPr="003757D5">
              <w:rPr>
                <w:rFonts w:ascii="Cambria" w:hAnsi="Cambria" w:cs="Arial"/>
                <w:bCs/>
                <w:i/>
                <w:iCs/>
                <w:highlight w:val="yellow"/>
              </w:rPr>
              <w:t xml:space="preserve"> </w:t>
            </w:r>
            <w:proofErr w:type="spellStart"/>
            <w:r w:rsidR="0019201D" w:rsidRPr="003757D5">
              <w:rPr>
                <w:rFonts w:ascii="Cambria" w:hAnsi="Cambria" w:cs="Arial"/>
                <w:bCs/>
                <w:i/>
                <w:iCs/>
                <w:highlight w:val="yellow"/>
              </w:rPr>
              <w:t>Poskytovateľa</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spoločnosti</w:t>
            </w:r>
            <w:proofErr w:type="spellEnd"/>
            <w:r w:rsidR="00FF1754" w:rsidRPr="003757D5">
              <w:rPr>
                <w:rFonts w:ascii="Cambria" w:hAnsi="Cambria" w:cs="Arial"/>
                <w:bCs/>
                <w:i/>
                <w:iCs/>
                <w:highlight w:val="yellow"/>
              </w:rPr>
              <w:t xml:space="preserve"> – </w:t>
            </w:r>
            <w:proofErr w:type="spellStart"/>
            <w:r w:rsidR="00FF1754" w:rsidRPr="003757D5">
              <w:rPr>
                <w:rFonts w:ascii="Cambria" w:hAnsi="Cambria" w:cs="Arial"/>
                <w:bCs/>
                <w:i/>
                <w:iCs/>
                <w:highlight w:val="yellow"/>
              </w:rPr>
              <w:t>doplní</w:t>
            </w:r>
            <w:proofErr w:type="spellEnd"/>
            <w:r w:rsidR="00FF1754" w:rsidRPr="003757D5">
              <w:rPr>
                <w:rFonts w:ascii="Cambria" w:hAnsi="Cambria" w:cs="Arial"/>
                <w:bCs/>
                <w:i/>
                <w:iCs/>
                <w:highlight w:val="yellow"/>
              </w:rPr>
              <w:t xml:space="preserve"> </w:t>
            </w:r>
            <w:proofErr w:type="spellStart"/>
            <w:r w:rsidR="00FF1754" w:rsidRPr="003757D5">
              <w:rPr>
                <w:rFonts w:ascii="Cambria" w:hAnsi="Cambria" w:cs="Arial"/>
                <w:bCs/>
                <w:i/>
                <w:iCs/>
                <w:highlight w:val="yellow"/>
              </w:rPr>
              <w:t>uchádzač</w:t>
            </w:r>
            <w:proofErr w:type="spellEnd"/>
            <w:r w:rsidRPr="003757D5">
              <w:rPr>
                <w:rFonts w:ascii="Cambria" w:hAnsi="Cambria" w:cs="Arial"/>
                <w:bCs/>
                <w:i/>
                <w:iCs/>
                <w:highlight w:val="yellow"/>
              </w:rPr>
              <w:sym w:font="Symbol" w:char="F05D"/>
            </w:r>
          </w:p>
          <w:p w14:paraId="0001DB85" w14:textId="77777777" w:rsidR="000E1BC2" w:rsidRPr="00A60D9C" w:rsidRDefault="000E1BC2" w:rsidP="006D5157">
            <w:pPr>
              <w:rPr>
                <w:rFonts w:ascii="Cambria" w:hAnsi="Cambria" w:cs="Arial"/>
                <w:sz w:val="22"/>
                <w:szCs w:val="22"/>
                <w:lang w:val="sk-SK"/>
              </w:rPr>
            </w:pPr>
          </w:p>
          <w:p w14:paraId="1551736E" w14:textId="77777777" w:rsidR="000E1BC2" w:rsidRPr="00A60D9C" w:rsidRDefault="000E1BC2" w:rsidP="006D5157">
            <w:pPr>
              <w:rPr>
                <w:rFonts w:ascii="Cambria" w:hAnsi="Cambria" w:cs="Arial"/>
                <w:sz w:val="22"/>
                <w:szCs w:val="22"/>
                <w:lang w:val="sk-SK"/>
              </w:rPr>
            </w:pPr>
          </w:p>
          <w:p w14:paraId="70C5ED25" w14:textId="77777777" w:rsidR="000E1BC2" w:rsidRPr="00A60D9C" w:rsidRDefault="000E1BC2" w:rsidP="006D5157">
            <w:pPr>
              <w:rPr>
                <w:rFonts w:ascii="Cambria" w:hAnsi="Cambria" w:cs="Arial"/>
                <w:sz w:val="22"/>
                <w:szCs w:val="22"/>
                <w:lang w:val="sk-SK"/>
              </w:rPr>
            </w:pPr>
          </w:p>
          <w:p w14:paraId="74278865"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_________________________________</w:t>
            </w:r>
          </w:p>
          <w:p w14:paraId="77F17275" w14:textId="1BA0A04C" w:rsidR="00FF1754" w:rsidRPr="00A60D9C" w:rsidRDefault="00FF1754" w:rsidP="00FF1754">
            <w:pPr>
              <w:spacing w:after="160" w:line="259" w:lineRule="auto"/>
              <w:jc w:val="both"/>
              <w:rPr>
                <w:rFonts w:ascii="Cambria" w:hAnsi="Cambria" w:cs="Arial"/>
                <w:sz w:val="22"/>
                <w:szCs w:val="22"/>
                <w:lang w:val="sk-SK"/>
              </w:rPr>
            </w:pPr>
            <w:r w:rsidRPr="003757D5">
              <w:rPr>
                <w:rFonts w:ascii="Cambria" w:hAnsi="Cambria" w:cs="Arial"/>
                <w:bCs/>
                <w:i/>
                <w:iCs/>
                <w:highlight w:val="yellow"/>
              </w:rPr>
              <w:t>[</w:t>
            </w:r>
            <w:proofErr w:type="spellStart"/>
            <w:r w:rsidRPr="003757D5">
              <w:rPr>
                <w:rFonts w:ascii="Cambria" w:hAnsi="Cambria" w:cs="Arial"/>
                <w:bCs/>
                <w:i/>
                <w:iCs/>
                <w:highlight w:val="yellow"/>
              </w:rPr>
              <w:t>Oprávnené</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osoby</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na</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podpisovanie</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zmluvy</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doplní</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uchádzač</w:t>
            </w:r>
            <w:proofErr w:type="spellEnd"/>
            <w:r w:rsidRPr="003757D5">
              <w:rPr>
                <w:rFonts w:ascii="Cambria" w:hAnsi="Cambria" w:cs="Arial"/>
                <w:bCs/>
                <w:i/>
                <w:iCs/>
                <w:highlight w:val="yellow"/>
              </w:rPr>
              <w:t>]</w:t>
            </w:r>
          </w:p>
        </w:tc>
      </w:tr>
      <w:tr w:rsidR="00911E10" w:rsidRPr="00A60D9C" w14:paraId="1D7C59D6" w14:textId="77777777" w:rsidTr="00F84AAE">
        <w:trPr>
          <w:trHeight w:val="87"/>
        </w:trPr>
        <w:tc>
          <w:tcPr>
            <w:tcW w:w="4644" w:type="dxa"/>
          </w:tcPr>
          <w:p w14:paraId="1ECD74AD" w14:textId="386D47D3" w:rsidR="00911E10" w:rsidRPr="00A60D9C" w:rsidRDefault="00911E10" w:rsidP="00006F00">
            <w:pPr>
              <w:rPr>
                <w:rFonts w:ascii="Cambria" w:hAnsi="Cambria" w:cs="Arial"/>
                <w:sz w:val="22"/>
                <w:szCs w:val="22"/>
                <w:lang w:val="sk-SK"/>
              </w:rPr>
            </w:pPr>
          </w:p>
        </w:tc>
        <w:tc>
          <w:tcPr>
            <w:tcW w:w="4644" w:type="dxa"/>
          </w:tcPr>
          <w:p w14:paraId="4B01C200" w14:textId="77777777" w:rsidR="00911E10" w:rsidRPr="00A60D9C" w:rsidRDefault="00911E10" w:rsidP="006D5157">
            <w:pPr>
              <w:rPr>
                <w:rFonts w:ascii="Cambria" w:hAnsi="Cambria" w:cs="Arial"/>
                <w:sz w:val="22"/>
                <w:szCs w:val="22"/>
                <w:lang w:val="sk-SK"/>
              </w:rPr>
            </w:pPr>
          </w:p>
        </w:tc>
      </w:tr>
    </w:tbl>
    <w:p w14:paraId="7911FCBD" w14:textId="77777777" w:rsidR="000E1BC2" w:rsidRPr="00A60D9C" w:rsidRDefault="000E1BC2" w:rsidP="006D5157">
      <w:pPr>
        <w:rPr>
          <w:rFonts w:ascii="Cambria" w:hAnsi="Cambria" w:cs="Arial"/>
        </w:rPr>
      </w:pPr>
    </w:p>
    <w:p w14:paraId="26E5D7F6" w14:textId="77777777" w:rsidR="00CA52EB" w:rsidRPr="00A60D9C" w:rsidRDefault="00CA52EB">
      <w:pPr>
        <w:rPr>
          <w:rFonts w:ascii="Cambria" w:hAnsi="Cambria" w:cs="Arial"/>
          <w:b/>
        </w:rPr>
      </w:pPr>
      <w:r w:rsidRPr="00A60D9C">
        <w:rPr>
          <w:rFonts w:ascii="Cambria" w:hAnsi="Cambria" w:cs="Arial"/>
          <w:b/>
        </w:rPr>
        <w:br w:type="page"/>
      </w:r>
    </w:p>
    <w:p w14:paraId="020A3217" w14:textId="77777777" w:rsidR="005A6B3E" w:rsidRDefault="005A6B3E" w:rsidP="005A6B3E">
      <w:pPr>
        <w:jc w:val="center"/>
        <w:rPr>
          <w:rFonts w:ascii="Cambria" w:hAnsi="Cambria" w:cs="Arial"/>
          <w:b/>
          <w:bCs/>
          <w:sz w:val="32"/>
          <w:szCs w:val="32"/>
        </w:rPr>
      </w:pPr>
    </w:p>
    <w:p w14:paraId="459E629A" w14:textId="77777777" w:rsidR="005A6B3E" w:rsidRDefault="005A6B3E" w:rsidP="005A6B3E">
      <w:pPr>
        <w:jc w:val="center"/>
        <w:rPr>
          <w:rFonts w:ascii="Cambria" w:hAnsi="Cambria" w:cs="Arial"/>
          <w:b/>
          <w:bCs/>
          <w:sz w:val="32"/>
          <w:szCs w:val="32"/>
        </w:rPr>
      </w:pPr>
    </w:p>
    <w:p w14:paraId="047F4026" w14:textId="77777777" w:rsidR="005A6B3E" w:rsidRDefault="005A6B3E" w:rsidP="005A6B3E">
      <w:pPr>
        <w:jc w:val="center"/>
        <w:rPr>
          <w:rFonts w:ascii="Cambria" w:hAnsi="Cambria" w:cs="Arial"/>
          <w:b/>
          <w:bCs/>
          <w:sz w:val="32"/>
          <w:szCs w:val="32"/>
        </w:rPr>
      </w:pPr>
    </w:p>
    <w:p w14:paraId="668BA5B7" w14:textId="77777777" w:rsidR="005A6B3E" w:rsidRDefault="005A6B3E" w:rsidP="005A6B3E">
      <w:pPr>
        <w:jc w:val="center"/>
        <w:rPr>
          <w:rFonts w:ascii="Cambria" w:hAnsi="Cambria" w:cs="Arial"/>
          <w:b/>
          <w:bCs/>
          <w:sz w:val="32"/>
          <w:szCs w:val="32"/>
        </w:rPr>
      </w:pPr>
    </w:p>
    <w:p w14:paraId="2B09F129" w14:textId="77777777" w:rsidR="005A6B3E" w:rsidRDefault="005A6B3E" w:rsidP="005A6B3E">
      <w:pPr>
        <w:jc w:val="center"/>
        <w:rPr>
          <w:rFonts w:ascii="Cambria" w:hAnsi="Cambria" w:cs="Arial"/>
          <w:b/>
          <w:bCs/>
          <w:sz w:val="32"/>
          <w:szCs w:val="32"/>
        </w:rPr>
      </w:pPr>
    </w:p>
    <w:p w14:paraId="311A3884" w14:textId="77777777" w:rsidR="005A6B3E" w:rsidRDefault="005A6B3E" w:rsidP="005A6B3E">
      <w:pPr>
        <w:jc w:val="center"/>
        <w:rPr>
          <w:rFonts w:ascii="Cambria" w:hAnsi="Cambria" w:cs="Arial"/>
          <w:b/>
          <w:bCs/>
          <w:sz w:val="32"/>
          <w:szCs w:val="32"/>
        </w:rPr>
      </w:pPr>
    </w:p>
    <w:p w14:paraId="7E191B14" w14:textId="77777777" w:rsidR="005A6B3E" w:rsidRDefault="005A6B3E" w:rsidP="005A6B3E">
      <w:pPr>
        <w:jc w:val="center"/>
        <w:rPr>
          <w:rFonts w:ascii="Cambria" w:hAnsi="Cambria" w:cs="Arial"/>
          <w:b/>
          <w:bCs/>
          <w:sz w:val="32"/>
          <w:szCs w:val="32"/>
        </w:rPr>
      </w:pPr>
    </w:p>
    <w:p w14:paraId="007EB722" w14:textId="77777777" w:rsidR="005A6B3E" w:rsidRDefault="005A6B3E" w:rsidP="005A6B3E">
      <w:pPr>
        <w:jc w:val="center"/>
        <w:rPr>
          <w:rFonts w:ascii="Cambria" w:hAnsi="Cambria" w:cs="Arial"/>
          <w:b/>
          <w:bCs/>
          <w:sz w:val="32"/>
          <w:szCs w:val="32"/>
        </w:rPr>
      </w:pPr>
    </w:p>
    <w:p w14:paraId="0F359AFE" w14:textId="77777777" w:rsidR="005A6B3E" w:rsidRDefault="005A6B3E" w:rsidP="005A6B3E">
      <w:pPr>
        <w:jc w:val="center"/>
        <w:rPr>
          <w:rFonts w:ascii="Cambria" w:hAnsi="Cambria" w:cs="Arial"/>
          <w:b/>
          <w:bCs/>
          <w:sz w:val="32"/>
          <w:szCs w:val="32"/>
        </w:rPr>
      </w:pPr>
    </w:p>
    <w:p w14:paraId="173D6EDB" w14:textId="18444C73" w:rsidR="005A6B3E" w:rsidRPr="001D0BF8" w:rsidRDefault="005A6B3E" w:rsidP="005A6B3E">
      <w:pPr>
        <w:jc w:val="center"/>
        <w:rPr>
          <w:rFonts w:ascii="Cambria" w:hAnsi="Cambria" w:cs="Arial"/>
          <w:b/>
          <w:bCs/>
          <w:sz w:val="32"/>
          <w:szCs w:val="32"/>
        </w:rPr>
      </w:pPr>
      <w:r w:rsidRPr="001D0BF8">
        <w:rPr>
          <w:rFonts w:ascii="Cambria" w:hAnsi="Cambria" w:cs="Arial"/>
          <w:b/>
          <w:bCs/>
          <w:sz w:val="32"/>
          <w:szCs w:val="32"/>
        </w:rPr>
        <w:t>Príloha č. 1</w:t>
      </w:r>
    </w:p>
    <w:p w14:paraId="2AD27916" w14:textId="5A92030D" w:rsidR="005A6B3E" w:rsidRDefault="005A6B3E" w:rsidP="005A6B3E">
      <w:pPr>
        <w:jc w:val="center"/>
        <w:rPr>
          <w:rFonts w:ascii="Cambria" w:hAnsi="Cambria" w:cs="Arial"/>
          <w:b/>
          <w:bCs/>
          <w:iCs/>
          <w:caps/>
          <w:sz w:val="32"/>
          <w:szCs w:val="32"/>
        </w:rPr>
      </w:pPr>
      <w:r>
        <w:rPr>
          <w:rFonts w:ascii="Cambria" w:hAnsi="Cambria" w:cs="Arial"/>
          <w:b/>
          <w:bCs/>
          <w:iCs/>
          <w:caps/>
          <w:sz w:val="32"/>
          <w:szCs w:val="32"/>
        </w:rPr>
        <w:t>OPIS SÚČASNÉHO STAVU</w:t>
      </w:r>
    </w:p>
    <w:p w14:paraId="646814F4" w14:textId="77777777" w:rsidR="00DB3E5A" w:rsidRDefault="00DB3E5A">
      <w:pPr>
        <w:rPr>
          <w:rFonts w:ascii="Cambria" w:hAnsi="Cambria" w:cs="Arial"/>
          <w:b/>
        </w:rPr>
      </w:pPr>
      <w:r>
        <w:rPr>
          <w:rFonts w:ascii="Cambria" w:hAnsi="Cambria" w:cs="Arial"/>
          <w:b/>
        </w:rPr>
        <w:br w:type="page"/>
      </w:r>
    </w:p>
    <w:p w14:paraId="07F8CDCE" w14:textId="0E3E51CD" w:rsidR="00DB3E5A" w:rsidRPr="00473B6E" w:rsidRDefault="00DB3E5A" w:rsidP="003757D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1 budú tvoriť nasledovné dokumenty: </w:t>
      </w:r>
      <w:r w:rsidR="002B0DED">
        <w:rPr>
          <w:rFonts w:ascii="Cambria" w:hAnsi="Cambria" w:cs="Arial"/>
          <w:i/>
          <w:iCs/>
          <w:highlight w:val="yellow"/>
        </w:rPr>
        <w:t>príloha č. B.1</w:t>
      </w:r>
      <w:r w:rsidRPr="003757D5">
        <w:rPr>
          <w:rFonts w:ascii="Cambria" w:hAnsi="Cambria" w:cs="Arial"/>
          <w:i/>
          <w:iCs/>
          <w:highlight w:val="yellow"/>
        </w:rPr>
        <w:t xml:space="preserve"> Súťažných podkladov. Príloha bude doplnená o vysvetlenia Súťažných podkladov podané v rámci procesu Verejného obstarávania]</w:t>
      </w:r>
    </w:p>
    <w:p w14:paraId="3D8FD987" w14:textId="352B97B7" w:rsidR="0029356D" w:rsidRPr="00473B6E" w:rsidRDefault="0029356D" w:rsidP="003757D5">
      <w:pPr>
        <w:shd w:val="clear" w:color="auto" w:fill="FFFFFF" w:themeFill="background1"/>
        <w:rPr>
          <w:rFonts w:ascii="Cambria" w:hAnsi="Cambria" w:cs="Arial"/>
          <w:b/>
        </w:rPr>
      </w:pPr>
      <w:r w:rsidRPr="00473B6E">
        <w:rPr>
          <w:rFonts w:ascii="Cambria" w:hAnsi="Cambria" w:cs="Arial"/>
          <w:b/>
        </w:rPr>
        <w:br w:type="page"/>
      </w:r>
    </w:p>
    <w:p w14:paraId="1BE5E75D" w14:textId="77777777" w:rsidR="005A6B3E" w:rsidRDefault="005A6B3E" w:rsidP="005A6B3E">
      <w:pPr>
        <w:jc w:val="center"/>
        <w:rPr>
          <w:rFonts w:ascii="Cambria" w:hAnsi="Cambria" w:cs="Arial"/>
          <w:b/>
          <w:bCs/>
          <w:sz w:val="32"/>
          <w:szCs w:val="32"/>
        </w:rPr>
      </w:pPr>
    </w:p>
    <w:p w14:paraId="65FD5B40" w14:textId="77777777" w:rsidR="005A6B3E" w:rsidRDefault="005A6B3E" w:rsidP="005A6B3E">
      <w:pPr>
        <w:jc w:val="center"/>
        <w:rPr>
          <w:rFonts w:ascii="Cambria" w:hAnsi="Cambria" w:cs="Arial"/>
          <w:b/>
          <w:bCs/>
          <w:sz w:val="32"/>
          <w:szCs w:val="32"/>
        </w:rPr>
      </w:pPr>
    </w:p>
    <w:p w14:paraId="4C917E98" w14:textId="77777777" w:rsidR="005A6B3E" w:rsidRDefault="005A6B3E" w:rsidP="005A6B3E">
      <w:pPr>
        <w:jc w:val="center"/>
        <w:rPr>
          <w:rFonts w:ascii="Cambria" w:hAnsi="Cambria" w:cs="Arial"/>
          <w:b/>
          <w:bCs/>
          <w:sz w:val="32"/>
          <w:szCs w:val="32"/>
        </w:rPr>
      </w:pPr>
    </w:p>
    <w:p w14:paraId="4DE5DC91" w14:textId="77777777" w:rsidR="005A6B3E" w:rsidRDefault="005A6B3E" w:rsidP="005A6B3E">
      <w:pPr>
        <w:jc w:val="center"/>
        <w:rPr>
          <w:rFonts w:ascii="Cambria" w:hAnsi="Cambria" w:cs="Arial"/>
          <w:b/>
          <w:bCs/>
          <w:sz w:val="32"/>
          <w:szCs w:val="32"/>
        </w:rPr>
      </w:pPr>
    </w:p>
    <w:p w14:paraId="1846685F" w14:textId="77777777" w:rsidR="005A6B3E" w:rsidRDefault="005A6B3E" w:rsidP="005A6B3E">
      <w:pPr>
        <w:jc w:val="center"/>
        <w:rPr>
          <w:rFonts w:ascii="Cambria" w:hAnsi="Cambria" w:cs="Arial"/>
          <w:b/>
          <w:bCs/>
          <w:sz w:val="32"/>
          <w:szCs w:val="32"/>
        </w:rPr>
      </w:pPr>
    </w:p>
    <w:p w14:paraId="16DE2711" w14:textId="77777777" w:rsidR="005A6B3E" w:rsidRDefault="005A6B3E" w:rsidP="005A6B3E">
      <w:pPr>
        <w:jc w:val="center"/>
        <w:rPr>
          <w:rFonts w:ascii="Cambria" w:hAnsi="Cambria" w:cs="Arial"/>
          <w:b/>
          <w:bCs/>
          <w:sz w:val="32"/>
          <w:szCs w:val="32"/>
        </w:rPr>
      </w:pPr>
    </w:p>
    <w:p w14:paraId="43D113E0" w14:textId="77777777" w:rsidR="005A6B3E" w:rsidRDefault="005A6B3E" w:rsidP="005A6B3E">
      <w:pPr>
        <w:jc w:val="center"/>
        <w:rPr>
          <w:rFonts w:ascii="Cambria" w:hAnsi="Cambria" w:cs="Arial"/>
          <w:b/>
          <w:bCs/>
          <w:sz w:val="32"/>
          <w:szCs w:val="32"/>
        </w:rPr>
      </w:pPr>
    </w:p>
    <w:p w14:paraId="23CF7301" w14:textId="77777777" w:rsidR="005A6B3E" w:rsidRDefault="005A6B3E" w:rsidP="005A6B3E">
      <w:pPr>
        <w:jc w:val="center"/>
        <w:rPr>
          <w:rFonts w:ascii="Cambria" w:hAnsi="Cambria" w:cs="Arial"/>
          <w:b/>
          <w:bCs/>
          <w:sz w:val="32"/>
          <w:szCs w:val="32"/>
        </w:rPr>
      </w:pPr>
    </w:p>
    <w:p w14:paraId="6A1566EE" w14:textId="77777777" w:rsidR="005A6B3E" w:rsidRDefault="005A6B3E" w:rsidP="005A6B3E">
      <w:pPr>
        <w:jc w:val="center"/>
        <w:rPr>
          <w:rFonts w:ascii="Cambria" w:hAnsi="Cambria" w:cs="Arial"/>
          <w:b/>
          <w:bCs/>
          <w:sz w:val="32"/>
          <w:szCs w:val="32"/>
        </w:rPr>
      </w:pPr>
    </w:p>
    <w:p w14:paraId="73FFE480" w14:textId="64033C42" w:rsidR="005A6B3E" w:rsidRPr="001D0BF8" w:rsidRDefault="005A6B3E" w:rsidP="005A6B3E">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2</w:t>
      </w:r>
    </w:p>
    <w:p w14:paraId="3AEDFC7C" w14:textId="727F70A8" w:rsidR="005A6B3E" w:rsidRDefault="005A6B3E" w:rsidP="005A6B3E">
      <w:pPr>
        <w:jc w:val="center"/>
        <w:rPr>
          <w:rFonts w:ascii="Cambria" w:hAnsi="Cambria" w:cs="Arial"/>
          <w:b/>
          <w:bCs/>
          <w:iCs/>
          <w:caps/>
          <w:sz w:val="32"/>
          <w:szCs w:val="32"/>
        </w:rPr>
      </w:pPr>
      <w:r>
        <w:rPr>
          <w:rFonts w:ascii="Cambria" w:hAnsi="Cambria" w:cs="Arial"/>
          <w:b/>
          <w:bCs/>
          <w:iCs/>
          <w:caps/>
          <w:sz w:val="32"/>
          <w:szCs w:val="32"/>
        </w:rPr>
        <w:t>METODIKA VYHODNOCOVANIA ÚSPOR</w:t>
      </w:r>
    </w:p>
    <w:p w14:paraId="2D614421" w14:textId="77777777" w:rsidR="005A6B3E" w:rsidRDefault="005A6B3E">
      <w:pPr>
        <w:rPr>
          <w:rFonts w:ascii="Cambria" w:eastAsiaTheme="minorEastAsia" w:hAnsi="Cambria" w:cs="Arial"/>
          <w:b/>
          <w:sz w:val="20"/>
          <w:szCs w:val="20"/>
        </w:rPr>
      </w:pPr>
      <w:r>
        <w:rPr>
          <w:rFonts w:ascii="Cambria" w:hAnsi="Cambria" w:cs="Arial"/>
          <w:b/>
        </w:rPr>
        <w:br w:type="page"/>
      </w:r>
    </w:p>
    <w:p w14:paraId="71E3FE92" w14:textId="2DC124E5" w:rsidR="00BA1AF2" w:rsidRPr="00BA1AF2" w:rsidRDefault="00BA1AF2" w:rsidP="00BA1AF2">
      <w:pPr>
        <w:pStyle w:val="ListParagraph"/>
        <w:numPr>
          <w:ilvl w:val="0"/>
          <w:numId w:val="96"/>
        </w:numPr>
        <w:spacing w:before="240" w:after="240" w:line="240" w:lineRule="auto"/>
        <w:contextualSpacing w:val="0"/>
        <w:jc w:val="both"/>
        <w:rPr>
          <w:rFonts w:ascii="Cambria" w:eastAsiaTheme="minorHAnsi" w:hAnsi="Cambria" w:cs="Arial"/>
          <w:b/>
          <w:caps/>
          <w:sz w:val="22"/>
          <w:szCs w:val="22"/>
        </w:rPr>
      </w:pPr>
      <w:r w:rsidRPr="00BA1AF2">
        <w:rPr>
          <w:rFonts w:ascii="Cambria" w:eastAsiaTheme="minorHAnsi" w:hAnsi="Cambria" w:cs="Arial"/>
          <w:b/>
          <w:caps/>
          <w:sz w:val="22"/>
          <w:szCs w:val="22"/>
        </w:rPr>
        <w:lastRenderedPageBreak/>
        <w:t>Výpočet Skutočných ročných úspor energie</w:t>
      </w:r>
    </w:p>
    <w:p w14:paraId="52AA2764" w14:textId="41DE0733" w:rsidR="00BA1AF2" w:rsidRPr="008D72B1" w:rsidRDefault="00BA1AF2" w:rsidP="00F57062">
      <w:pPr>
        <w:widowControl w:val="0"/>
        <w:suppressLineNumbers/>
        <w:spacing w:after="0" w:line="264" w:lineRule="auto"/>
        <w:jc w:val="both"/>
        <w:rPr>
          <w:rFonts w:ascii="Cambria" w:hAnsi="Cambria" w:cs="Arial"/>
        </w:rPr>
      </w:pPr>
      <w:r w:rsidRPr="008D72B1">
        <w:rPr>
          <w:rFonts w:ascii="Cambria" w:hAnsi="Cambria" w:cs="Arial"/>
        </w:rPr>
        <w:t xml:space="preserve">Dodávateľ vypočíta skutočné ročné úspory energie. Úspory budú kalkulované 1 krát ročne (a pre interné účely a operatívne riadenie prevádzky 1 krát polročne počas </w:t>
      </w:r>
      <w:r w:rsidR="00CA15D6">
        <w:rPr>
          <w:rFonts w:ascii="Cambria" w:hAnsi="Cambria" w:cs="Arial"/>
        </w:rPr>
        <w:t>Rozhodného obdobia</w:t>
      </w:r>
      <w:r w:rsidRPr="008D72B1">
        <w:rPr>
          <w:rFonts w:ascii="Cambria" w:hAnsi="Cambria" w:cs="Arial"/>
        </w:rPr>
        <w:t>) ako rozdiel spotreby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a skutočnej spotreby, upravenej podľa klimatických podmienok (</w:t>
      </w:r>
      <w:proofErr w:type="spellStart"/>
      <w:r w:rsidRPr="008D72B1">
        <w:rPr>
          <w:rFonts w:ascii="Cambria" w:hAnsi="Cambria" w:cs="Arial"/>
        </w:rPr>
        <w:t>dennostupňov</w:t>
      </w:r>
      <w:proofErr w:type="spellEnd"/>
      <w:r w:rsidRPr="008D72B1">
        <w:rPr>
          <w:rFonts w:ascii="Cambria" w:hAnsi="Cambria" w:cs="Arial"/>
        </w:rPr>
        <w:t xml:space="preserve">) a využitia kapacít (počet </w:t>
      </w:r>
      <w:proofErr w:type="spellStart"/>
      <w:r w:rsidRPr="008D72B1">
        <w:rPr>
          <w:rFonts w:ascii="Cambria" w:hAnsi="Cambria" w:cs="Arial"/>
        </w:rPr>
        <w:t>lôžkodní</w:t>
      </w:r>
      <w:proofErr w:type="spellEnd"/>
      <w:r w:rsidRPr="008D72B1">
        <w:rPr>
          <w:rFonts w:ascii="Cambria" w:hAnsi="Cambria" w:cs="Arial"/>
        </w:rPr>
        <w:t xml:space="preserve"> a</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et pripraven</w:t>
      </w:r>
      <w:r w:rsidRPr="008D72B1">
        <w:rPr>
          <w:rFonts w:ascii="Cambria" w:hAnsi="Cambria" w:cs="Proba Pro"/>
        </w:rPr>
        <w:t>ý</w:t>
      </w:r>
      <w:r w:rsidRPr="008D72B1">
        <w:rPr>
          <w:rFonts w:ascii="Cambria" w:hAnsi="Cambria" w:cs="Arial"/>
        </w:rPr>
        <w:t>ch jed</w:t>
      </w:r>
      <w:r w:rsidRPr="008D72B1">
        <w:rPr>
          <w:rFonts w:ascii="Cambria" w:hAnsi="Cambria" w:cs="Proba Pro"/>
        </w:rPr>
        <w:t>á</w:t>
      </w:r>
      <w:r w:rsidRPr="008D72B1">
        <w:rPr>
          <w:rFonts w:ascii="Cambria" w:hAnsi="Cambria" w:cs="Arial"/>
        </w:rPr>
        <w:t>l) v</w:t>
      </w:r>
      <w:r w:rsidRPr="008D72B1">
        <w:rPr>
          <w:rFonts w:ascii="Cambria" w:hAnsi="Cambria" w:cs="Calibri"/>
        </w:rPr>
        <w:t> </w:t>
      </w:r>
      <w:r w:rsidRPr="008D72B1">
        <w:rPr>
          <w:rFonts w:ascii="Cambria" w:hAnsi="Cambria" w:cs="Arial"/>
        </w:rPr>
        <w:t>priebehu jednotliv</w:t>
      </w:r>
      <w:r w:rsidRPr="008D72B1">
        <w:rPr>
          <w:rFonts w:ascii="Cambria" w:hAnsi="Cambria" w:cs="Proba Pro"/>
        </w:rPr>
        <w:t>ý</w:t>
      </w:r>
      <w:r w:rsidRPr="008D72B1">
        <w:rPr>
          <w:rFonts w:ascii="Cambria" w:hAnsi="Cambria" w:cs="Arial"/>
        </w:rPr>
        <w:t xml:space="preserve">ch </w:t>
      </w:r>
      <w:r w:rsidR="00CA15D6">
        <w:rPr>
          <w:rFonts w:ascii="Cambria" w:hAnsi="Cambria" w:cs="Arial"/>
        </w:rPr>
        <w:t>Rozhodných období</w:t>
      </w:r>
      <w:r w:rsidRPr="008D72B1">
        <w:rPr>
          <w:rFonts w:ascii="Cambria" w:hAnsi="Cambria" w:cs="Arial"/>
        </w:rPr>
        <w:t>.</w:t>
      </w:r>
    </w:p>
    <w:p w14:paraId="64B60702" w14:textId="77777777" w:rsidR="00BA1AF2" w:rsidRPr="008D72B1" w:rsidRDefault="00BA1AF2">
      <w:pPr>
        <w:widowControl w:val="0"/>
        <w:suppressLineNumbers/>
        <w:spacing w:after="0" w:line="264" w:lineRule="auto"/>
        <w:jc w:val="both"/>
        <w:rPr>
          <w:rFonts w:ascii="Cambria" w:hAnsi="Cambria" w:cs="Arial"/>
        </w:rPr>
      </w:pPr>
    </w:p>
    <w:p w14:paraId="3637D635"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Tento výpočet sa bude vykonávať v</w:t>
      </w:r>
      <w:r w:rsidRPr="008D72B1">
        <w:rPr>
          <w:rFonts w:ascii="Cambria" w:hAnsi="Cambria" w:cs="Calibri"/>
        </w:rPr>
        <w:t> </w:t>
      </w:r>
      <w:r w:rsidRPr="008D72B1">
        <w:rPr>
          <w:rFonts w:ascii="Cambria" w:hAnsi="Cambria" w:cs="Arial"/>
        </w:rPr>
        <w:t>dohodnut</w:t>
      </w:r>
      <w:r w:rsidRPr="008D72B1">
        <w:rPr>
          <w:rFonts w:ascii="Cambria" w:hAnsi="Cambria" w:cs="Proba Pro"/>
        </w:rPr>
        <w:t>ý</w:t>
      </w:r>
      <w:r w:rsidRPr="008D72B1">
        <w:rPr>
          <w:rFonts w:ascii="Cambria" w:hAnsi="Cambria" w:cs="Arial"/>
        </w:rPr>
        <w:t>ch z</w:t>
      </w:r>
      <w:r w:rsidRPr="008D72B1">
        <w:rPr>
          <w:rFonts w:ascii="Cambria" w:hAnsi="Cambria" w:cs="Proba Pro"/>
        </w:rPr>
        <w:t>á</w:t>
      </w:r>
      <w:r w:rsidRPr="008D72B1">
        <w:rPr>
          <w:rFonts w:ascii="Cambria" w:hAnsi="Cambria" w:cs="Arial"/>
        </w:rPr>
        <w:t>kladn</w:t>
      </w:r>
      <w:r w:rsidRPr="008D72B1">
        <w:rPr>
          <w:rFonts w:ascii="Cambria" w:hAnsi="Cambria" w:cs="Proba Pro"/>
        </w:rPr>
        <w:t>ý</w:t>
      </w:r>
      <w:r w:rsidRPr="008D72B1">
        <w:rPr>
          <w:rFonts w:ascii="Cambria" w:hAnsi="Cambria" w:cs="Arial"/>
        </w:rPr>
        <w:t>ch jednotk</w:t>
      </w:r>
      <w:r w:rsidRPr="008D72B1">
        <w:rPr>
          <w:rFonts w:ascii="Cambria" w:hAnsi="Cambria" w:cs="Proba Pro"/>
        </w:rPr>
        <w:t>á</w:t>
      </w:r>
      <w:r w:rsidRPr="008D72B1">
        <w:rPr>
          <w:rFonts w:ascii="Cambria" w:hAnsi="Cambria" w:cs="Arial"/>
        </w:rPr>
        <w:t>ch :</w:t>
      </w:r>
    </w:p>
    <w:p w14:paraId="17217A1C"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 xml:space="preserve">Spotreba zemného plynu  –  [kWh] </w:t>
      </w:r>
    </w:p>
    <w:p w14:paraId="7A564941"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Spotreba studenej vody  –  [m</w:t>
      </w:r>
      <w:r w:rsidRPr="008D72B1">
        <w:rPr>
          <w:rFonts w:ascii="Cambria" w:hAnsi="Cambria" w:cs="Arial"/>
          <w:vertAlign w:val="superscript"/>
        </w:rPr>
        <w:t>3</w:t>
      </w:r>
      <w:r w:rsidRPr="008D72B1">
        <w:rPr>
          <w:rFonts w:ascii="Cambria" w:hAnsi="Cambria" w:cs="Arial"/>
        </w:rPr>
        <w:t>]</w:t>
      </w:r>
    </w:p>
    <w:p w14:paraId="5B452E95" w14:textId="7DC6F8E1"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 xml:space="preserve">Celková spotreba všetkých médií  –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08190098" w14:textId="77777777" w:rsidR="00BA1AF2" w:rsidRPr="008D72B1" w:rsidRDefault="00BA1AF2">
      <w:pPr>
        <w:widowControl w:val="0"/>
        <w:suppressLineNumbers/>
        <w:spacing w:after="0" w:line="264" w:lineRule="auto"/>
        <w:jc w:val="both"/>
        <w:rPr>
          <w:rFonts w:ascii="Cambria" w:hAnsi="Cambria" w:cs="Arial"/>
        </w:rPr>
      </w:pPr>
    </w:p>
    <w:p w14:paraId="4238815D"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Jednotlivé formy energie a</w:t>
      </w:r>
      <w:r w:rsidRPr="008D72B1">
        <w:rPr>
          <w:rFonts w:ascii="Cambria" w:hAnsi="Cambria" w:cs="Calibri"/>
        </w:rPr>
        <w:t> </w:t>
      </w:r>
      <w:r w:rsidRPr="008D72B1">
        <w:rPr>
          <w:rFonts w:ascii="Cambria" w:hAnsi="Cambria" w:cs="Arial"/>
        </w:rPr>
        <w:t>studen</w:t>
      </w:r>
      <w:r w:rsidRPr="008D72B1">
        <w:rPr>
          <w:rFonts w:ascii="Cambria" w:hAnsi="Cambria" w:cs="Proba Pro"/>
        </w:rPr>
        <w:t>á</w:t>
      </w:r>
      <w:r w:rsidRPr="008D72B1">
        <w:rPr>
          <w:rFonts w:ascii="Cambria" w:hAnsi="Cambria" w:cs="Arial"/>
        </w:rPr>
        <w:t xml:space="preserve"> voda sa v</w:t>
      </w:r>
      <w:r w:rsidRPr="008D72B1">
        <w:rPr>
          <w:rFonts w:ascii="Cambria" w:hAnsi="Cambria" w:cs="Calibri"/>
        </w:rPr>
        <w:t> </w:t>
      </w:r>
      <w:r w:rsidRPr="008D72B1">
        <w:rPr>
          <w:rFonts w:ascii="Cambria" w:hAnsi="Cambria" w:cs="Arial"/>
        </w:rPr>
        <w:t>priestoroch objedn</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budú po realizácii projektu spotrebovávať na nasledovné účely:</w:t>
      </w:r>
    </w:p>
    <w:p w14:paraId="0CC7A4D4" w14:textId="77777777" w:rsidR="00BA1AF2" w:rsidRPr="008D72B1" w:rsidRDefault="00BA1AF2">
      <w:pPr>
        <w:pStyle w:val="Odsekzoznamu1"/>
        <w:widowControl w:val="0"/>
        <w:numPr>
          <w:ilvl w:val="0"/>
          <w:numId w:val="93"/>
        </w:numPr>
        <w:suppressLineNumbers/>
        <w:tabs>
          <w:tab w:val="left" w:pos="540"/>
        </w:tabs>
        <w:spacing w:line="264" w:lineRule="auto"/>
        <w:contextualSpacing w:val="0"/>
        <w:jc w:val="both"/>
        <w:rPr>
          <w:rFonts w:ascii="Cambria" w:hAnsi="Cambria" w:cs="Arial"/>
        </w:rPr>
      </w:pPr>
      <w:r w:rsidRPr="008D72B1">
        <w:rPr>
          <w:rFonts w:ascii="Cambria" w:hAnsi="Cambria" w:cs="Arial"/>
        </w:rPr>
        <w:t>Zemný plyn (ZP) na výrobu tepla pre teplovodné vykurovanie (VYK) a</w:t>
      </w:r>
      <w:r w:rsidRPr="008D72B1">
        <w:rPr>
          <w:rFonts w:ascii="Cambria" w:hAnsi="Cambria" w:cs="Calibri"/>
        </w:rPr>
        <w:t> </w:t>
      </w:r>
      <w:r w:rsidRPr="008D72B1">
        <w:rPr>
          <w:rFonts w:ascii="Cambria" w:hAnsi="Cambria" w:cs="Arial"/>
        </w:rPr>
        <w:t>ohrev teplej vody (TV) a</w:t>
      </w:r>
      <w:r w:rsidRPr="008D72B1">
        <w:rPr>
          <w:rFonts w:ascii="Cambria" w:hAnsi="Cambria" w:cs="Calibri"/>
        </w:rPr>
        <w:t> </w:t>
      </w:r>
      <w:r w:rsidRPr="008D72B1">
        <w:rPr>
          <w:rFonts w:ascii="Cambria" w:hAnsi="Cambria" w:cs="Arial"/>
        </w:rPr>
        <w:t>na v</w:t>
      </w:r>
      <w:r w:rsidRPr="008D72B1">
        <w:rPr>
          <w:rFonts w:ascii="Cambria" w:hAnsi="Cambria" w:cs="Proba Pro"/>
        </w:rPr>
        <w:t>ý</w:t>
      </w:r>
      <w:r w:rsidRPr="008D72B1">
        <w:rPr>
          <w:rFonts w:ascii="Cambria" w:hAnsi="Cambria" w:cs="Arial"/>
        </w:rPr>
        <w:t>robu technologickej pary (VP) pre potreby kuchyne (KU).</w:t>
      </w:r>
    </w:p>
    <w:p w14:paraId="620B1CE6" w14:textId="77777777" w:rsidR="00BA1AF2" w:rsidRPr="008D72B1" w:rsidRDefault="00BA1AF2">
      <w:pPr>
        <w:pStyle w:val="Odsekzoznamu1"/>
        <w:widowControl w:val="0"/>
        <w:numPr>
          <w:ilvl w:val="0"/>
          <w:numId w:val="93"/>
        </w:numPr>
        <w:suppressLineNumbers/>
        <w:tabs>
          <w:tab w:val="left" w:pos="540"/>
        </w:tabs>
        <w:spacing w:line="264" w:lineRule="auto"/>
        <w:contextualSpacing w:val="0"/>
        <w:jc w:val="both"/>
        <w:rPr>
          <w:rFonts w:ascii="Cambria" w:hAnsi="Cambria" w:cs="Arial"/>
        </w:rPr>
      </w:pPr>
      <w:r w:rsidRPr="008D72B1">
        <w:rPr>
          <w:rFonts w:ascii="Cambria" w:hAnsi="Cambria" w:cs="Arial"/>
        </w:rPr>
        <w:t>Studená voda (SV), ktorá je predmetom tohto projektu sa v</w:t>
      </w:r>
      <w:r w:rsidRPr="008D72B1">
        <w:rPr>
          <w:rFonts w:ascii="Cambria" w:hAnsi="Cambria" w:cs="Calibri"/>
        </w:rPr>
        <w:t> </w:t>
      </w:r>
      <w:r w:rsidRPr="008D72B1">
        <w:rPr>
          <w:rFonts w:ascii="Cambria" w:hAnsi="Cambria" w:cs="Arial"/>
        </w:rPr>
        <w:t>priestoroch objedn</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spotrebov</w:t>
      </w:r>
      <w:r w:rsidRPr="008D72B1">
        <w:rPr>
          <w:rFonts w:ascii="Cambria" w:hAnsi="Cambria" w:cs="Proba Pro"/>
        </w:rPr>
        <w:t>á</w:t>
      </w:r>
      <w:r w:rsidRPr="008D72B1">
        <w:rPr>
          <w:rFonts w:ascii="Cambria" w:hAnsi="Cambria" w:cs="Arial"/>
        </w:rPr>
        <w:t>va na hygienické účely a</w:t>
      </w:r>
      <w:r w:rsidRPr="008D72B1">
        <w:rPr>
          <w:rFonts w:ascii="Cambria" w:hAnsi="Cambria" w:cs="Calibri"/>
        </w:rPr>
        <w:t> </w:t>
      </w:r>
      <w:r w:rsidRPr="008D72B1">
        <w:rPr>
          <w:rFonts w:ascii="Cambria" w:hAnsi="Cambria" w:cs="Arial"/>
        </w:rPr>
        <w:t>pr</w:t>
      </w:r>
      <w:r w:rsidRPr="008D72B1">
        <w:rPr>
          <w:rFonts w:ascii="Cambria" w:hAnsi="Cambria" w:cs="Proba Pro"/>
        </w:rPr>
        <w:t>í</w:t>
      </w:r>
      <w:r w:rsidRPr="008D72B1">
        <w:rPr>
          <w:rFonts w:ascii="Cambria" w:hAnsi="Cambria" w:cs="Arial"/>
        </w:rPr>
        <w:t>pravu jedla v</w:t>
      </w:r>
      <w:r w:rsidRPr="008D72B1">
        <w:rPr>
          <w:rFonts w:ascii="Cambria" w:hAnsi="Cambria" w:cs="Calibri"/>
        </w:rPr>
        <w:t> </w:t>
      </w:r>
      <w:r w:rsidRPr="008D72B1">
        <w:rPr>
          <w:rFonts w:ascii="Cambria" w:hAnsi="Cambria" w:cs="Arial"/>
        </w:rPr>
        <w:t>kuchyni (KU).</w:t>
      </w:r>
    </w:p>
    <w:p w14:paraId="16F8F7DD"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98" w:name="_Toc477247985"/>
      <w:r w:rsidRPr="008D72B1">
        <w:rPr>
          <w:rFonts w:ascii="Cambria" w:eastAsiaTheme="minorHAnsi" w:hAnsi="Cambria" w:cs="Arial"/>
          <w:b/>
          <w:sz w:val="22"/>
          <w:szCs w:val="22"/>
        </w:rPr>
        <w:t>Zdroje údajov</w:t>
      </w:r>
      <w:bookmarkEnd w:id="98"/>
    </w:p>
    <w:p w14:paraId="68498677" w14:textId="637BDED8"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(1) Údaje o skutočnej spotrebe zemného plynu (v m</w:t>
      </w:r>
      <w:r w:rsidRPr="008D72B1">
        <w:rPr>
          <w:rFonts w:ascii="Cambria" w:hAnsi="Cambria" w:cs="Arial"/>
          <w:vertAlign w:val="superscript"/>
        </w:rPr>
        <w:t>3</w:t>
      </w:r>
      <w:r w:rsidRPr="008D72B1">
        <w:rPr>
          <w:rFonts w:ascii="Cambria" w:hAnsi="Cambria" w:cs="Arial"/>
        </w:rPr>
        <w:t>) sa budú získavať odpočtom jednotlivých plynomerov – plynomery teplovodnej časti tepelného hospodárstva (zdroj údajov pre veličinu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a plynomery parnej časti tepelného hospodárstva (zdroj údajov pre veličinu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 xml:space="preserve">). Odpočty budú realizované ku koncu každého mesiaca počas </w:t>
      </w:r>
      <w:r w:rsidR="00AF1F34">
        <w:rPr>
          <w:rFonts w:ascii="Cambria" w:hAnsi="Cambria" w:cs="Arial"/>
        </w:rPr>
        <w:t>Rozhodného obdobia</w:t>
      </w:r>
      <w:r w:rsidRPr="008D72B1">
        <w:rPr>
          <w:rFonts w:ascii="Cambria" w:hAnsi="Cambria" w:cs="Arial"/>
        </w:rPr>
        <w:t xml:space="preserve">, pričom budú písomne odsúhlasené </w:t>
      </w:r>
      <w:r w:rsidR="00CA15D6">
        <w:rPr>
          <w:rFonts w:ascii="Cambria" w:hAnsi="Cambria" w:cs="Arial"/>
        </w:rPr>
        <w:t>Klientom</w:t>
      </w:r>
      <w:r w:rsidRPr="008D72B1">
        <w:rPr>
          <w:rFonts w:ascii="Cambria" w:hAnsi="Cambria" w:cs="Arial"/>
        </w:rPr>
        <w:t>. Za</w:t>
      </w:r>
      <w:r w:rsidRPr="008D72B1">
        <w:rPr>
          <w:rFonts w:ascii="Cambria" w:hAnsi="Cambria" w:cs="Calibri"/>
        </w:rPr>
        <w:t> </w:t>
      </w:r>
      <w:r w:rsidRPr="008D72B1">
        <w:rPr>
          <w:rFonts w:ascii="Cambria" w:hAnsi="Cambria" w:cs="Arial"/>
        </w:rPr>
        <w:t>spr</w:t>
      </w:r>
      <w:r w:rsidRPr="008D72B1">
        <w:rPr>
          <w:rFonts w:ascii="Cambria" w:hAnsi="Cambria" w:cs="Proba Pro"/>
        </w:rPr>
        <w:t>á</w:t>
      </w:r>
      <w:r w:rsidRPr="008D72B1">
        <w:rPr>
          <w:rFonts w:ascii="Cambria" w:hAnsi="Cambria" w:cs="Arial"/>
        </w:rPr>
        <w:t>vnos</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čí</w:t>
      </w:r>
      <w:r w:rsidRPr="008D72B1">
        <w:rPr>
          <w:rFonts w:ascii="Cambria" w:hAnsi="Cambria" w:cs="Arial"/>
        </w:rPr>
        <w:t>tan</w:t>
      </w:r>
      <w:r w:rsidRPr="008D72B1">
        <w:rPr>
          <w:rFonts w:ascii="Cambria" w:hAnsi="Cambria" w:cs="Proba Pro"/>
        </w:rPr>
        <w:t>ý</w:t>
      </w:r>
      <w:r w:rsidRPr="008D72B1">
        <w:rPr>
          <w:rFonts w:ascii="Cambria" w:hAnsi="Cambria" w:cs="Arial"/>
        </w:rPr>
        <w:t>ch a</w:t>
      </w:r>
      <w:r w:rsidRPr="008D72B1">
        <w:rPr>
          <w:rFonts w:ascii="Cambria" w:hAnsi="Cambria" w:cs="Calibri"/>
        </w:rPr>
        <w:t> </w:t>
      </w:r>
      <w:r w:rsidRPr="008D72B1">
        <w:rPr>
          <w:rFonts w:ascii="Cambria" w:hAnsi="Cambria" w:cs="Arial"/>
        </w:rPr>
        <w:t>poskytnut</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 xml:space="preserve">dajov zodpovedá </w:t>
      </w:r>
      <w:r w:rsidR="00CA15D6">
        <w:rPr>
          <w:rFonts w:ascii="Cambria" w:hAnsi="Cambria" w:cs="Arial"/>
        </w:rPr>
        <w:t>Klient</w:t>
      </w:r>
      <w:r w:rsidRPr="008D72B1">
        <w:rPr>
          <w:rFonts w:ascii="Cambria" w:hAnsi="Cambria" w:cs="Arial"/>
        </w:rPr>
        <w:t>.</w:t>
      </w:r>
    </w:p>
    <w:p w14:paraId="67B8715F" w14:textId="77777777" w:rsidR="00BA1AF2" w:rsidRPr="008D72B1" w:rsidRDefault="00BA1AF2">
      <w:pPr>
        <w:widowControl w:val="0"/>
        <w:suppressLineNumbers/>
        <w:spacing w:after="0" w:line="264" w:lineRule="auto"/>
        <w:jc w:val="both"/>
        <w:rPr>
          <w:rFonts w:ascii="Cambria" w:hAnsi="Cambria" w:cs="Arial"/>
        </w:rPr>
      </w:pPr>
    </w:p>
    <w:p w14:paraId="29E24A2A"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(2) Prepočet skutočnej spotreby zemného plynu (v m</w:t>
      </w:r>
      <w:r w:rsidRPr="008D72B1">
        <w:rPr>
          <w:rFonts w:ascii="Cambria" w:hAnsi="Cambria" w:cs="Arial"/>
          <w:vertAlign w:val="superscript"/>
        </w:rPr>
        <w:t>3</w:t>
      </w:r>
      <w:r w:rsidRPr="008D72B1">
        <w:rPr>
          <w:rFonts w:ascii="Cambria" w:hAnsi="Cambria" w:cs="Arial"/>
        </w:rPr>
        <w:t>) na základnú jednotku (kWh) sa bude realizovať na základe údajov z</w:t>
      </w:r>
      <w:r w:rsidRPr="008D72B1">
        <w:rPr>
          <w:rFonts w:ascii="Cambria" w:hAnsi="Cambria" w:cs="Calibri"/>
        </w:rPr>
        <w:t> </w:t>
      </w:r>
      <w:r w:rsidRPr="008D72B1">
        <w:rPr>
          <w:rFonts w:ascii="Cambria" w:hAnsi="Cambria" w:cs="Arial"/>
        </w:rPr>
        <w:t>fakt</w:t>
      </w:r>
      <w:r w:rsidRPr="008D72B1">
        <w:rPr>
          <w:rFonts w:ascii="Cambria" w:hAnsi="Cambria" w:cs="Proba Pro"/>
        </w:rPr>
        <w:t>ú</w:t>
      </w:r>
      <w:r w:rsidRPr="008D72B1">
        <w:rPr>
          <w:rFonts w:ascii="Cambria" w:hAnsi="Cambria" w:cs="Arial"/>
        </w:rPr>
        <w:t>r (priemern</w:t>
      </w:r>
      <w:r w:rsidRPr="008D72B1">
        <w:rPr>
          <w:rFonts w:ascii="Cambria" w:hAnsi="Cambria" w:cs="Proba Pro"/>
        </w:rPr>
        <w:t>é</w:t>
      </w:r>
      <w:r w:rsidRPr="008D72B1">
        <w:rPr>
          <w:rFonts w:ascii="Cambria" w:hAnsi="Cambria" w:cs="Arial"/>
        </w:rPr>
        <w:t xml:space="preserve"> spa</w:t>
      </w:r>
      <w:r w:rsidRPr="008D72B1">
        <w:rPr>
          <w:rFonts w:ascii="Cambria" w:hAnsi="Cambria" w:cs="Proba Pro"/>
        </w:rPr>
        <w:t>ľ</w:t>
      </w:r>
      <w:r w:rsidRPr="008D72B1">
        <w:rPr>
          <w:rFonts w:ascii="Cambria" w:hAnsi="Cambria" w:cs="Arial"/>
        </w:rPr>
        <w:t>ovacie teplo objemov</w:t>
      </w:r>
      <w:r w:rsidRPr="008D72B1">
        <w:rPr>
          <w:rFonts w:ascii="Cambria" w:hAnsi="Cambria" w:cs="Proba Pro"/>
        </w:rPr>
        <w:t>é</w:t>
      </w:r>
      <w:r w:rsidRPr="008D72B1">
        <w:rPr>
          <w:rFonts w:ascii="Cambria" w:hAnsi="Cambria" w:cs="Arial"/>
        </w:rPr>
        <w:t xml:space="preserve"> v kWh.m</w:t>
      </w:r>
      <w:r w:rsidRPr="008D72B1">
        <w:rPr>
          <w:rFonts w:ascii="Cambria" w:hAnsi="Cambria" w:cs="Arial"/>
          <w:vertAlign w:val="superscript"/>
        </w:rPr>
        <w:t>-3</w:t>
      </w:r>
      <w:r w:rsidRPr="008D72B1">
        <w:rPr>
          <w:rFonts w:ascii="Cambria" w:hAnsi="Cambria" w:cs="Arial"/>
        </w:rPr>
        <w:t>) od</w:t>
      </w:r>
      <w:r w:rsidRPr="008D72B1">
        <w:rPr>
          <w:rFonts w:ascii="Cambria" w:hAnsi="Cambria" w:cs="Calibri"/>
        </w:rPr>
        <w:t> </w:t>
      </w:r>
      <w:r w:rsidRPr="008D72B1">
        <w:rPr>
          <w:rFonts w:ascii="Cambria" w:hAnsi="Cambria" w:cs="Arial"/>
        </w:rPr>
        <w:t>dod</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plynu.</w:t>
      </w:r>
    </w:p>
    <w:p w14:paraId="69440260" w14:textId="77777777" w:rsidR="00BA1AF2" w:rsidRPr="008D72B1" w:rsidRDefault="00BA1AF2">
      <w:pPr>
        <w:widowControl w:val="0"/>
        <w:suppressLineNumbers/>
        <w:spacing w:after="0" w:line="264" w:lineRule="auto"/>
        <w:jc w:val="both"/>
        <w:rPr>
          <w:rFonts w:ascii="Cambria" w:hAnsi="Cambria" w:cs="Arial"/>
        </w:rPr>
      </w:pPr>
    </w:p>
    <w:p w14:paraId="711C03E6"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(3) Celková ročná spotreba zemného plynu bude určená nasledovne:</w:t>
      </w:r>
    </w:p>
    <w:p w14:paraId="5ACE8564"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M,ALL</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3FE02A77" w14:textId="77777777" w:rsidR="00BA1AF2" w:rsidRPr="008D72B1" w:rsidRDefault="00BA1AF2">
      <w:pPr>
        <w:widowControl w:val="0"/>
        <w:suppressLineNumbers/>
        <w:spacing w:after="0" w:line="264" w:lineRule="auto"/>
        <w:jc w:val="both"/>
        <w:rPr>
          <w:rFonts w:ascii="Cambria" w:hAnsi="Cambria" w:cs="Arial"/>
        </w:rPr>
      </w:pPr>
    </w:p>
    <w:p w14:paraId="15C9E89B"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r>
      <w:r w:rsidRPr="008D72B1">
        <w:rPr>
          <w:rFonts w:ascii="Cambria" w:hAnsi="Cambria" w:cs="Arial"/>
        </w:rPr>
        <w:tab/>
        <w:t>Q</w:t>
      </w:r>
      <w:r w:rsidRPr="008D72B1">
        <w:rPr>
          <w:rFonts w:ascii="Cambria" w:hAnsi="Cambria" w:cs="Arial"/>
          <w:vertAlign w:val="subscript"/>
        </w:rPr>
        <w:t>M,ALL</w:t>
      </w:r>
      <w:r w:rsidRPr="008D72B1">
        <w:rPr>
          <w:rFonts w:ascii="Cambria" w:hAnsi="Cambria" w:cs="Arial"/>
          <w:vertAlign w:val="superscript"/>
        </w:rPr>
        <w:t>ZP</w:t>
      </w:r>
      <w:r w:rsidRPr="008D72B1">
        <w:rPr>
          <w:rFonts w:ascii="Cambria" w:hAnsi="Cambria" w:cs="Arial"/>
        </w:rPr>
        <w:tab/>
        <w:t>– celková ročná spotreba zemného plynu (kWh),</w:t>
      </w:r>
    </w:p>
    <w:p w14:paraId="7DED3FD2" w14:textId="77777777" w:rsidR="00BA1AF2" w:rsidRPr="008D72B1" w:rsidRDefault="00BA1AF2">
      <w:pPr>
        <w:widowControl w:val="0"/>
        <w:suppressLineNumbers/>
        <w:spacing w:after="0" w:line="264" w:lineRule="auto"/>
        <w:ind w:left="1440" w:hanging="1440"/>
        <w:jc w:val="both"/>
        <w:rPr>
          <w:rFonts w:ascii="Cambria" w:hAnsi="Cambria" w:cs="Arial"/>
        </w:rPr>
      </w:pPr>
      <w:r w:rsidRPr="008D72B1">
        <w:rPr>
          <w:rFonts w:ascii="Cambria" w:hAnsi="Cambria" w:cs="Arial"/>
        </w:rPr>
        <w:tab/>
        <w:t>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ab/>
        <w:t>– celková spotreba zemného plynu v teplovodnej časti tepelného hospodárstva (kWh),</w:t>
      </w:r>
    </w:p>
    <w:p w14:paraId="11B6605D" w14:textId="77777777" w:rsidR="00BA1AF2" w:rsidRPr="008D72B1" w:rsidRDefault="00BA1AF2">
      <w:pPr>
        <w:widowControl w:val="0"/>
        <w:suppressLineNumbers/>
        <w:spacing w:after="0" w:line="264" w:lineRule="auto"/>
        <w:ind w:left="1440" w:hanging="1440"/>
        <w:jc w:val="both"/>
        <w:rPr>
          <w:rFonts w:ascii="Cambria" w:hAnsi="Cambria" w:cs="Arial"/>
        </w:rPr>
      </w:pPr>
      <w:r w:rsidRPr="008D72B1">
        <w:rPr>
          <w:rFonts w:ascii="Cambria" w:hAnsi="Cambria" w:cs="Arial"/>
        </w:rPr>
        <w:tab/>
        <w:t>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celková ročná spotreba zemného plynu na výrobu pary (kWh).</w:t>
      </w:r>
    </w:p>
    <w:p w14:paraId="1C9B9A0B" w14:textId="77777777" w:rsidR="00BA1AF2" w:rsidRPr="008D72B1" w:rsidRDefault="00BA1AF2">
      <w:pPr>
        <w:widowControl w:val="0"/>
        <w:suppressLineNumbers/>
        <w:spacing w:after="0" w:line="264" w:lineRule="auto"/>
        <w:jc w:val="both"/>
        <w:rPr>
          <w:rFonts w:ascii="Cambria" w:hAnsi="Cambria" w:cs="Arial"/>
        </w:rPr>
      </w:pPr>
    </w:p>
    <w:p w14:paraId="18714BB3" w14:textId="77777777" w:rsidR="00BA1AF2" w:rsidRPr="008D72B1" w:rsidRDefault="00BA1AF2">
      <w:pPr>
        <w:widowControl w:val="0"/>
        <w:suppressLineNumbers/>
        <w:spacing w:after="0" w:line="264" w:lineRule="auto"/>
        <w:jc w:val="both"/>
        <w:rPr>
          <w:rFonts w:ascii="Cambria" w:hAnsi="Cambria" w:cs="Arial"/>
          <w:vertAlign w:val="subscript"/>
        </w:rPr>
      </w:pPr>
      <w:r w:rsidRPr="008D72B1">
        <w:rPr>
          <w:rFonts w:ascii="Cambria" w:hAnsi="Cambria" w:cs="Arial"/>
        </w:rPr>
        <w:t xml:space="preserve">(4) Skutočná energetická účinnosť teplovodnej časti tepelného hospodárstva (TC) (veličina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bude zisťovaná výpočtom na základe údajov skutočne nameraného celkového množstva spotrebovaného tepla (veličina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v kWh) a</w:t>
      </w:r>
      <w:r w:rsidRPr="008D72B1">
        <w:rPr>
          <w:rFonts w:ascii="Cambria" w:hAnsi="Cambria" w:cs="Calibri"/>
        </w:rPr>
        <w:t> </w:t>
      </w:r>
      <w:r w:rsidRPr="008D72B1">
        <w:rPr>
          <w:rFonts w:ascii="Cambria" w:hAnsi="Cambria" w:cs="Arial"/>
        </w:rPr>
        <w:t>pr</w:t>
      </w:r>
      <w:r w:rsidRPr="008D72B1">
        <w:rPr>
          <w:rFonts w:ascii="Cambria" w:hAnsi="Cambria" w:cs="Proba Pro"/>
        </w:rPr>
        <w:t>í</w:t>
      </w:r>
      <w:r w:rsidRPr="008D72B1">
        <w:rPr>
          <w:rFonts w:ascii="Cambria" w:hAnsi="Cambria" w:cs="Arial"/>
        </w:rPr>
        <w:t>slu</w:t>
      </w:r>
      <w:r w:rsidRPr="008D72B1">
        <w:rPr>
          <w:rFonts w:ascii="Cambria" w:hAnsi="Cambria" w:cs="Proba Pro"/>
        </w:rPr>
        <w:t>š</w:t>
      </w:r>
      <w:r w:rsidRPr="008D72B1">
        <w:rPr>
          <w:rFonts w:ascii="Cambria" w:hAnsi="Cambria" w:cs="Arial"/>
        </w:rPr>
        <w:t>nej spotreby zemn</w:t>
      </w:r>
      <w:r w:rsidRPr="008D72B1">
        <w:rPr>
          <w:rFonts w:ascii="Cambria" w:hAnsi="Cambria" w:cs="Proba Pro"/>
        </w:rPr>
        <w:t>é</w:t>
      </w:r>
      <w:r w:rsidRPr="008D72B1">
        <w:rPr>
          <w:rFonts w:ascii="Cambria" w:hAnsi="Cambria" w:cs="Arial"/>
        </w:rPr>
        <w:t>ho plynu pod</w:t>
      </w:r>
      <w:r w:rsidRPr="008D72B1">
        <w:rPr>
          <w:rFonts w:ascii="Cambria" w:hAnsi="Cambria" w:cs="Proba Pro"/>
        </w:rPr>
        <w:t>ľ</w:t>
      </w:r>
      <w:r w:rsidRPr="008D72B1">
        <w:rPr>
          <w:rFonts w:ascii="Cambria" w:hAnsi="Cambria" w:cs="Arial"/>
        </w:rPr>
        <w:t>a nasleduj</w:t>
      </w:r>
      <w:r w:rsidRPr="008D72B1">
        <w:rPr>
          <w:rFonts w:ascii="Cambria" w:hAnsi="Cambria" w:cs="Proba Pro"/>
        </w:rPr>
        <w:t>ú</w:t>
      </w:r>
      <w:r w:rsidRPr="008D72B1">
        <w:rPr>
          <w:rFonts w:ascii="Cambria" w:hAnsi="Cambria" w:cs="Arial"/>
        </w:rPr>
        <w:t>ceho vz</w:t>
      </w:r>
      <w:r w:rsidRPr="008D72B1">
        <w:rPr>
          <w:rFonts w:ascii="Cambria" w:hAnsi="Cambria" w:cs="Proba Pro"/>
        </w:rPr>
        <w:t>ť</w:t>
      </w:r>
      <w:r w:rsidRPr="008D72B1">
        <w:rPr>
          <w:rFonts w:ascii="Cambria" w:hAnsi="Cambria" w:cs="Arial"/>
        </w:rPr>
        <w:t>ahu:</w:t>
      </w:r>
      <w:r w:rsidRPr="008D72B1">
        <w:rPr>
          <w:rFonts w:ascii="Cambria" w:hAnsi="Cambria" w:cs="Arial"/>
          <w:vertAlign w:val="subscript"/>
        </w:rPr>
        <w:t xml:space="preserve"> </w:t>
      </w:r>
    </w:p>
    <w:p w14:paraId="4D71D23E" w14:textId="77777777" w:rsidR="00BA1AF2" w:rsidRPr="008D72B1" w:rsidRDefault="00BA1AF2">
      <w:pPr>
        <w:widowControl w:val="0"/>
        <w:suppressLineNumbers/>
        <w:spacing w:after="0" w:line="264" w:lineRule="auto"/>
        <w:jc w:val="both"/>
        <w:rPr>
          <w:rFonts w:ascii="Cambria" w:hAnsi="Cambria" w:cs="Arial"/>
          <w:vertAlign w:val="subscript"/>
        </w:rPr>
      </w:pPr>
    </w:p>
    <w:p w14:paraId="229B618D" w14:textId="77777777" w:rsidR="00BA1AF2" w:rsidRPr="008D72B1" w:rsidRDefault="00BA1AF2">
      <w:pPr>
        <w:widowControl w:val="0"/>
        <w:suppressLineNumbers/>
        <w:spacing w:after="0" w:line="264" w:lineRule="auto"/>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 – ) </w:t>
      </w:r>
    </w:p>
    <w:p w14:paraId="3DFA2D92" w14:textId="77777777" w:rsidR="00BA1AF2" w:rsidRPr="008D72B1" w:rsidRDefault="00BA1AF2">
      <w:pPr>
        <w:widowControl w:val="0"/>
        <w:suppressLineNumbers/>
        <w:spacing w:after="0" w:line="264" w:lineRule="auto"/>
        <w:jc w:val="both"/>
        <w:rPr>
          <w:rFonts w:ascii="Cambria" w:hAnsi="Cambria" w:cs="Arial"/>
        </w:rPr>
      </w:pPr>
    </w:p>
    <w:p w14:paraId="41B32197" w14:textId="77777777" w:rsidR="00BA1AF2" w:rsidRPr="008D72B1" w:rsidRDefault="00BA1AF2">
      <w:pPr>
        <w:widowControl w:val="0"/>
        <w:suppressLineNumbers/>
        <w:spacing w:after="0" w:line="264" w:lineRule="auto"/>
        <w:ind w:left="1620" w:hanging="1620"/>
        <w:jc w:val="both"/>
        <w:rPr>
          <w:rFonts w:ascii="Cambria" w:hAnsi="Cambria" w:cs="Arial"/>
        </w:rPr>
      </w:pPr>
      <w:r w:rsidRPr="008D72B1">
        <w:rPr>
          <w:rFonts w:ascii="Cambria" w:hAnsi="Cambria" w:cs="Arial"/>
        </w:rPr>
        <w:t xml:space="preserve">Kde: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101C78BF" w14:textId="77777777" w:rsidR="00BA1AF2" w:rsidRPr="008D72B1" w:rsidRDefault="00BA1AF2">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 xml:space="preserve">ho </w:t>
      </w:r>
      <w:r w:rsidRPr="008D72B1">
        <w:rPr>
          <w:rFonts w:ascii="Cambria" w:hAnsi="Cambria" w:cs="Arial"/>
        </w:rPr>
        <w:lastRenderedPageBreak/>
        <w:t>hospod</w:t>
      </w:r>
      <w:r w:rsidRPr="008D72B1">
        <w:rPr>
          <w:rFonts w:ascii="Cambria" w:hAnsi="Cambria" w:cs="Proba Pro"/>
        </w:rPr>
        <w:t>á</w:t>
      </w:r>
      <w:r w:rsidRPr="008D72B1">
        <w:rPr>
          <w:rFonts w:ascii="Cambria" w:hAnsi="Cambria" w:cs="Arial"/>
        </w:rPr>
        <w:t>rstva(kWh),</w:t>
      </w:r>
    </w:p>
    <w:p w14:paraId="2F50F787" w14:textId="77777777" w:rsidR="00BA1AF2" w:rsidRPr="008D72B1" w:rsidRDefault="00BA1AF2">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spotreba zemného plynu v teplovodnej časti tepelného hospodárstva (kWh).</w:t>
      </w:r>
    </w:p>
    <w:p w14:paraId="122104EB" w14:textId="77777777" w:rsidR="00BA1AF2" w:rsidRPr="008D72B1" w:rsidRDefault="00BA1AF2" w:rsidP="003757D5">
      <w:pPr>
        <w:widowControl w:val="0"/>
        <w:suppressLineNumbers/>
        <w:spacing w:after="0" w:line="264" w:lineRule="auto"/>
        <w:jc w:val="both"/>
        <w:rPr>
          <w:rFonts w:ascii="Cambria" w:hAnsi="Cambria" w:cs="Arial"/>
        </w:rPr>
      </w:pPr>
    </w:p>
    <w:p w14:paraId="17C66C3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(5) Celkové množstvo spotrebovaného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tepelného hospodárstva (veličina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v kWh) bude určené ako súčet objemov tepla spotrebovaného v jednotlivých objektoch pre vykurovanie (veličina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v kWh) a</w:t>
      </w:r>
      <w:r w:rsidRPr="008D72B1">
        <w:rPr>
          <w:rFonts w:ascii="Cambria" w:hAnsi="Cambria" w:cs="Calibri"/>
        </w:rPr>
        <w:t> </w:t>
      </w:r>
      <w:r w:rsidRPr="008D72B1">
        <w:rPr>
          <w:rFonts w:ascii="Cambria" w:hAnsi="Cambria" w:cs="Arial"/>
        </w:rPr>
        <w:t>ohrev teplej vody (veli</w:t>
      </w:r>
      <w:r w:rsidRPr="008D72B1">
        <w:rPr>
          <w:rFonts w:ascii="Cambria" w:hAnsi="Cambria" w:cs="Proba Pro"/>
        </w:rPr>
        <w:t>č</w:t>
      </w:r>
      <w:r w:rsidRPr="008D72B1">
        <w:rPr>
          <w:rFonts w:ascii="Cambria" w:hAnsi="Cambria" w:cs="Arial"/>
        </w:rPr>
        <w:t>ina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v kWh) podľa nasledovného vzťahu:</w:t>
      </w:r>
    </w:p>
    <w:p w14:paraId="3231257C" w14:textId="77777777" w:rsidR="00BA1AF2" w:rsidRPr="008D72B1" w:rsidRDefault="00BA1AF2" w:rsidP="003757D5">
      <w:pPr>
        <w:widowControl w:val="0"/>
        <w:suppressLineNumbers/>
        <w:spacing w:after="0" w:line="264" w:lineRule="auto"/>
        <w:jc w:val="both"/>
        <w:rPr>
          <w:rFonts w:ascii="Cambria" w:hAnsi="Cambria" w:cs="Arial"/>
        </w:rPr>
      </w:pPr>
    </w:p>
    <w:p w14:paraId="2277DAC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6B1161EE" w14:textId="77777777" w:rsidR="00BA1AF2" w:rsidRPr="008D72B1" w:rsidRDefault="00BA1AF2" w:rsidP="003757D5">
      <w:pPr>
        <w:widowControl w:val="0"/>
        <w:suppressLineNumbers/>
        <w:spacing w:after="0" w:line="264" w:lineRule="auto"/>
        <w:jc w:val="both"/>
        <w:rPr>
          <w:rFonts w:ascii="Cambria" w:hAnsi="Cambria" w:cs="Arial"/>
        </w:rPr>
      </w:pPr>
    </w:p>
    <w:p w14:paraId="14E6CC8B"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rstva(kWh),</w:t>
      </w:r>
    </w:p>
    <w:p w14:paraId="7541A551"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vykurovanie (kWh),</w:t>
      </w:r>
    </w:p>
    <w:p w14:paraId="727016CC"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 xml:space="preserve">TEPLO </w:t>
      </w:r>
      <w:r w:rsidRPr="008D72B1">
        <w:rPr>
          <w:rFonts w:ascii="Cambria" w:hAnsi="Cambria" w:cs="Arial"/>
          <w:vertAlign w:val="superscript"/>
        </w:rPr>
        <w:tab/>
      </w:r>
      <w:r w:rsidRPr="008D72B1">
        <w:rPr>
          <w:rFonts w:ascii="Cambria" w:hAnsi="Cambria" w:cs="Arial"/>
        </w:rPr>
        <w:t>– celkové množstvo spotrebovaného tepla na ohrev teplej vody (kWh),.</w:t>
      </w:r>
    </w:p>
    <w:p w14:paraId="51279269" w14:textId="77777777" w:rsidR="00BA1AF2" w:rsidRPr="008D72B1" w:rsidRDefault="00BA1AF2" w:rsidP="003757D5">
      <w:pPr>
        <w:widowControl w:val="0"/>
        <w:suppressLineNumbers/>
        <w:spacing w:after="0" w:line="264" w:lineRule="auto"/>
        <w:jc w:val="both"/>
        <w:rPr>
          <w:rFonts w:ascii="Cambria" w:hAnsi="Cambria" w:cs="Arial"/>
        </w:rPr>
      </w:pPr>
    </w:p>
    <w:p w14:paraId="76289B2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(6) Celkové množstvo spotrebovaného tepla na vykurovanie (veličina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v kWh) bude určené ako súčet objemov tepla spotrebovaného na vykurovanie jednotlivých objektov zistených na základe odpočtu všetkých meračov tepla pre vykurovanie podľa nasledovného vzťahu:</w:t>
      </w:r>
    </w:p>
    <w:p w14:paraId="0ED66080" w14:textId="77777777" w:rsidR="00BA1AF2" w:rsidRPr="008D72B1" w:rsidRDefault="00BA1AF2" w:rsidP="003757D5">
      <w:pPr>
        <w:widowControl w:val="0"/>
        <w:suppressLineNumbers/>
        <w:spacing w:after="0" w:line="264" w:lineRule="auto"/>
        <w:jc w:val="both"/>
        <w:rPr>
          <w:rFonts w:ascii="Cambria" w:hAnsi="Cambria" w:cs="Arial"/>
        </w:rPr>
      </w:pPr>
    </w:p>
    <w:p w14:paraId="5140BCE1" w14:textId="77777777" w:rsidR="00BA1AF2" w:rsidRPr="008D72B1" w:rsidRDefault="00105C9A" w:rsidP="003757D5">
      <w:pPr>
        <w:widowControl w:val="0"/>
        <w:suppressLineNumbers/>
        <w:spacing w:after="0" w:line="264" w:lineRule="auto"/>
        <w:jc w:val="both"/>
        <w:rPr>
          <w:rFonts w:ascii="Cambria" w:hAnsi="Cambria"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M,VYK</m:t>
            </m:r>
          </m:sub>
          <m:sup>
            <m:r>
              <w:rPr>
                <w:rFonts w:ascii="Cambria Math" w:hAnsi="Cambria Math" w:cs="Arial"/>
              </w:rPr>
              <m:t>TEPLO</m:t>
            </m:r>
          </m:sup>
        </m:sSubSup>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i</m:t>
            </m:r>
          </m:sub>
          <m:sup>
            <m:r>
              <w:rPr>
                <w:rFonts w:ascii="Cambria Math" w:hAnsi="Cambria Math" w:cs="Arial"/>
              </w:rPr>
              <m:t>n</m:t>
            </m:r>
          </m:sup>
          <m:e>
            <m:sSubSup>
              <m:sSubSupPr>
                <m:ctrlPr>
                  <w:rPr>
                    <w:rFonts w:ascii="Cambria Math" w:hAnsi="Cambria Math" w:cs="Arial"/>
                    <w:i/>
                  </w:rPr>
                </m:ctrlPr>
              </m:sSubSupPr>
              <m:e>
                <m:r>
                  <w:rPr>
                    <w:rFonts w:ascii="Cambria Math" w:hAnsi="Cambria Math" w:cs="Arial"/>
                  </w:rPr>
                  <m:t>Q</m:t>
                </m:r>
              </m:e>
              <m:sub>
                <m:r>
                  <w:rPr>
                    <w:rFonts w:ascii="Cambria Math" w:hAnsi="Cambria Math" w:cs="Arial"/>
                  </w:rPr>
                  <m:t>Mi,VYK</m:t>
                </m:r>
              </m:sub>
              <m:sup>
                <m:r>
                  <w:rPr>
                    <w:rFonts w:ascii="Cambria Math" w:hAnsi="Cambria Math" w:cs="Arial"/>
                  </w:rPr>
                  <m:t>TEPLO</m:t>
                </m:r>
              </m:sup>
            </m:sSubSup>
          </m:e>
        </m:nary>
      </m:oMath>
      <w:r w:rsidR="00BA1AF2" w:rsidRPr="008D72B1">
        <w:rPr>
          <w:rFonts w:ascii="Cambria" w:hAnsi="Cambria" w:cs="Arial"/>
          <w:vertAlign w:val="subscript"/>
        </w:rPr>
        <w:t>,</w:t>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t xml:space="preserve"> </w:t>
      </w:r>
      <w:r w:rsidR="00BA1AF2" w:rsidRPr="008D72B1">
        <w:rPr>
          <w:rFonts w:ascii="Cambria" w:hAnsi="Cambria" w:cs="Arial"/>
        </w:rPr>
        <w:tab/>
        <w:t xml:space="preserve">(kWh) </w:t>
      </w:r>
    </w:p>
    <w:p w14:paraId="3B9AEE49" w14:textId="77777777" w:rsidR="00BA1AF2" w:rsidRPr="008D72B1" w:rsidRDefault="00BA1AF2" w:rsidP="003757D5">
      <w:pPr>
        <w:widowControl w:val="0"/>
        <w:suppressLineNumbers/>
        <w:spacing w:after="0" w:line="264" w:lineRule="auto"/>
        <w:jc w:val="both"/>
        <w:rPr>
          <w:rFonts w:ascii="Cambria" w:hAnsi="Cambria" w:cs="Arial"/>
        </w:rPr>
      </w:pPr>
    </w:p>
    <w:p w14:paraId="41B44B99"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na vykurovanie (kWh),</w:t>
      </w:r>
    </w:p>
    <w:p w14:paraId="3CC507B2"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Arial"/>
        </w:rPr>
        <w:t>Q</w:t>
      </w:r>
      <w:r w:rsidRPr="008D72B1">
        <w:rPr>
          <w:rFonts w:ascii="Cambria" w:hAnsi="Cambria" w:cs="Arial"/>
          <w:vertAlign w:val="subscript"/>
        </w:rPr>
        <w:t>Mi,VYK</w:t>
      </w:r>
      <w:r w:rsidRPr="008D72B1">
        <w:rPr>
          <w:rFonts w:ascii="Cambria" w:hAnsi="Cambria" w:cs="Arial"/>
          <w:vertAlign w:val="superscript"/>
        </w:rPr>
        <w:t>TEPLO</w:t>
      </w:r>
      <w:proofErr w:type="spellEnd"/>
      <w:r w:rsidRPr="008D72B1">
        <w:rPr>
          <w:rFonts w:ascii="Cambria" w:hAnsi="Cambria" w:cs="Arial"/>
        </w:rPr>
        <w:t xml:space="preserve"> </w:t>
      </w:r>
      <w:r w:rsidRPr="008D72B1">
        <w:rPr>
          <w:rFonts w:ascii="Cambria" w:hAnsi="Cambria" w:cs="Arial"/>
        </w:rPr>
        <w:tab/>
        <w:t>– množstvo spotrebovaného tepla na vykurovanie zistené na základe odpočtu merača tepla i (kWh),</w:t>
      </w:r>
    </w:p>
    <w:p w14:paraId="6DC50CB5" w14:textId="77777777" w:rsidR="00BA1AF2" w:rsidRPr="008D72B1" w:rsidRDefault="00BA1AF2" w:rsidP="003757D5">
      <w:pPr>
        <w:widowControl w:val="0"/>
        <w:suppressLineNumbers/>
        <w:spacing w:after="0" w:line="264" w:lineRule="auto"/>
        <w:jc w:val="both"/>
        <w:rPr>
          <w:rFonts w:ascii="Cambria" w:hAnsi="Cambria" w:cs="Arial"/>
        </w:rPr>
      </w:pPr>
    </w:p>
    <w:p w14:paraId="3B855BD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(7) Celkové množstvo spotrebovaného tepla na ohrev teplej vody (veličina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v kWh) bude určené ako súčet objemov tepla spotrebovaného na ohrev teplej vody v jednotlivých objektoch zistených na základe odpočtu všetkých meračov tepla pre ohrev teplej vody podľa nasledovného vzťahu:</w:t>
      </w:r>
    </w:p>
    <w:p w14:paraId="06200F4F" w14:textId="77777777" w:rsidR="00BA1AF2" w:rsidRPr="008D72B1" w:rsidRDefault="00BA1AF2" w:rsidP="003757D5">
      <w:pPr>
        <w:widowControl w:val="0"/>
        <w:suppressLineNumbers/>
        <w:spacing w:after="0" w:line="264" w:lineRule="auto"/>
        <w:jc w:val="both"/>
        <w:rPr>
          <w:rFonts w:ascii="Cambria" w:hAnsi="Cambria" w:cs="Arial"/>
        </w:rPr>
      </w:pPr>
    </w:p>
    <w:p w14:paraId="16F80DE3" w14:textId="77777777" w:rsidR="00BA1AF2" w:rsidRPr="008D72B1" w:rsidRDefault="00105C9A" w:rsidP="003757D5">
      <w:pPr>
        <w:widowControl w:val="0"/>
        <w:suppressLineNumbers/>
        <w:spacing w:after="0" w:line="264" w:lineRule="auto"/>
        <w:jc w:val="both"/>
        <w:rPr>
          <w:rFonts w:ascii="Cambria" w:hAnsi="Cambria"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M,TV</m:t>
            </m:r>
          </m:sub>
          <m:sup>
            <m:r>
              <w:rPr>
                <w:rFonts w:ascii="Cambria Math" w:hAnsi="Cambria Math" w:cs="Arial"/>
              </w:rPr>
              <m:t>TEPLO</m:t>
            </m:r>
          </m:sup>
        </m:sSubSup>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j</m:t>
            </m:r>
          </m:sub>
          <m:sup>
            <m:r>
              <w:rPr>
                <w:rFonts w:ascii="Cambria Math" w:hAnsi="Cambria Math" w:cs="Arial"/>
              </w:rPr>
              <m:t>m</m:t>
            </m:r>
          </m:sup>
          <m:e>
            <m:sSubSup>
              <m:sSubSupPr>
                <m:ctrlPr>
                  <w:rPr>
                    <w:rFonts w:ascii="Cambria Math" w:hAnsi="Cambria Math" w:cs="Arial"/>
                    <w:i/>
                  </w:rPr>
                </m:ctrlPr>
              </m:sSubSupPr>
              <m:e>
                <m:r>
                  <w:rPr>
                    <w:rFonts w:ascii="Cambria Math" w:hAnsi="Cambria Math" w:cs="Arial"/>
                  </w:rPr>
                  <m:t>Q</m:t>
                </m:r>
              </m:e>
              <m:sub>
                <m:r>
                  <w:rPr>
                    <w:rFonts w:ascii="Cambria Math" w:hAnsi="Cambria Math" w:cs="Arial"/>
                  </w:rPr>
                  <m:t>Mj,TV</m:t>
                </m:r>
              </m:sub>
              <m:sup>
                <m:r>
                  <w:rPr>
                    <w:rFonts w:ascii="Cambria Math" w:hAnsi="Cambria Math" w:cs="Arial"/>
                  </w:rPr>
                  <m:t>TEPLO</m:t>
                </m:r>
              </m:sup>
            </m:sSubSup>
          </m:e>
        </m:nary>
      </m:oMath>
      <w:r w:rsidR="00BA1AF2" w:rsidRPr="008D72B1">
        <w:rPr>
          <w:rFonts w:ascii="Cambria" w:hAnsi="Cambria" w:cs="Arial"/>
          <w:vertAlign w:val="subscript"/>
        </w:rPr>
        <w:t>,</w:t>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t xml:space="preserve"> </w:t>
      </w:r>
      <w:r w:rsidR="00BA1AF2" w:rsidRPr="008D72B1">
        <w:rPr>
          <w:rFonts w:ascii="Cambria" w:hAnsi="Cambria" w:cs="Arial"/>
        </w:rPr>
        <w:tab/>
        <w:t xml:space="preserve">(kWh) </w:t>
      </w:r>
    </w:p>
    <w:p w14:paraId="45397C2E" w14:textId="77777777" w:rsidR="00BA1AF2" w:rsidRPr="008D72B1" w:rsidRDefault="00BA1AF2" w:rsidP="003757D5">
      <w:pPr>
        <w:widowControl w:val="0"/>
        <w:suppressLineNumbers/>
        <w:spacing w:after="0" w:line="264" w:lineRule="auto"/>
        <w:jc w:val="both"/>
        <w:rPr>
          <w:rFonts w:ascii="Cambria" w:hAnsi="Cambria" w:cs="Arial"/>
        </w:rPr>
      </w:pPr>
    </w:p>
    <w:p w14:paraId="495DCBD3"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na ohrev teplej vody (kWh),</w:t>
      </w:r>
    </w:p>
    <w:p w14:paraId="2E6132B3"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Arial"/>
        </w:rPr>
        <w:t>Q</w:t>
      </w:r>
      <w:r w:rsidRPr="008D72B1">
        <w:rPr>
          <w:rFonts w:ascii="Cambria" w:hAnsi="Cambria" w:cs="Arial"/>
          <w:vertAlign w:val="subscript"/>
        </w:rPr>
        <w:t>Mj,TV</w:t>
      </w:r>
      <w:r w:rsidRPr="008D72B1">
        <w:rPr>
          <w:rFonts w:ascii="Cambria" w:hAnsi="Cambria" w:cs="Arial"/>
          <w:vertAlign w:val="superscript"/>
        </w:rPr>
        <w:t>TEPLO</w:t>
      </w:r>
      <w:proofErr w:type="spellEnd"/>
      <w:r w:rsidRPr="008D72B1">
        <w:rPr>
          <w:rFonts w:ascii="Cambria" w:hAnsi="Cambria" w:cs="Arial"/>
        </w:rPr>
        <w:t xml:space="preserve"> </w:t>
      </w:r>
      <w:r w:rsidRPr="008D72B1">
        <w:rPr>
          <w:rFonts w:ascii="Cambria" w:hAnsi="Cambria" w:cs="Arial"/>
        </w:rPr>
        <w:tab/>
        <w:t>– množstvo spotrebovaného tepla na ohrev teplej vody zistené na základe odpočtu merača tepla i (kWh),</w:t>
      </w:r>
    </w:p>
    <w:p w14:paraId="61E2B6B8" w14:textId="77777777" w:rsidR="00BA1AF2" w:rsidRPr="008D72B1" w:rsidRDefault="00BA1AF2" w:rsidP="003757D5">
      <w:pPr>
        <w:widowControl w:val="0"/>
        <w:suppressLineNumbers/>
        <w:spacing w:after="0" w:line="264" w:lineRule="auto"/>
        <w:jc w:val="both"/>
        <w:rPr>
          <w:rFonts w:ascii="Cambria" w:hAnsi="Cambria" w:cs="Arial"/>
        </w:rPr>
      </w:pPr>
    </w:p>
    <w:p w14:paraId="5188ABCD" w14:textId="77777777" w:rsidR="00BA1AF2" w:rsidRPr="008D72B1" w:rsidRDefault="00BA1AF2" w:rsidP="003757D5">
      <w:pPr>
        <w:widowControl w:val="0"/>
        <w:suppressLineNumbers/>
        <w:spacing w:after="0" w:line="264" w:lineRule="auto"/>
        <w:jc w:val="both"/>
        <w:rPr>
          <w:rFonts w:ascii="Cambria" w:hAnsi="Cambria" w:cs="Arial"/>
          <w:vertAlign w:val="subscript"/>
        </w:rPr>
      </w:pPr>
      <w:r w:rsidRPr="008D72B1">
        <w:rPr>
          <w:rFonts w:ascii="Cambria" w:hAnsi="Cambria" w:cs="Arial"/>
        </w:rPr>
        <w:t>(8) Spotreba zemného plynu na vykurovanie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bude určená ako súčin celkového množstva spotrebovaného tepla na vykurovanie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a skutočnej energetickej účinnosti teplovodnej časti tepelného hospodárstva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podľa nasledujúceho vzťahu:</w:t>
      </w:r>
      <w:r w:rsidRPr="008D72B1">
        <w:rPr>
          <w:rFonts w:ascii="Cambria" w:hAnsi="Cambria" w:cs="Arial"/>
          <w:vertAlign w:val="subscript"/>
        </w:rPr>
        <w:t xml:space="preserve"> </w:t>
      </w:r>
    </w:p>
    <w:p w14:paraId="0333B417" w14:textId="77777777" w:rsidR="00BA1AF2" w:rsidRPr="008D72B1" w:rsidRDefault="00BA1AF2" w:rsidP="003757D5">
      <w:pPr>
        <w:widowControl w:val="0"/>
        <w:suppressLineNumbers/>
        <w:spacing w:after="0" w:line="264" w:lineRule="auto"/>
        <w:jc w:val="both"/>
        <w:rPr>
          <w:rFonts w:ascii="Cambria" w:hAnsi="Cambria" w:cs="Arial"/>
          <w:vertAlign w:val="subscript"/>
        </w:rPr>
      </w:pPr>
    </w:p>
    <w:p w14:paraId="719076F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4E3022A5" w14:textId="77777777" w:rsidR="00BA1AF2" w:rsidRPr="008D72B1" w:rsidRDefault="00BA1AF2" w:rsidP="003757D5">
      <w:pPr>
        <w:widowControl w:val="0"/>
        <w:suppressLineNumbers/>
        <w:spacing w:after="0" w:line="264" w:lineRule="auto"/>
        <w:jc w:val="both"/>
        <w:rPr>
          <w:rFonts w:ascii="Cambria" w:hAnsi="Cambria" w:cs="Arial"/>
        </w:rPr>
      </w:pPr>
    </w:p>
    <w:p w14:paraId="27ADE0BF"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Spotreba zemn</w:t>
      </w:r>
      <w:r w:rsidRPr="008D72B1">
        <w:rPr>
          <w:rFonts w:ascii="Cambria" w:hAnsi="Cambria" w:cs="Proba Pro"/>
        </w:rPr>
        <w:t>é</w:t>
      </w:r>
      <w:r w:rsidRPr="008D72B1">
        <w:rPr>
          <w:rFonts w:ascii="Cambria" w:hAnsi="Cambria" w:cs="Arial"/>
        </w:rPr>
        <w:t>ho plynu na vykurovanie (kWh),</w:t>
      </w:r>
    </w:p>
    <w:p w14:paraId="5493B9D4"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vykurovanie (kWh),</w:t>
      </w:r>
    </w:p>
    <w:p w14:paraId="424CEDEE"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1C509D3A" w14:textId="77777777" w:rsidR="00BA1AF2" w:rsidRPr="008D72B1" w:rsidRDefault="00BA1AF2" w:rsidP="003757D5">
      <w:pPr>
        <w:widowControl w:val="0"/>
        <w:suppressLineNumbers/>
        <w:spacing w:after="0" w:line="264" w:lineRule="auto"/>
        <w:jc w:val="both"/>
        <w:rPr>
          <w:rFonts w:ascii="Cambria" w:hAnsi="Cambria" w:cs="Arial"/>
        </w:rPr>
      </w:pPr>
    </w:p>
    <w:p w14:paraId="5BAC84C6" w14:textId="77777777" w:rsidR="00BA1AF2" w:rsidRPr="008D72B1" w:rsidRDefault="00BA1AF2" w:rsidP="003757D5">
      <w:pPr>
        <w:widowControl w:val="0"/>
        <w:suppressLineNumbers/>
        <w:spacing w:after="0" w:line="264" w:lineRule="auto"/>
        <w:jc w:val="both"/>
        <w:rPr>
          <w:rFonts w:ascii="Cambria" w:hAnsi="Cambria" w:cs="Arial"/>
          <w:vertAlign w:val="subscript"/>
        </w:rPr>
      </w:pPr>
      <w:r w:rsidRPr="008D72B1">
        <w:rPr>
          <w:rFonts w:ascii="Cambria" w:hAnsi="Cambria" w:cs="Arial"/>
        </w:rPr>
        <w:t>(9) Spotreba zemného plynu na ohrev teplej vody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bude určená ako súčin celkového množstva spotrebovaného tepla na ohrev teplej vody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a skutočnej energetickej </w:t>
      </w:r>
      <w:r w:rsidRPr="008D72B1">
        <w:rPr>
          <w:rFonts w:ascii="Cambria" w:hAnsi="Cambria" w:cs="Arial"/>
        </w:rPr>
        <w:lastRenderedPageBreak/>
        <w:t>účinnosti teplovodnej časti tepelného hospodárstva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podľa nasledujúceho vzťahu:</w:t>
      </w:r>
      <w:r w:rsidRPr="008D72B1">
        <w:rPr>
          <w:rFonts w:ascii="Cambria" w:hAnsi="Cambria" w:cs="Arial"/>
          <w:vertAlign w:val="subscript"/>
        </w:rPr>
        <w:t xml:space="preserve"> </w:t>
      </w:r>
    </w:p>
    <w:p w14:paraId="046E7D72" w14:textId="77777777" w:rsidR="00BA1AF2" w:rsidRPr="008D72B1" w:rsidRDefault="00BA1AF2" w:rsidP="003757D5">
      <w:pPr>
        <w:widowControl w:val="0"/>
        <w:suppressLineNumbers/>
        <w:spacing w:after="0" w:line="264" w:lineRule="auto"/>
        <w:jc w:val="both"/>
        <w:rPr>
          <w:rFonts w:ascii="Cambria" w:hAnsi="Cambria" w:cs="Arial"/>
          <w:vertAlign w:val="subscript"/>
        </w:rPr>
      </w:pPr>
    </w:p>
    <w:p w14:paraId="1DCF25E7"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2EEDDE32" w14:textId="77777777" w:rsidR="00BA1AF2" w:rsidRPr="008D72B1" w:rsidRDefault="00BA1AF2" w:rsidP="003757D5">
      <w:pPr>
        <w:widowControl w:val="0"/>
        <w:suppressLineNumbers/>
        <w:spacing w:after="0" w:line="264" w:lineRule="auto"/>
        <w:jc w:val="both"/>
        <w:rPr>
          <w:rFonts w:ascii="Cambria" w:hAnsi="Cambria" w:cs="Arial"/>
        </w:rPr>
      </w:pPr>
    </w:p>
    <w:p w14:paraId="7671DE61"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Spotreba zemn</w:t>
      </w:r>
      <w:r w:rsidRPr="008D72B1">
        <w:rPr>
          <w:rFonts w:ascii="Cambria" w:hAnsi="Cambria" w:cs="Proba Pro"/>
        </w:rPr>
        <w:t>é</w:t>
      </w:r>
      <w:r w:rsidRPr="008D72B1">
        <w:rPr>
          <w:rFonts w:ascii="Cambria" w:hAnsi="Cambria" w:cs="Arial"/>
        </w:rPr>
        <w:t>ho plynu na ohrev teplej vody (kWh),</w:t>
      </w:r>
    </w:p>
    <w:p w14:paraId="096D349D"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ohrev teplej vody (kWh),</w:t>
      </w:r>
    </w:p>
    <w:p w14:paraId="3D882ACD"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2BDEC40E" w14:textId="77777777" w:rsidR="00BA1AF2" w:rsidRPr="008D72B1" w:rsidRDefault="00BA1AF2" w:rsidP="003757D5">
      <w:pPr>
        <w:widowControl w:val="0"/>
        <w:suppressLineNumbers/>
        <w:spacing w:after="0" w:line="264" w:lineRule="auto"/>
        <w:ind w:left="1620" w:hanging="1080"/>
        <w:jc w:val="both"/>
        <w:rPr>
          <w:rFonts w:ascii="Cambria" w:hAnsi="Cambria" w:cs="Arial"/>
        </w:rPr>
      </w:pPr>
    </w:p>
    <w:p w14:paraId="1C140ECD" w14:textId="06BD1F78"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(10) Údaje o skutočnej spotrebe studenej vody v</w:t>
      </w:r>
      <w:r w:rsidRPr="008D72B1">
        <w:rPr>
          <w:rFonts w:ascii="Cambria" w:hAnsi="Cambria" w:cs="Calibri"/>
        </w:rPr>
        <w:t> </w:t>
      </w:r>
      <w:r w:rsidRPr="008D72B1">
        <w:rPr>
          <w:rFonts w:ascii="Cambria" w:hAnsi="Cambria" w:cs="Arial"/>
        </w:rPr>
        <w:t xml:space="preserve">priestoroch </w:t>
      </w:r>
      <w:r w:rsidR="00AF1F34">
        <w:rPr>
          <w:rFonts w:ascii="Cambria" w:hAnsi="Cambria" w:cs="Arial"/>
        </w:rPr>
        <w:t>Klienta</w:t>
      </w:r>
      <w:r w:rsidR="00AF1F34" w:rsidRPr="008D72B1">
        <w:rPr>
          <w:rFonts w:ascii="Cambria" w:hAnsi="Cambria" w:cs="Arial"/>
        </w:rPr>
        <w:t xml:space="preserve"> </w:t>
      </w:r>
      <w:r w:rsidRPr="008D72B1">
        <w:rPr>
          <w:rFonts w:ascii="Cambria" w:hAnsi="Cambria" w:cs="Arial"/>
        </w:rPr>
        <w:t>sa bud</w:t>
      </w:r>
      <w:r w:rsidRPr="008D72B1">
        <w:rPr>
          <w:rFonts w:ascii="Cambria" w:hAnsi="Cambria" w:cs="Proba Pro"/>
        </w:rPr>
        <w:t>ú</w:t>
      </w:r>
      <w:r w:rsidRPr="008D72B1">
        <w:rPr>
          <w:rFonts w:ascii="Cambria" w:hAnsi="Cambria" w:cs="Arial"/>
        </w:rPr>
        <w:t xml:space="preserve"> z</w:t>
      </w:r>
      <w:r w:rsidRPr="008D72B1">
        <w:rPr>
          <w:rFonts w:ascii="Cambria" w:hAnsi="Cambria" w:cs="Proba Pro"/>
        </w:rPr>
        <w:t>í</w:t>
      </w:r>
      <w:r w:rsidRPr="008D72B1">
        <w:rPr>
          <w:rFonts w:ascii="Cambria" w:hAnsi="Cambria" w:cs="Arial"/>
        </w:rPr>
        <w:t>skava</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w:t>
      </w:r>
      <w:r w:rsidRPr="008D72B1">
        <w:rPr>
          <w:rFonts w:ascii="Cambria" w:hAnsi="Cambria" w:cs="Arial"/>
        </w:rPr>
        <w:t>tom fakturačného vodomera (zdroj údajov pre veličinu Q</w:t>
      </w:r>
      <w:r w:rsidRPr="008D72B1">
        <w:rPr>
          <w:rFonts w:ascii="Cambria" w:hAnsi="Cambria" w:cs="Arial"/>
          <w:vertAlign w:val="subscript"/>
        </w:rPr>
        <w:t>M,ALL</w:t>
      </w:r>
      <w:r w:rsidRPr="008D72B1">
        <w:rPr>
          <w:rFonts w:ascii="Cambria" w:hAnsi="Cambria" w:cs="Arial"/>
          <w:vertAlign w:val="superscript"/>
        </w:rPr>
        <w:t>SV</w:t>
      </w:r>
      <w:r w:rsidRPr="008D72B1">
        <w:rPr>
          <w:rFonts w:ascii="Cambria" w:hAnsi="Cambria" w:cs="Arial"/>
        </w:rPr>
        <w:t xml:space="preserve">), každý mesiac počas </w:t>
      </w:r>
      <w:r w:rsidR="00AF1F34">
        <w:rPr>
          <w:rFonts w:ascii="Cambria" w:hAnsi="Cambria" w:cs="Arial"/>
        </w:rPr>
        <w:t>Rozhodného obdobia</w:t>
      </w:r>
      <w:r w:rsidRPr="008D72B1">
        <w:rPr>
          <w:rFonts w:ascii="Cambria" w:hAnsi="Cambria" w:cs="Arial"/>
        </w:rPr>
        <w:t>, pričom budú písomne odsúhlasené a</w:t>
      </w:r>
      <w:r w:rsidRPr="008D72B1">
        <w:rPr>
          <w:rFonts w:ascii="Cambria" w:hAnsi="Cambria" w:cs="Calibri"/>
        </w:rPr>
        <w:t> </w:t>
      </w:r>
      <w:r w:rsidRPr="008D72B1">
        <w:rPr>
          <w:rFonts w:ascii="Cambria" w:hAnsi="Cambria" w:cs="Arial"/>
        </w:rPr>
        <w:t>poskytnut</w:t>
      </w:r>
      <w:r w:rsidRPr="008D72B1">
        <w:rPr>
          <w:rFonts w:ascii="Cambria" w:hAnsi="Cambria" w:cs="Proba Pro"/>
        </w:rPr>
        <w:t>é</w:t>
      </w:r>
      <w:r w:rsidRPr="008D72B1">
        <w:rPr>
          <w:rFonts w:ascii="Cambria" w:hAnsi="Cambria" w:cs="Arial"/>
        </w:rPr>
        <w:t xml:space="preserve"> </w:t>
      </w:r>
      <w:r w:rsidR="00AF1F34">
        <w:rPr>
          <w:rFonts w:ascii="Cambria" w:hAnsi="Cambria" w:cs="Arial"/>
        </w:rPr>
        <w:t>Klientom</w:t>
      </w:r>
      <w:r w:rsidRPr="008D72B1">
        <w:rPr>
          <w:rFonts w:ascii="Cambria" w:hAnsi="Cambria" w:cs="Arial"/>
        </w:rPr>
        <w:t>. Za spr</w:t>
      </w:r>
      <w:r w:rsidRPr="008D72B1">
        <w:rPr>
          <w:rFonts w:ascii="Cambria" w:hAnsi="Cambria" w:cs="Proba Pro"/>
        </w:rPr>
        <w:t>á</w:t>
      </w:r>
      <w:r w:rsidRPr="008D72B1">
        <w:rPr>
          <w:rFonts w:ascii="Cambria" w:hAnsi="Cambria" w:cs="Arial"/>
        </w:rPr>
        <w:t>vnos</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čí</w:t>
      </w:r>
      <w:r w:rsidRPr="008D72B1">
        <w:rPr>
          <w:rFonts w:ascii="Cambria" w:hAnsi="Cambria" w:cs="Arial"/>
        </w:rPr>
        <w:t>tan</w:t>
      </w:r>
      <w:r w:rsidRPr="008D72B1">
        <w:rPr>
          <w:rFonts w:ascii="Cambria" w:hAnsi="Cambria" w:cs="Proba Pro"/>
        </w:rPr>
        <w:t>ý</w:t>
      </w:r>
      <w:r w:rsidRPr="008D72B1">
        <w:rPr>
          <w:rFonts w:ascii="Cambria" w:hAnsi="Cambria" w:cs="Arial"/>
        </w:rPr>
        <w:t>ch a</w:t>
      </w:r>
      <w:r w:rsidRPr="008D72B1">
        <w:rPr>
          <w:rFonts w:ascii="Cambria" w:hAnsi="Cambria" w:cs="Calibri"/>
        </w:rPr>
        <w:t> </w:t>
      </w:r>
      <w:r w:rsidRPr="008D72B1">
        <w:rPr>
          <w:rFonts w:ascii="Cambria" w:hAnsi="Cambria" w:cs="Arial"/>
        </w:rPr>
        <w:t>poskytnut</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dajov zodpoved</w:t>
      </w:r>
      <w:r w:rsidRPr="008D72B1">
        <w:rPr>
          <w:rFonts w:ascii="Cambria" w:hAnsi="Cambria" w:cs="Proba Pro"/>
        </w:rPr>
        <w:t>á</w:t>
      </w:r>
      <w:r w:rsidRPr="008D72B1">
        <w:rPr>
          <w:rFonts w:ascii="Cambria" w:hAnsi="Cambria" w:cs="Arial"/>
        </w:rPr>
        <w:t xml:space="preserve"> </w:t>
      </w:r>
      <w:r w:rsidR="00AF1F34">
        <w:rPr>
          <w:rFonts w:ascii="Cambria" w:hAnsi="Cambria" w:cs="Arial"/>
        </w:rPr>
        <w:t>Klient</w:t>
      </w:r>
      <w:r w:rsidRPr="008D72B1">
        <w:rPr>
          <w:rFonts w:ascii="Cambria" w:hAnsi="Cambria" w:cs="Arial"/>
        </w:rPr>
        <w:t>.</w:t>
      </w:r>
    </w:p>
    <w:p w14:paraId="48888D6A" w14:textId="77777777" w:rsidR="00BA1AF2" w:rsidRPr="008D72B1" w:rsidRDefault="00BA1AF2">
      <w:pPr>
        <w:widowControl w:val="0"/>
        <w:suppressLineNumbers/>
        <w:spacing w:after="0" w:line="264" w:lineRule="auto"/>
        <w:jc w:val="both"/>
        <w:rPr>
          <w:rFonts w:ascii="Cambria" w:hAnsi="Cambria" w:cs="Arial"/>
        </w:rPr>
      </w:pPr>
    </w:p>
    <w:p w14:paraId="39A5E52A" w14:textId="77777777" w:rsidR="00BA1AF2" w:rsidRPr="008D72B1" w:rsidRDefault="00BA1AF2">
      <w:pPr>
        <w:widowControl w:val="0"/>
        <w:suppressLineNumbers/>
        <w:spacing w:after="0" w:line="264" w:lineRule="auto"/>
        <w:jc w:val="both"/>
        <w:rPr>
          <w:rFonts w:ascii="Cambria" w:hAnsi="Cambria" w:cs="Arial"/>
        </w:rPr>
      </w:pPr>
    </w:p>
    <w:p w14:paraId="2C5544F1" w14:textId="6ACCC432"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(11) Klimatické údaje sa budú získavať z</w:t>
      </w:r>
      <w:r w:rsidRPr="008D72B1">
        <w:rPr>
          <w:rFonts w:ascii="Cambria" w:hAnsi="Cambria" w:cs="Calibri"/>
        </w:rPr>
        <w:t> </w:t>
      </w:r>
      <w:r w:rsidRPr="008D72B1">
        <w:rPr>
          <w:rFonts w:ascii="Cambria" w:hAnsi="Cambria" w:cs="Arial"/>
        </w:rPr>
        <w:t>datab</w:t>
      </w:r>
      <w:r w:rsidRPr="008D72B1">
        <w:rPr>
          <w:rFonts w:ascii="Cambria" w:hAnsi="Cambria" w:cs="Proba Pro"/>
        </w:rPr>
        <w:t>á</w:t>
      </w:r>
      <w:r w:rsidRPr="008D72B1">
        <w:rPr>
          <w:rFonts w:ascii="Cambria" w:hAnsi="Cambria" w:cs="Arial"/>
        </w:rPr>
        <w:t>zy Slovensk</w:t>
      </w:r>
      <w:r w:rsidRPr="008D72B1">
        <w:rPr>
          <w:rFonts w:ascii="Cambria" w:hAnsi="Cambria" w:cs="Proba Pro"/>
        </w:rPr>
        <w:t>é</w:t>
      </w:r>
      <w:r w:rsidRPr="008D72B1">
        <w:rPr>
          <w:rFonts w:ascii="Cambria" w:hAnsi="Cambria" w:cs="Arial"/>
        </w:rPr>
        <w:t>ho hydrometeorologického ústavu a</w:t>
      </w:r>
      <w:r w:rsidRPr="008D72B1">
        <w:rPr>
          <w:rFonts w:ascii="Cambria" w:hAnsi="Cambria" w:cs="Calibri"/>
        </w:rPr>
        <w:t> </w:t>
      </w:r>
      <w:r w:rsidRPr="008D72B1">
        <w:rPr>
          <w:rFonts w:ascii="Cambria" w:hAnsi="Cambria" w:cs="Arial"/>
        </w:rPr>
        <w:t>jeho najbli</w:t>
      </w:r>
      <w:r w:rsidRPr="008D72B1">
        <w:rPr>
          <w:rFonts w:ascii="Cambria" w:hAnsi="Cambria" w:cs="Proba Pro"/>
        </w:rPr>
        <w:t>žš</w:t>
      </w:r>
      <w:r w:rsidRPr="008D72B1">
        <w:rPr>
          <w:rFonts w:ascii="Cambria" w:hAnsi="Cambria" w:cs="Arial"/>
        </w:rPr>
        <w:t>ej stanice k</w:t>
      </w:r>
      <w:r w:rsidRPr="008D72B1">
        <w:rPr>
          <w:rFonts w:ascii="Cambria" w:hAnsi="Cambria" w:cs="Calibri"/>
        </w:rPr>
        <w:t> </w:t>
      </w:r>
      <w:r w:rsidRPr="008D72B1">
        <w:rPr>
          <w:rFonts w:ascii="Cambria" w:hAnsi="Cambria" w:cs="Arial"/>
        </w:rPr>
        <w:t>are</w:t>
      </w:r>
      <w:r w:rsidRPr="008D72B1">
        <w:rPr>
          <w:rFonts w:ascii="Cambria" w:hAnsi="Cambria" w:cs="Proba Pro"/>
        </w:rPr>
        <w:t>á</w:t>
      </w:r>
      <w:r w:rsidRPr="008D72B1">
        <w:rPr>
          <w:rFonts w:ascii="Cambria" w:hAnsi="Cambria" w:cs="Arial"/>
        </w:rPr>
        <w:t xml:space="preserve">lu </w:t>
      </w:r>
      <w:r w:rsidR="00AF1F34">
        <w:rPr>
          <w:rFonts w:ascii="Cambria" w:hAnsi="Cambria" w:cs="Arial"/>
        </w:rPr>
        <w:t>klienta</w:t>
      </w:r>
      <w:r w:rsidR="00AF1F34" w:rsidRPr="008D72B1">
        <w:rPr>
          <w:rFonts w:ascii="Cambria" w:hAnsi="Cambria" w:cs="Arial"/>
        </w:rPr>
        <w:t xml:space="preserve"> </w:t>
      </w:r>
      <w:r w:rsidRPr="008D72B1">
        <w:rPr>
          <w:rFonts w:ascii="Cambria" w:hAnsi="Cambria" w:cs="Arial"/>
        </w:rPr>
        <w:t xml:space="preserve">(zdroj </w:t>
      </w:r>
      <w:r w:rsidRPr="008D72B1">
        <w:rPr>
          <w:rFonts w:ascii="Cambria" w:hAnsi="Cambria" w:cs="Proba Pro"/>
        </w:rPr>
        <w:t>ú</w:t>
      </w:r>
      <w:r w:rsidRPr="008D72B1">
        <w:rPr>
          <w:rFonts w:ascii="Cambria" w:hAnsi="Cambria" w:cs="Arial"/>
        </w:rPr>
        <w:t>dajov pre veli</w:t>
      </w:r>
      <w:r w:rsidRPr="008D72B1">
        <w:rPr>
          <w:rFonts w:ascii="Cambria" w:hAnsi="Cambria" w:cs="Proba Pro"/>
        </w:rPr>
        <w:t>č</w:t>
      </w:r>
      <w:r w:rsidRPr="008D72B1">
        <w:rPr>
          <w:rFonts w:ascii="Cambria" w:hAnsi="Cambria" w:cs="Arial"/>
        </w:rPr>
        <w:t xml:space="preserve">inu </w:t>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w:t>
      </w:r>
    </w:p>
    <w:p w14:paraId="5E428C5E" w14:textId="77777777" w:rsidR="00BA1AF2" w:rsidRPr="008D72B1" w:rsidRDefault="00BA1AF2" w:rsidP="003757D5">
      <w:pPr>
        <w:widowControl w:val="0"/>
        <w:suppressLineNumbers/>
        <w:spacing w:after="0" w:line="264" w:lineRule="auto"/>
        <w:jc w:val="both"/>
        <w:rPr>
          <w:rFonts w:ascii="Cambria" w:hAnsi="Cambria" w:cs="Arial"/>
        </w:rPr>
      </w:pPr>
    </w:p>
    <w:p w14:paraId="3A0FE28B" w14:textId="077EDFA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(12) Údaje o</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 xml:space="preserve">te </w:t>
      </w:r>
      <w:proofErr w:type="spellStart"/>
      <w:r w:rsidRPr="008D72B1">
        <w:rPr>
          <w:rFonts w:ascii="Cambria" w:hAnsi="Cambria" w:cs="Arial"/>
        </w:rPr>
        <w:t>l</w:t>
      </w:r>
      <w:r w:rsidRPr="008D72B1">
        <w:rPr>
          <w:rFonts w:ascii="Cambria" w:hAnsi="Cambria" w:cs="Proba Pro"/>
        </w:rPr>
        <w:t>ôž</w:t>
      </w:r>
      <w:r w:rsidRPr="008D72B1">
        <w:rPr>
          <w:rFonts w:ascii="Cambria" w:hAnsi="Cambria" w:cs="Arial"/>
        </w:rPr>
        <w:t>kodn</w:t>
      </w:r>
      <w:r w:rsidRPr="008D72B1">
        <w:rPr>
          <w:rFonts w:ascii="Cambria" w:hAnsi="Cambria" w:cs="Proba Pro"/>
        </w:rPr>
        <w:t>í</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jednotliv</w:t>
      </w:r>
      <w:r w:rsidRPr="008D72B1">
        <w:rPr>
          <w:rFonts w:ascii="Cambria" w:hAnsi="Cambria" w:cs="Proba Pro"/>
        </w:rPr>
        <w:t>ý</w:t>
      </w:r>
      <w:r w:rsidRPr="008D72B1">
        <w:rPr>
          <w:rFonts w:ascii="Cambria" w:hAnsi="Cambria" w:cs="Arial"/>
        </w:rPr>
        <w:t>ch mesiacoch a</w:t>
      </w:r>
      <w:r w:rsidR="00A374F8">
        <w:rPr>
          <w:rFonts w:ascii="Cambria" w:hAnsi="Cambria" w:cs="Calibri"/>
        </w:rPr>
        <w:t> </w:t>
      </w:r>
      <w:r w:rsidR="00A374F8">
        <w:rPr>
          <w:rFonts w:ascii="Cambria" w:hAnsi="Cambria" w:cs="Arial"/>
        </w:rPr>
        <w:t>Rozhodných obdobiach</w:t>
      </w:r>
      <w:r w:rsidR="00A374F8" w:rsidRPr="008D72B1" w:rsidDel="00A374F8">
        <w:rPr>
          <w:rFonts w:ascii="Cambria" w:hAnsi="Cambria" w:cs="Arial"/>
        </w:rPr>
        <w:t xml:space="preserve"> </w:t>
      </w:r>
      <w:r w:rsidRPr="008D72B1">
        <w:rPr>
          <w:rFonts w:ascii="Cambria" w:hAnsi="Cambria" w:cs="Arial"/>
        </w:rPr>
        <w:t xml:space="preserve">poskytne </w:t>
      </w:r>
      <w:r w:rsidR="00A374F8">
        <w:rPr>
          <w:rFonts w:ascii="Cambria" w:hAnsi="Cambria" w:cs="Arial"/>
        </w:rPr>
        <w:t>Klient</w:t>
      </w:r>
      <w:r w:rsidR="00A374F8" w:rsidRPr="008D72B1">
        <w:rPr>
          <w:rFonts w:ascii="Cambria" w:hAnsi="Cambria" w:cs="Arial"/>
        </w:rPr>
        <w:t xml:space="preserve"> </w:t>
      </w:r>
      <w:r w:rsidRPr="008D72B1">
        <w:rPr>
          <w:rFonts w:ascii="Cambria" w:hAnsi="Cambria" w:cs="Arial"/>
        </w:rPr>
        <w:t>(zdroj údajov pre veličinu L</w:t>
      </w:r>
      <w:r w:rsidRPr="008D72B1">
        <w:rPr>
          <w:rFonts w:ascii="Cambria" w:hAnsi="Cambria" w:cs="Arial"/>
          <w:vertAlign w:val="subscript"/>
        </w:rPr>
        <w:t>A</w:t>
      </w:r>
      <w:r w:rsidRPr="008D72B1">
        <w:rPr>
          <w:rFonts w:ascii="Cambria" w:hAnsi="Cambria" w:cs="Arial"/>
        </w:rPr>
        <w:t xml:space="preserve">). Za správnosť poskytnutých údajov zodpovedá </w:t>
      </w:r>
      <w:r w:rsidR="00A374F8">
        <w:rPr>
          <w:rFonts w:ascii="Cambria" w:hAnsi="Cambria" w:cs="Arial"/>
        </w:rPr>
        <w:t>Klient</w:t>
      </w:r>
      <w:r w:rsidRPr="008D72B1">
        <w:rPr>
          <w:rFonts w:ascii="Cambria" w:hAnsi="Cambria" w:cs="Arial"/>
        </w:rPr>
        <w:t>.</w:t>
      </w:r>
    </w:p>
    <w:p w14:paraId="0E72B3A9" w14:textId="77777777" w:rsidR="00BA1AF2" w:rsidRPr="008D72B1" w:rsidRDefault="00BA1AF2" w:rsidP="003757D5">
      <w:pPr>
        <w:widowControl w:val="0"/>
        <w:suppressLineNumbers/>
        <w:spacing w:after="0" w:line="264" w:lineRule="auto"/>
        <w:jc w:val="both"/>
        <w:rPr>
          <w:rFonts w:ascii="Cambria" w:hAnsi="Cambria" w:cs="Arial"/>
        </w:rPr>
      </w:pPr>
    </w:p>
    <w:p w14:paraId="6163009B" w14:textId="1EAC20A9"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(13) Údaje o</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te pripraven</w:t>
      </w:r>
      <w:r w:rsidRPr="008D72B1">
        <w:rPr>
          <w:rFonts w:ascii="Cambria" w:hAnsi="Cambria" w:cs="Proba Pro"/>
        </w:rPr>
        <w:t>ý</w:t>
      </w:r>
      <w:r w:rsidRPr="008D72B1">
        <w:rPr>
          <w:rFonts w:ascii="Cambria" w:hAnsi="Cambria" w:cs="Arial"/>
        </w:rPr>
        <w:t>ch jed</w:t>
      </w:r>
      <w:r w:rsidRPr="008D72B1">
        <w:rPr>
          <w:rFonts w:ascii="Cambria" w:hAnsi="Cambria" w:cs="Proba Pro"/>
        </w:rPr>
        <w:t>á</w:t>
      </w:r>
      <w:r w:rsidRPr="008D72B1">
        <w:rPr>
          <w:rFonts w:ascii="Cambria" w:hAnsi="Cambria" w:cs="Arial"/>
        </w:rPr>
        <w:t>l v</w:t>
      </w:r>
      <w:r w:rsidRPr="008D72B1">
        <w:rPr>
          <w:rFonts w:ascii="Cambria" w:hAnsi="Cambria" w:cs="Calibri"/>
        </w:rPr>
        <w:t> </w:t>
      </w:r>
      <w:r w:rsidRPr="008D72B1">
        <w:rPr>
          <w:rFonts w:ascii="Cambria" w:hAnsi="Cambria" w:cs="Arial"/>
        </w:rPr>
        <w:t>jednotliv</w:t>
      </w:r>
      <w:r w:rsidRPr="008D72B1">
        <w:rPr>
          <w:rFonts w:ascii="Cambria" w:hAnsi="Cambria" w:cs="Proba Pro"/>
        </w:rPr>
        <w:t>ý</w:t>
      </w:r>
      <w:r w:rsidRPr="008D72B1">
        <w:rPr>
          <w:rFonts w:ascii="Cambria" w:hAnsi="Cambria" w:cs="Arial"/>
        </w:rPr>
        <w:t>ch mesiacoch a</w:t>
      </w:r>
      <w:r w:rsidRPr="008D72B1">
        <w:rPr>
          <w:rFonts w:ascii="Cambria" w:hAnsi="Cambria" w:cs="Calibri"/>
        </w:rPr>
        <w:t> </w:t>
      </w:r>
      <w:r w:rsidRPr="008D72B1">
        <w:rPr>
          <w:rFonts w:ascii="Cambria" w:hAnsi="Cambria" w:cs="Arial"/>
        </w:rPr>
        <w:t>ro</w:t>
      </w:r>
      <w:r w:rsidRPr="008D72B1">
        <w:rPr>
          <w:rFonts w:ascii="Cambria" w:hAnsi="Cambria" w:cs="Proba Pro"/>
        </w:rPr>
        <w:t>č</w:t>
      </w:r>
      <w:r w:rsidRPr="008D72B1">
        <w:rPr>
          <w:rFonts w:ascii="Cambria" w:hAnsi="Cambria" w:cs="Arial"/>
        </w:rPr>
        <w:t>n</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sporov</w:t>
      </w:r>
      <w:r w:rsidRPr="008D72B1">
        <w:rPr>
          <w:rFonts w:ascii="Cambria" w:hAnsi="Cambria" w:cs="Proba Pro"/>
        </w:rPr>
        <w:t>ý</w:t>
      </w:r>
      <w:r w:rsidRPr="008D72B1">
        <w:rPr>
          <w:rFonts w:ascii="Cambria" w:hAnsi="Cambria" w:cs="Arial"/>
        </w:rPr>
        <w:t xml:space="preserve">ch periódach poskytne </w:t>
      </w:r>
      <w:r w:rsidR="00A374F8">
        <w:rPr>
          <w:rFonts w:ascii="Cambria" w:hAnsi="Cambria" w:cs="Arial"/>
        </w:rPr>
        <w:t>Klient</w:t>
      </w:r>
      <w:r w:rsidR="00A374F8" w:rsidRPr="008D72B1" w:rsidDel="00A374F8">
        <w:rPr>
          <w:rFonts w:ascii="Cambria" w:hAnsi="Cambria" w:cs="Arial"/>
        </w:rPr>
        <w:t xml:space="preserve"> </w:t>
      </w:r>
      <w:r w:rsidRPr="008D72B1">
        <w:rPr>
          <w:rFonts w:ascii="Cambria" w:hAnsi="Cambria" w:cs="Arial"/>
        </w:rPr>
        <w:t>(zdroj údajov pre veličinu J</w:t>
      </w:r>
      <w:r w:rsidRPr="008D72B1">
        <w:rPr>
          <w:rFonts w:ascii="Cambria" w:hAnsi="Cambria" w:cs="Arial"/>
          <w:vertAlign w:val="subscript"/>
        </w:rPr>
        <w:t>A</w:t>
      </w:r>
      <w:r w:rsidRPr="008D72B1">
        <w:rPr>
          <w:rFonts w:ascii="Cambria" w:hAnsi="Cambria" w:cs="Arial"/>
        </w:rPr>
        <w:t xml:space="preserve">). Za správnosť poskytnutých údajov zodpovedá </w:t>
      </w:r>
      <w:r w:rsidR="00A374F8">
        <w:rPr>
          <w:rFonts w:ascii="Cambria" w:hAnsi="Cambria" w:cs="Arial"/>
        </w:rPr>
        <w:t>Klient</w:t>
      </w:r>
      <w:r w:rsidRPr="008D72B1">
        <w:rPr>
          <w:rFonts w:ascii="Cambria" w:hAnsi="Cambria" w:cs="Arial"/>
        </w:rPr>
        <w:t>.</w:t>
      </w:r>
    </w:p>
    <w:p w14:paraId="6389DD50"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99" w:name="_Toc477247986"/>
      <w:r w:rsidRPr="008D72B1">
        <w:rPr>
          <w:rFonts w:ascii="Cambria" w:eastAsiaTheme="minorHAnsi" w:hAnsi="Cambria" w:cs="Arial"/>
          <w:b/>
          <w:sz w:val="22"/>
          <w:szCs w:val="22"/>
        </w:rPr>
        <w:t>Výpočet Skutočných CELKOVÝCH ročných ÚSPOR ZEMNÉHO PLYNU</w:t>
      </w:r>
      <w:bookmarkEnd w:id="99"/>
    </w:p>
    <w:p w14:paraId="3AFC4511" w14:textId="626FE27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skutočné ročné úspory zemného plynu v</w:t>
      </w:r>
      <w:r w:rsidRPr="008D72B1">
        <w:rPr>
          <w:rFonts w:ascii="Cambria" w:hAnsi="Cambria" w:cs="Calibri"/>
        </w:rPr>
        <w:t> </w:t>
      </w:r>
      <w:r w:rsidR="00A374F8">
        <w:rPr>
          <w:rFonts w:ascii="Cambria" w:hAnsi="Cambria" w:cs="Arial"/>
        </w:rPr>
        <w:t>príslušnom Rozhodnom období</w:t>
      </w:r>
      <w:r w:rsidRPr="008D72B1">
        <w:rPr>
          <w:rFonts w:ascii="Cambria" w:hAnsi="Cambria" w:cs="Arial"/>
        </w:rPr>
        <w:t xml:space="preserve"> sa vypočítajú podľa nasledovného vzťahu:</w:t>
      </w:r>
    </w:p>
    <w:p w14:paraId="7AF2727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421D4E04" w14:textId="77777777" w:rsidR="00BA1AF2" w:rsidRPr="008D72B1" w:rsidRDefault="00BA1AF2" w:rsidP="003757D5">
      <w:pPr>
        <w:widowControl w:val="0"/>
        <w:suppressLineNumbers/>
        <w:spacing w:after="0" w:line="264" w:lineRule="auto"/>
        <w:jc w:val="both"/>
        <w:rPr>
          <w:rFonts w:ascii="Cambria" w:hAnsi="Cambria" w:cs="Arial"/>
        </w:rPr>
      </w:pPr>
    </w:p>
    <w:p w14:paraId="7946B7C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r>
      <w:r w:rsidRPr="008D72B1">
        <w:rPr>
          <w:rFonts w:ascii="Cambria" w:hAnsi="Cambria" w:cs="Arial"/>
        </w:rPr>
        <w:tab/>
        <w:t>– celkové skutočné ročné úspory zemného plynu (kWh),</w:t>
      </w:r>
    </w:p>
    <w:p w14:paraId="2904722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skutočné ročné úspory zemného plynu na vykurovaní (kWh),</w:t>
      </w:r>
    </w:p>
    <w:p w14:paraId="2A9D2D59" w14:textId="77777777" w:rsidR="00BA1AF2" w:rsidRPr="008D72B1" w:rsidRDefault="00BA1AF2" w:rsidP="003757D5">
      <w:pPr>
        <w:widowControl w:val="0"/>
        <w:suppressLineNumbers/>
        <w:spacing w:after="0" w:line="264" w:lineRule="auto"/>
        <w:ind w:left="1440" w:hanging="732"/>
        <w:jc w:val="both"/>
        <w:rPr>
          <w:rFonts w:ascii="Cambria" w:hAnsi="Cambria" w:cs="Arial"/>
        </w:rPr>
      </w:pPr>
      <w:r w:rsidRPr="008D72B1">
        <w:rPr>
          <w:rFonts w:ascii="Cambria" w:hAnsi="Cambria" w:cs="Arial"/>
        </w:rPr>
        <w:t>Q</w:t>
      </w:r>
      <w:r w:rsidRPr="008D72B1">
        <w:rPr>
          <w:rFonts w:ascii="Cambria" w:hAnsi="Cambria" w:cs="Arial"/>
          <w:vertAlign w:val="subscript"/>
        </w:rPr>
        <w:t>S,TV+VP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skutočné ročné úspory zemného plynu na ohreve teplej vody a výrobe pary pre kuchyňu (kWh),</w:t>
      </w:r>
    </w:p>
    <w:p w14:paraId="6AE1729E" w14:textId="77777777" w:rsidR="00BA1AF2" w:rsidRPr="008D72B1" w:rsidRDefault="00BA1AF2" w:rsidP="003757D5">
      <w:pPr>
        <w:widowControl w:val="0"/>
        <w:suppressLineNumbers/>
        <w:spacing w:after="0" w:line="264" w:lineRule="auto"/>
        <w:jc w:val="both"/>
        <w:rPr>
          <w:rFonts w:ascii="Cambria" w:hAnsi="Cambria" w:cs="Arial"/>
        </w:rPr>
      </w:pPr>
    </w:p>
    <w:p w14:paraId="65F6F595"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00" w:name="_Toc477247987"/>
      <w:r w:rsidRPr="008D72B1">
        <w:rPr>
          <w:rFonts w:ascii="Cambria" w:eastAsiaTheme="minorHAnsi" w:hAnsi="Cambria" w:cs="Arial"/>
          <w:b/>
          <w:sz w:val="22"/>
          <w:szCs w:val="22"/>
        </w:rPr>
        <w:t>Výpočet skutočných úspor zemného plynu na vykurovanie</w:t>
      </w:r>
      <w:bookmarkEnd w:id="100"/>
    </w:p>
    <w:p w14:paraId="4E383B68" w14:textId="7D1B627A"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Údaj o spotrebe zemného plynu na výrobu tepla pre vykurovanie objektov v areáli bude upravený podľa klimatických podmienok v</w:t>
      </w:r>
      <w:r w:rsidRPr="008D72B1">
        <w:rPr>
          <w:rFonts w:ascii="Cambria" w:hAnsi="Cambria" w:cs="Calibri"/>
        </w:rPr>
        <w:t> </w:t>
      </w:r>
      <w:r w:rsidR="00A374F8" w:rsidRPr="008D72B1">
        <w:rPr>
          <w:rFonts w:ascii="Cambria" w:hAnsi="Cambria" w:cs="Arial"/>
        </w:rPr>
        <w:t>dan</w:t>
      </w:r>
      <w:r w:rsidR="00A374F8">
        <w:rPr>
          <w:rFonts w:ascii="Cambria" w:hAnsi="Cambria" w:cs="Arial"/>
        </w:rPr>
        <w:t>om</w:t>
      </w:r>
      <w:r w:rsidR="00A374F8" w:rsidRPr="008D72B1">
        <w:rPr>
          <w:rFonts w:ascii="Cambria" w:hAnsi="Cambria" w:cs="Arial"/>
        </w:rPr>
        <w:t xml:space="preserve"> </w:t>
      </w:r>
      <w:r w:rsidR="00A374F8">
        <w:rPr>
          <w:rFonts w:ascii="Cambria" w:hAnsi="Cambria" w:cs="Arial"/>
        </w:rPr>
        <w:t>Rozhodnom období</w:t>
      </w:r>
      <w:r w:rsidR="00A374F8" w:rsidRPr="008D72B1">
        <w:rPr>
          <w:rFonts w:ascii="Cambria" w:hAnsi="Cambria" w:cs="Arial"/>
        </w:rPr>
        <w:t xml:space="preserve"> </w:t>
      </w:r>
      <w:r w:rsidR="00A374F8">
        <w:rPr>
          <w:rFonts w:ascii="Cambria" w:hAnsi="Cambria" w:cs="Arial"/>
        </w:rPr>
        <w:t xml:space="preserve"> </w:t>
      </w:r>
      <w:proofErr w:type="spellStart"/>
      <w:r w:rsidRPr="008D72B1">
        <w:rPr>
          <w:rFonts w:ascii="Cambria" w:hAnsi="Cambria" w:cs="Arial"/>
        </w:rPr>
        <w:t>dennostup</w:t>
      </w:r>
      <w:r w:rsidRPr="008D72B1">
        <w:rPr>
          <w:rFonts w:ascii="Cambria" w:hAnsi="Cambria" w:cs="Proba Pro"/>
        </w:rPr>
        <w:t>ň</w:t>
      </w:r>
      <w:r w:rsidRPr="008D72B1">
        <w:rPr>
          <w:rFonts w:ascii="Cambria" w:hAnsi="Cambria" w:cs="Arial"/>
        </w:rPr>
        <w:t>ovou</w:t>
      </w:r>
      <w:proofErr w:type="spellEnd"/>
      <w:r w:rsidRPr="008D72B1">
        <w:rPr>
          <w:rFonts w:ascii="Cambria" w:hAnsi="Cambria" w:cs="Arial"/>
        </w:rPr>
        <w:t xml:space="preserve"> met</w:t>
      </w:r>
      <w:r w:rsidRPr="008D72B1">
        <w:rPr>
          <w:rFonts w:ascii="Cambria" w:hAnsi="Cambria" w:cs="Proba Pro"/>
        </w:rPr>
        <w:t>ó</w:t>
      </w:r>
      <w:r w:rsidRPr="008D72B1">
        <w:rPr>
          <w:rFonts w:ascii="Cambria" w:hAnsi="Cambria" w:cs="Arial"/>
        </w:rPr>
        <w:t>dou:</w:t>
      </w:r>
    </w:p>
    <w:p w14:paraId="5E4BDC4C"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D</w:t>
      </w:r>
      <w:r w:rsidRPr="008D72B1">
        <w:rPr>
          <w:rFonts w:ascii="Cambria" w:hAnsi="Cambria" w:cs="Arial"/>
          <w:vertAlign w:val="subscript"/>
        </w:rPr>
        <w:t>20</w:t>
      </w:r>
      <w:r w:rsidRPr="008D72B1">
        <w:rPr>
          <w:rFonts w:ascii="Cambria" w:hAnsi="Cambria" w:cs="Arial"/>
        </w:rPr>
        <w:t xml:space="preserve"> = d . (t</w:t>
      </w:r>
      <w:r w:rsidRPr="008D72B1">
        <w:rPr>
          <w:rFonts w:ascii="Cambria" w:hAnsi="Cambria" w:cs="Arial"/>
          <w:vertAlign w:val="subscript"/>
        </w:rPr>
        <w:t>i</w:t>
      </w:r>
      <w:r w:rsidRPr="008D72B1">
        <w:rPr>
          <w:rFonts w:ascii="Cambria" w:hAnsi="Cambria" w:cs="Arial"/>
        </w:rPr>
        <w:t xml:space="preserve"> - </w:t>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(°D)</w:t>
      </w:r>
    </w:p>
    <w:p w14:paraId="1F4F2F72" w14:textId="77777777" w:rsidR="00BA1AF2" w:rsidRPr="008D72B1" w:rsidRDefault="00BA1AF2" w:rsidP="003757D5">
      <w:pPr>
        <w:widowControl w:val="0"/>
        <w:suppressLineNumbers/>
        <w:spacing w:after="0" w:line="264" w:lineRule="auto"/>
        <w:jc w:val="both"/>
        <w:rPr>
          <w:rFonts w:ascii="Cambria" w:hAnsi="Cambria" w:cs="Arial"/>
        </w:rPr>
      </w:pPr>
    </w:p>
    <w:p w14:paraId="3BDBE81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D</w:t>
      </w:r>
      <w:r w:rsidRPr="008D72B1">
        <w:rPr>
          <w:rFonts w:ascii="Cambria" w:hAnsi="Cambria" w:cs="Arial"/>
          <w:vertAlign w:val="subscript"/>
        </w:rPr>
        <w:t>20</w:t>
      </w:r>
      <w:r w:rsidRPr="008D72B1">
        <w:rPr>
          <w:rFonts w:ascii="Cambria" w:hAnsi="Cambria" w:cs="Arial"/>
        </w:rPr>
        <w:t xml:space="preserve"> </w:t>
      </w:r>
      <w:r w:rsidRPr="008D72B1">
        <w:rPr>
          <w:rFonts w:ascii="Cambria" w:hAnsi="Cambria" w:cs="Arial"/>
        </w:rPr>
        <w:tab/>
        <w:t xml:space="preserve">– počet </w:t>
      </w:r>
      <w:proofErr w:type="spellStart"/>
      <w:r w:rsidRPr="008D72B1">
        <w:rPr>
          <w:rFonts w:ascii="Cambria" w:hAnsi="Cambria" w:cs="Arial"/>
        </w:rPr>
        <w:t>dennostupňov</w:t>
      </w:r>
      <w:proofErr w:type="spellEnd"/>
      <w:r w:rsidRPr="008D72B1">
        <w:rPr>
          <w:rFonts w:ascii="Cambria" w:hAnsi="Cambria" w:cs="Arial"/>
        </w:rPr>
        <w:t>, pri požadovanej vnútornej teplote 20 °C (°D),</w:t>
      </w:r>
    </w:p>
    <w:p w14:paraId="7E64166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 xml:space="preserve">d </w:t>
      </w:r>
      <w:r w:rsidRPr="008D72B1">
        <w:rPr>
          <w:rFonts w:ascii="Cambria" w:hAnsi="Cambria" w:cs="Arial"/>
        </w:rPr>
        <w:tab/>
        <w:t>– počet vykurovacích dní (</w:t>
      </w:r>
      <w:proofErr w:type="spellStart"/>
      <w:r w:rsidRPr="008D72B1">
        <w:rPr>
          <w:rFonts w:ascii="Cambria" w:hAnsi="Cambria" w:cs="Arial"/>
        </w:rPr>
        <w:t>t.j</w:t>
      </w:r>
      <w:proofErr w:type="spellEnd"/>
      <w:r w:rsidRPr="008D72B1">
        <w:rPr>
          <w:rFonts w:ascii="Cambria" w:hAnsi="Cambria" w:cs="Arial"/>
        </w:rPr>
        <w:t>. dní s</w:t>
      </w:r>
      <w:r w:rsidRPr="008D72B1">
        <w:rPr>
          <w:rFonts w:ascii="Cambria" w:hAnsi="Cambria" w:cs="Calibri"/>
        </w:rPr>
        <w:t> </w:t>
      </w:r>
      <w:r w:rsidRPr="008D72B1">
        <w:rPr>
          <w:rFonts w:ascii="Cambria" w:hAnsi="Cambria" w:cs="Arial"/>
        </w:rPr>
        <w:t>priemernou vonkaj</w:t>
      </w:r>
      <w:r w:rsidRPr="008D72B1">
        <w:rPr>
          <w:rFonts w:ascii="Cambria" w:hAnsi="Cambria" w:cs="Proba Pro"/>
        </w:rPr>
        <w:t>š</w:t>
      </w:r>
      <w:r w:rsidRPr="008D72B1">
        <w:rPr>
          <w:rFonts w:ascii="Cambria" w:hAnsi="Cambria" w:cs="Arial"/>
        </w:rPr>
        <w:t xml:space="preserve">ou teplotou t </w:t>
      </w:r>
      <w:r w:rsidRPr="008D72B1">
        <w:rPr>
          <w:rFonts w:ascii="Cambria" w:hAnsi="Cambria" w:cs="Arial"/>
        </w:rPr>
        <w:sym w:font="Symbol" w:char="F0A3"/>
      </w:r>
      <w:r w:rsidRPr="008D72B1">
        <w:rPr>
          <w:rFonts w:ascii="Cambria" w:hAnsi="Cambria" w:cs="Arial"/>
        </w:rPr>
        <w:t xml:space="preserve"> 13 °C),</w:t>
      </w:r>
    </w:p>
    <w:p w14:paraId="60BCF31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t</w:t>
      </w:r>
      <w:r w:rsidRPr="008D72B1">
        <w:rPr>
          <w:rFonts w:ascii="Cambria" w:hAnsi="Cambria" w:cs="Arial"/>
          <w:vertAlign w:val="subscript"/>
        </w:rPr>
        <w:t>i</w:t>
      </w:r>
      <w:r w:rsidRPr="008D72B1">
        <w:rPr>
          <w:rFonts w:ascii="Cambria" w:hAnsi="Cambria" w:cs="Arial"/>
        </w:rPr>
        <w:t xml:space="preserve"> </w:t>
      </w:r>
      <w:r w:rsidRPr="008D72B1">
        <w:rPr>
          <w:rFonts w:ascii="Cambria" w:hAnsi="Cambria" w:cs="Arial"/>
        </w:rPr>
        <w:tab/>
        <w:t>– požadovaná vnútorná teplota v</w:t>
      </w:r>
      <w:r w:rsidRPr="008D72B1">
        <w:rPr>
          <w:rFonts w:ascii="Cambria" w:hAnsi="Cambria" w:cs="Calibri"/>
        </w:rPr>
        <w:t> </w:t>
      </w:r>
      <w:r w:rsidRPr="008D72B1">
        <w:rPr>
          <w:rFonts w:ascii="Cambria" w:hAnsi="Cambria" w:cs="Arial"/>
        </w:rPr>
        <w:t xml:space="preserve">miestnosti (20 </w:t>
      </w:r>
      <w:r w:rsidRPr="008D72B1">
        <w:rPr>
          <w:rFonts w:ascii="Cambria" w:hAnsi="Cambria" w:cs="Proba Pro"/>
        </w:rPr>
        <w:t>°</w:t>
      </w:r>
      <w:r w:rsidRPr="008D72B1">
        <w:rPr>
          <w:rFonts w:ascii="Cambria" w:hAnsi="Cambria" w:cs="Arial"/>
        </w:rPr>
        <w:t>C)  (</w:t>
      </w:r>
      <w:r w:rsidRPr="008D72B1">
        <w:rPr>
          <w:rFonts w:ascii="Cambria" w:hAnsi="Cambria" w:cs="Proba Pro"/>
        </w:rPr>
        <w:t>°</w:t>
      </w:r>
      <w:r w:rsidRPr="008D72B1">
        <w:rPr>
          <w:rFonts w:ascii="Cambria" w:hAnsi="Cambria" w:cs="Arial"/>
        </w:rPr>
        <w:t>C),</w:t>
      </w:r>
    </w:p>
    <w:p w14:paraId="4BC5B81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 xml:space="preserve"> </w:t>
      </w:r>
      <w:r w:rsidRPr="008D72B1">
        <w:rPr>
          <w:rFonts w:ascii="Cambria" w:hAnsi="Cambria" w:cs="Arial"/>
        </w:rPr>
        <w:tab/>
        <w:t>– stredná vonkajšia teplota vo vykurovacom období (°C).</w:t>
      </w:r>
    </w:p>
    <w:p w14:paraId="7B34B0FB" w14:textId="77777777" w:rsidR="00BA1AF2" w:rsidRPr="008D72B1" w:rsidRDefault="00BA1AF2" w:rsidP="003757D5">
      <w:pPr>
        <w:widowControl w:val="0"/>
        <w:suppressLineNumbers/>
        <w:spacing w:after="0" w:line="264" w:lineRule="auto"/>
        <w:jc w:val="both"/>
        <w:rPr>
          <w:rFonts w:ascii="Cambria" w:hAnsi="Cambria" w:cs="Arial"/>
        </w:rPr>
      </w:pPr>
    </w:p>
    <w:p w14:paraId="2F7690D5" w14:textId="52537BE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vykurovanie v</w:t>
      </w:r>
      <w:r w:rsidRPr="008D72B1">
        <w:rPr>
          <w:rFonts w:ascii="Cambria" w:hAnsi="Cambria" w:cs="Calibri"/>
        </w:rPr>
        <w:t> </w:t>
      </w:r>
      <w:r w:rsidR="00A374F8" w:rsidRPr="008D72B1">
        <w:rPr>
          <w:rFonts w:ascii="Cambria" w:hAnsi="Cambria" w:cs="Arial"/>
        </w:rPr>
        <w:t>pr</w:t>
      </w:r>
      <w:r w:rsidR="00A374F8" w:rsidRPr="008D72B1">
        <w:rPr>
          <w:rFonts w:ascii="Cambria" w:hAnsi="Cambria" w:cs="Proba Pro"/>
        </w:rPr>
        <w:t>í</w:t>
      </w:r>
      <w:r w:rsidR="00A374F8" w:rsidRPr="008D72B1">
        <w:rPr>
          <w:rFonts w:ascii="Cambria" w:hAnsi="Cambria" w:cs="Arial"/>
        </w:rPr>
        <w:t>slu</w:t>
      </w:r>
      <w:r w:rsidR="00A374F8" w:rsidRPr="008D72B1">
        <w:rPr>
          <w:rFonts w:ascii="Cambria" w:hAnsi="Cambria" w:cs="Proba Pro"/>
        </w:rPr>
        <w:t>š</w:t>
      </w:r>
      <w:r w:rsidR="00A374F8" w:rsidRPr="008D72B1">
        <w:rPr>
          <w:rFonts w:ascii="Cambria" w:hAnsi="Cambria" w:cs="Arial"/>
        </w:rPr>
        <w:t>n</w:t>
      </w:r>
      <w:r w:rsidR="00A374F8">
        <w:rPr>
          <w:rFonts w:ascii="Cambria" w:hAnsi="Cambria" w:cs="Arial"/>
        </w:rPr>
        <w:t>om Rozhodnom období</w:t>
      </w:r>
      <w:r w:rsidR="00A374F8"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729F1AC3"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xml:space="preserve"> . (D</w:t>
      </w:r>
      <w:r w:rsidRPr="008D72B1">
        <w:rPr>
          <w:rFonts w:ascii="Cambria" w:hAnsi="Cambria" w:cs="Arial"/>
          <w:vertAlign w:val="subscript"/>
        </w:rPr>
        <w:t>B</w:t>
      </w:r>
      <w:r w:rsidRPr="008D72B1">
        <w:rPr>
          <w:rFonts w:ascii="Cambria" w:hAnsi="Cambria" w:cs="Arial"/>
        </w:rPr>
        <w:t xml:space="preserve"> / D</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5CD28D72" w14:textId="77777777" w:rsidR="00BA1AF2" w:rsidRPr="008D72B1" w:rsidRDefault="00BA1AF2" w:rsidP="003757D5">
      <w:pPr>
        <w:widowControl w:val="0"/>
        <w:suppressLineNumbers/>
        <w:spacing w:after="0" w:line="264" w:lineRule="auto"/>
        <w:jc w:val="both"/>
        <w:rPr>
          <w:rFonts w:ascii="Cambria" w:hAnsi="Cambria" w:cs="Arial"/>
        </w:rPr>
      </w:pPr>
    </w:p>
    <w:p w14:paraId="148929C1" w14:textId="678234EB"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A,VYK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xml:space="preserve">– spotreba zemného plynu na vykurovanie upravená podľa poveternostných   </w:t>
      </w:r>
      <w:r w:rsidRPr="008D72B1">
        <w:rPr>
          <w:rFonts w:ascii="Cambria" w:hAnsi="Cambria" w:cs="Arial"/>
        </w:rPr>
        <w:tab/>
      </w:r>
      <w:r w:rsidRPr="008D72B1">
        <w:rPr>
          <w:rFonts w:ascii="Cambria" w:hAnsi="Cambria" w:cs="Arial"/>
        </w:rPr>
        <w:tab/>
      </w:r>
      <w:r w:rsidRPr="008D72B1">
        <w:rPr>
          <w:rFonts w:ascii="Cambria" w:hAnsi="Cambria" w:cs="Arial"/>
        </w:rPr>
        <w:tab/>
        <w:t xml:space="preserve">podmienok </w:t>
      </w:r>
      <w:proofErr w:type="spellStart"/>
      <w:r w:rsidRPr="008D72B1">
        <w:rPr>
          <w:rFonts w:ascii="Cambria" w:hAnsi="Cambria" w:cs="Arial"/>
        </w:rPr>
        <w:t>dennostupňovou</w:t>
      </w:r>
      <w:proofErr w:type="spellEnd"/>
      <w:r w:rsidRPr="008D72B1">
        <w:rPr>
          <w:rFonts w:ascii="Cambria" w:hAnsi="Cambria" w:cs="Arial"/>
        </w:rPr>
        <w:t xml:space="preserve"> metódou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6D1394B2"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ročná spotreba zemného plynu na vykurovanie (kWh),</w:t>
      </w:r>
    </w:p>
    <w:p w14:paraId="233C6AB9" w14:textId="546DEB75"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D</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w:t>
      </w:r>
      <w:r w:rsidRPr="008D72B1">
        <w:rPr>
          <w:rFonts w:ascii="Cambria" w:hAnsi="Cambria" w:cs="Calibri"/>
        </w:rPr>
        <w:t> </w:t>
      </w:r>
      <w:proofErr w:type="spellStart"/>
      <w:r w:rsidR="00735FD1" w:rsidRPr="008D72B1">
        <w:rPr>
          <w:rFonts w:ascii="Cambria" w:hAnsi="Cambria" w:cs="Arial"/>
        </w:rPr>
        <w:t>prisl</w:t>
      </w:r>
      <w:r w:rsidR="00735FD1" w:rsidRPr="008D72B1">
        <w:rPr>
          <w:rFonts w:ascii="Cambria" w:hAnsi="Cambria" w:cs="Proba Pro"/>
        </w:rPr>
        <w:t>ú</w:t>
      </w:r>
      <w:r w:rsidR="00735FD1" w:rsidRPr="008D72B1">
        <w:rPr>
          <w:rFonts w:ascii="Cambria" w:hAnsi="Cambria" w:cs="Arial"/>
        </w:rPr>
        <w:t>chaj</w:t>
      </w:r>
      <w:r w:rsidR="00735FD1" w:rsidRPr="008D72B1">
        <w:rPr>
          <w:rFonts w:ascii="Cambria" w:hAnsi="Cambria" w:cs="Proba Pro"/>
        </w:rPr>
        <w:t>ú</w:t>
      </w:r>
      <w:r w:rsidR="00735FD1" w:rsidRPr="008D72B1">
        <w:rPr>
          <w:rFonts w:ascii="Cambria" w:hAnsi="Cambria" w:cs="Arial"/>
        </w:rPr>
        <w:t>c</w:t>
      </w:r>
      <w:r w:rsidR="00735FD1">
        <w:rPr>
          <w:rFonts w:ascii="Cambria" w:hAnsi="Cambria" w:cs="Arial"/>
        </w:rPr>
        <w:t>omRozhodnom</w:t>
      </w:r>
      <w:proofErr w:type="spellEnd"/>
      <w:r w:rsidR="00735FD1">
        <w:rPr>
          <w:rFonts w:ascii="Cambria" w:hAnsi="Cambria" w:cs="Arial"/>
        </w:rPr>
        <w:t xml:space="preserve"> období</w:t>
      </w:r>
      <w:r w:rsidR="00735FD1" w:rsidRPr="008D72B1">
        <w:rPr>
          <w:rFonts w:ascii="Cambria" w:hAnsi="Cambria" w:cs="Arial"/>
        </w:rPr>
        <w:t xml:space="preserve"> </w:t>
      </w:r>
      <w:r w:rsidRPr="008D72B1">
        <w:rPr>
          <w:rFonts w:ascii="Cambria" w:hAnsi="Cambria" w:cs="Arial"/>
        </w:rPr>
        <w:t>(</w:t>
      </w:r>
      <w:r w:rsidRPr="008D72B1">
        <w:rPr>
          <w:rFonts w:ascii="Cambria" w:hAnsi="Cambria" w:cs="Proba Pro"/>
        </w:rPr>
        <w:t>°</w:t>
      </w:r>
      <w:r w:rsidRPr="008D72B1">
        <w:rPr>
          <w:rFonts w:ascii="Cambria" w:hAnsi="Cambria" w:cs="Arial"/>
        </w:rPr>
        <w:t>D),</w:t>
      </w:r>
    </w:p>
    <w:p w14:paraId="5FD71100"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D</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w:t>
      </w:r>
      <w:r w:rsidRPr="008D72B1">
        <w:rPr>
          <w:rFonts w:ascii="Cambria" w:hAnsi="Cambria" w:cs="Proba Pro"/>
        </w:rPr>
        <w:t>°</w:t>
      </w:r>
      <w:r w:rsidRPr="008D72B1">
        <w:rPr>
          <w:rFonts w:ascii="Cambria" w:hAnsi="Cambria" w:cs="Arial"/>
        </w:rPr>
        <w:t>D).</w:t>
      </w:r>
    </w:p>
    <w:p w14:paraId="58B40603" w14:textId="77777777" w:rsidR="00BA1AF2" w:rsidRPr="008D72B1" w:rsidRDefault="00BA1AF2" w:rsidP="003757D5">
      <w:pPr>
        <w:widowControl w:val="0"/>
        <w:suppressLineNumbers/>
        <w:spacing w:after="0" w:line="264" w:lineRule="auto"/>
        <w:jc w:val="both"/>
        <w:rPr>
          <w:rFonts w:ascii="Cambria" w:hAnsi="Cambria" w:cs="Arial"/>
        </w:rPr>
      </w:pPr>
    </w:p>
    <w:p w14:paraId="0D579934" w14:textId="17EED20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Skutočná úspora zemného plynu na vykurovanie v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vypočítaná nasledovne:</w:t>
      </w:r>
    </w:p>
    <w:p w14:paraId="749D19E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49F6E392" w14:textId="77777777" w:rsidR="00BA1AF2" w:rsidRPr="008D72B1" w:rsidRDefault="00BA1AF2" w:rsidP="003757D5">
      <w:pPr>
        <w:widowControl w:val="0"/>
        <w:suppressLineNumbers/>
        <w:spacing w:after="0" w:line="264" w:lineRule="auto"/>
        <w:jc w:val="both"/>
        <w:rPr>
          <w:rFonts w:ascii="Cambria" w:hAnsi="Cambria" w:cs="Arial"/>
        </w:rPr>
      </w:pPr>
    </w:p>
    <w:p w14:paraId="1F85243E"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t>– skutočné ročné úspory zemného plynu na vykurovaní  (kWh),</w:t>
      </w:r>
    </w:p>
    <w:p w14:paraId="51CC2DF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spotreba zemného plynu na vykurovanie v základnej perióde (kWh),</w:t>
      </w:r>
    </w:p>
    <w:p w14:paraId="210B8B6F" w14:textId="3FFD21CD"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xml:space="preserve">– spotreba zemného plynu na vykurovanie upravená podľa klimatických    </w:t>
      </w:r>
      <w:r w:rsidRPr="008D72B1">
        <w:rPr>
          <w:rFonts w:ascii="Cambria" w:hAnsi="Cambria" w:cs="Arial"/>
        </w:rPr>
        <w:br/>
        <w:t xml:space="preserve"> </w:t>
      </w:r>
      <w:r w:rsidRPr="008D72B1">
        <w:rPr>
          <w:rFonts w:ascii="Cambria" w:hAnsi="Cambria" w:cs="Arial"/>
        </w:rPr>
        <w:tab/>
      </w:r>
      <w:r w:rsidRPr="008D72B1">
        <w:rPr>
          <w:rFonts w:ascii="Cambria" w:hAnsi="Cambria" w:cs="Arial"/>
        </w:rPr>
        <w:tab/>
      </w:r>
      <w:r w:rsidRPr="008D72B1">
        <w:rPr>
          <w:rFonts w:ascii="Cambria" w:hAnsi="Cambria" w:cs="Arial"/>
        </w:rPr>
        <w:tab/>
        <w:t xml:space="preserve">podmienok </w:t>
      </w:r>
      <w:proofErr w:type="spellStart"/>
      <w:r w:rsidRPr="008D72B1">
        <w:rPr>
          <w:rFonts w:ascii="Cambria" w:hAnsi="Cambria" w:cs="Arial"/>
        </w:rPr>
        <w:t>dennostupňovou</w:t>
      </w:r>
      <w:proofErr w:type="spellEnd"/>
      <w:r w:rsidRPr="008D72B1">
        <w:rPr>
          <w:rFonts w:ascii="Cambria" w:hAnsi="Cambria" w:cs="Arial"/>
        </w:rPr>
        <w:t xml:space="preserve"> metódou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016A713C"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01" w:name="_Toc477247988"/>
      <w:r w:rsidRPr="008D72B1">
        <w:rPr>
          <w:rFonts w:ascii="Cambria" w:eastAsiaTheme="minorHAnsi" w:hAnsi="Cambria" w:cs="Arial"/>
          <w:b/>
          <w:sz w:val="22"/>
          <w:szCs w:val="22"/>
        </w:rPr>
        <w:t xml:space="preserve">Výpočet skutočných úspor zemného plynu na </w:t>
      </w:r>
      <w:bookmarkEnd w:id="101"/>
      <w:r w:rsidRPr="008D72B1">
        <w:rPr>
          <w:rFonts w:ascii="Cambria" w:eastAsiaTheme="minorHAnsi" w:hAnsi="Cambria" w:cs="Arial"/>
          <w:b/>
          <w:sz w:val="22"/>
          <w:szCs w:val="22"/>
        </w:rPr>
        <w:t>ohreve teplej vody a výrobe pary</w:t>
      </w:r>
    </w:p>
    <w:p w14:paraId="6B86CD55" w14:textId="374D362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zemného plynu na výrobu tepla pre ohrev teplej vody bude upravený podľa skutočného využitia kapacít </w:t>
      </w:r>
      <w:r w:rsidR="00735FD1">
        <w:rPr>
          <w:rFonts w:ascii="Cambria" w:hAnsi="Cambria" w:cs="Arial"/>
        </w:rPr>
        <w:t>Klienta</w:t>
      </w:r>
      <w:r w:rsidR="00735FD1" w:rsidRPr="008D72B1">
        <w:rPr>
          <w:rFonts w:ascii="Cambria" w:hAnsi="Cambria" w:cs="Arial"/>
        </w:rPr>
        <w:t xml:space="preserve"> </w:t>
      </w:r>
      <w:r w:rsidRPr="008D72B1">
        <w:rPr>
          <w:rFonts w:ascii="Cambria" w:hAnsi="Cambria" w:cs="Arial"/>
        </w:rPr>
        <w:t xml:space="preserve">vyjadreného prostredníctvom </w:t>
      </w:r>
      <w:proofErr w:type="spellStart"/>
      <w:r w:rsidRPr="008D72B1">
        <w:rPr>
          <w:rFonts w:ascii="Cambria" w:hAnsi="Cambria" w:cs="Arial"/>
        </w:rPr>
        <w:t>lôžkodní</w:t>
      </w:r>
      <w:proofErr w:type="spellEnd"/>
      <w:r w:rsidRPr="008D72B1">
        <w:rPr>
          <w:rFonts w:ascii="Cambria" w:hAnsi="Cambria" w:cs="Arial"/>
        </w:rPr>
        <w:t>.</w:t>
      </w:r>
    </w:p>
    <w:p w14:paraId="2D801B1C" w14:textId="77777777" w:rsidR="00BA1AF2" w:rsidRPr="008D72B1" w:rsidRDefault="00BA1AF2" w:rsidP="003757D5">
      <w:pPr>
        <w:widowControl w:val="0"/>
        <w:suppressLineNumbers/>
        <w:spacing w:after="0" w:line="264" w:lineRule="auto"/>
        <w:jc w:val="both"/>
        <w:rPr>
          <w:rFonts w:ascii="Cambria" w:hAnsi="Cambria" w:cs="Arial"/>
        </w:rPr>
      </w:pPr>
    </w:p>
    <w:p w14:paraId="269CCF79" w14:textId="63830B6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ohrev teplej vody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148F0612" w14:textId="77777777" w:rsidR="00BA1AF2" w:rsidRPr="008D72B1" w:rsidRDefault="00BA1AF2" w:rsidP="003757D5">
      <w:pPr>
        <w:widowControl w:val="0"/>
        <w:suppressLineNumbers/>
        <w:spacing w:after="0" w:line="264" w:lineRule="auto"/>
        <w:jc w:val="both"/>
        <w:rPr>
          <w:rFonts w:ascii="Cambria" w:hAnsi="Cambria" w:cs="Arial"/>
        </w:rPr>
      </w:pPr>
    </w:p>
    <w:p w14:paraId="4DE89B6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xml:space="preserve"> . (L</w:t>
      </w:r>
      <w:r w:rsidRPr="008D72B1">
        <w:rPr>
          <w:rFonts w:ascii="Cambria" w:hAnsi="Cambria" w:cs="Arial"/>
          <w:vertAlign w:val="subscript"/>
        </w:rPr>
        <w:t>B</w:t>
      </w:r>
      <w:r w:rsidRPr="008D72B1">
        <w:rPr>
          <w:rFonts w:ascii="Cambria" w:hAnsi="Cambria" w:cs="Arial"/>
        </w:rPr>
        <w:t xml:space="preserve"> / L</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6F9FC252" w14:textId="77777777" w:rsidR="00BA1AF2" w:rsidRPr="008D72B1" w:rsidRDefault="00BA1AF2" w:rsidP="003757D5">
      <w:pPr>
        <w:widowControl w:val="0"/>
        <w:suppressLineNumbers/>
        <w:spacing w:after="0" w:line="264" w:lineRule="auto"/>
        <w:jc w:val="both"/>
        <w:rPr>
          <w:rFonts w:ascii="Cambria" w:hAnsi="Cambria" w:cs="Arial"/>
        </w:rPr>
      </w:pPr>
    </w:p>
    <w:p w14:paraId="5EEEAB30" w14:textId="355845D5"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A,TV</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xml:space="preserve">– spotreba zemného plynu na ohrev teplej vody upravená podľa skutočného </w:t>
      </w:r>
      <w:r w:rsidRPr="008D72B1">
        <w:rPr>
          <w:rFonts w:ascii="Cambria" w:hAnsi="Cambria" w:cs="Arial"/>
        </w:rPr>
        <w:tab/>
      </w:r>
      <w:r w:rsidRPr="008D72B1">
        <w:rPr>
          <w:rFonts w:ascii="Cambria" w:hAnsi="Cambria" w:cs="Arial"/>
        </w:rPr>
        <w:tab/>
      </w:r>
      <w:r w:rsidRPr="008D72B1">
        <w:rPr>
          <w:rFonts w:ascii="Cambria" w:hAnsi="Cambria" w:cs="Arial"/>
        </w:rPr>
        <w:tab/>
        <w:t xml:space="preserve">využitia kapacít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052A43C2"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celková ročná spotreba zemného plynu na ohrev teplej vody (kWh),</w:t>
      </w:r>
    </w:p>
    <w:p w14:paraId="41760B7F" w14:textId="26043BA2"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L</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Pr="008D72B1">
        <w:rPr>
          <w:rFonts w:ascii="Cambria" w:hAnsi="Cambria" w:cs="Arial"/>
        </w:rPr>
        <w:t>,</w:t>
      </w:r>
    </w:p>
    <w:p w14:paraId="68A3CC71"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6EE70BED" w14:textId="77777777" w:rsidR="00BA1AF2" w:rsidRPr="008D72B1" w:rsidRDefault="00BA1AF2" w:rsidP="003757D5">
      <w:pPr>
        <w:widowControl w:val="0"/>
        <w:suppressLineNumbers/>
        <w:spacing w:after="0" w:line="264" w:lineRule="auto"/>
        <w:jc w:val="both"/>
        <w:rPr>
          <w:rFonts w:ascii="Cambria" w:hAnsi="Cambria" w:cs="Arial"/>
        </w:rPr>
      </w:pPr>
    </w:p>
    <w:p w14:paraId="30C16D1F" w14:textId="0B707F3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zemného plynu na výrobu pary pre kuchyňu bude upravený podľa skutočného využitia kapacít </w:t>
      </w:r>
      <w:r w:rsidR="00735FD1">
        <w:rPr>
          <w:rFonts w:ascii="Cambria" w:hAnsi="Cambria" w:cs="Arial"/>
        </w:rPr>
        <w:t>Klienta</w:t>
      </w:r>
      <w:r w:rsidR="00735FD1" w:rsidRPr="008D72B1">
        <w:rPr>
          <w:rFonts w:ascii="Cambria" w:hAnsi="Cambria" w:cs="Arial"/>
        </w:rPr>
        <w:t xml:space="preserve"> </w:t>
      </w:r>
      <w:r w:rsidRPr="008D72B1">
        <w:rPr>
          <w:rFonts w:ascii="Cambria" w:hAnsi="Cambria" w:cs="Arial"/>
        </w:rPr>
        <w:t>vyjadreného prostredníctvom počtu pripravených jedál.</w:t>
      </w:r>
    </w:p>
    <w:p w14:paraId="07841901" w14:textId="77777777" w:rsidR="00BA1AF2" w:rsidRPr="008D72B1" w:rsidRDefault="00BA1AF2" w:rsidP="003757D5">
      <w:pPr>
        <w:widowControl w:val="0"/>
        <w:suppressLineNumbers/>
        <w:spacing w:after="0" w:line="264" w:lineRule="auto"/>
        <w:jc w:val="both"/>
        <w:rPr>
          <w:rFonts w:ascii="Cambria" w:hAnsi="Cambria" w:cs="Arial"/>
        </w:rPr>
      </w:pPr>
    </w:p>
    <w:p w14:paraId="71BFED90" w14:textId="007BC93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výrobu pary pre kuchyňu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6B09A1F9" w14:textId="77777777" w:rsidR="00BA1AF2" w:rsidRPr="008D72B1" w:rsidRDefault="00BA1AF2" w:rsidP="003757D5">
      <w:pPr>
        <w:widowControl w:val="0"/>
        <w:suppressLineNumbers/>
        <w:spacing w:after="0" w:line="264" w:lineRule="auto"/>
        <w:jc w:val="both"/>
        <w:rPr>
          <w:rFonts w:ascii="Cambria" w:hAnsi="Cambria" w:cs="Arial"/>
        </w:rPr>
      </w:pPr>
    </w:p>
    <w:p w14:paraId="6B97C69D"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 xml:space="preserve"> . (J</w:t>
      </w:r>
      <w:r w:rsidRPr="008D72B1">
        <w:rPr>
          <w:rFonts w:ascii="Cambria" w:hAnsi="Cambria" w:cs="Arial"/>
          <w:vertAlign w:val="subscript"/>
        </w:rPr>
        <w:t>B</w:t>
      </w:r>
      <w:r w:rsidRPr="008D72B1">
        <w:rPr>
          <w:rFonts w:ascii="Cambria" w:hAnsi="Cambria" w:cs="Arial"/>
        </w:rPr>
        <w:t xml:space="preserve"> / J</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38AB6A4C" w14:textId="77777777" w:rsidR="00BA1AF2" w:rsidRPr="008D72B1" w:rsidRDefault="00BA1AF2" w:rsidP="003757D5">
      <w:pPr>
        <w:widowControl w:val="0"/>
        <w:suppressLineNumbers/>
        <w:spacing w:after="0" w:line="264" w:lineRule="auto"/>
        <w:jc w:val="both"/>
        <w:rPr>
          <w:rFonts w:ascii="Cambria" w:hAnsi="Cambria" w:cs="Arial"/>
        </w:rPr>
      </w:pPr>
    </w:p>
    <w:p w14:paraId="2319C9CA" w14:textId="27E2CF1F" w:rsidR="00BA1AF2" w:rsidRPr="008D72B1" w:rsidRDefault="00BA1AF2" w:rsidP="003757D5">
      <w:pPr>
        <w:widowControl w:val="0"/>
        <w:suppressLineNumbers/>
        <w:tabs>
          <w:tab w:val="left" w:pos="810"/>
        </w:tab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A,VP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xml:space="preserve">– spotreba zemného plynu na výrobu pary pre kuchyňu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2F5F1E9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ročná spotreba zemného plynu na výrobu pary pre kuchyňu (kWh),</w:t>
      </w:r>
    </w:p>
    <w:p w14:paraId="6F25DA13" w14:textId="293F75C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počet pripravených jedál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Pr="008D72B1">
        <w:rPr>
          <w:rFonts w:ascii="Cambria" w:hAnsi="Cambria" w:cs="Arial"/>
        </w:rPr>
        <w:t>,</w:t>
      </w:r>
    </w:p>
    <w:p w14:paraId="1A2C0CD5"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počet pripravených jedál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26F4F9A8" w14:textId="77777777" w:rsidR="00BA1AF2" w:rsidRPr="008D72B1" w:rsidRDefault="00BA1AF2" w:rsidP="003757D5">
      <w:pPr>
        <w:widowControl w:val="0"/>
        <w:suppressLineNumbers/>
        <w:spacing w:after="0" w:line="264" w:lineRule="auto"/>
        <w:jc w:val="both"/>
        <w:rPr>
          <w:rFonts w:ascii="Cambria" w:hAnsi="Cambria" w:cs="Arial"/>
        </w:rPr>
      </w:pPr>
    </w:p>
    <w:p w14:paraId="1F1A774D" w14:textId="369F3682"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Skutočná úspora zemného plynu na ohreve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robe pary pre kuchy</w:t>
      </w:r>
      <w:r w:rsidRPr="008D72B1">
        <w:rPr>
          <w:rFonts w:ascii="Cambria" w:hAnsi="Cambria" w:cs="Proba Pro"/>
        </w:rPr>
        <w:t>ň</w:t>
      </w:r>
      <w:r w:rsidRPr="008D72B1">
        <w:rPr>
          <w:rFonts w:ascii="Cambria" w:hAnsi="Cambria" w:cs="Arial"/>
        </w:rPr>
        <w:t xml:space="preserve">u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bude vypočítaná nasledovne:</w:t>
      </w:r>
    </w:p>
    <w:p w14:paraId="555F9392" w14:textId="77777777" w:rsidR="00BA1AF2" w:rsidRPr="008D72B1" w:rsidRDefault="00BA1AF2" w:rsidP="003757D5">
      <w:pPr>
        <w:widowControl w:val="0"/>
        <w:suppressLineNumbers/>
        <w:spacing w:after="0" w:line="264" w:lineRule="auto"/>
        <w:jc w:val="both"/>
        <w:rPr>
          <w:rFonts w:ascii="Cambria" w:hAnsi="Cambria" w:cs="Arial"/>
        </w:rPr>
      </w:pPr>
    </w:p>
    <w:p w14:paraId="4EAD36A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t>(kWh)</w:t>
      </w:r>
    </w:p>
    <w:p w14:paraId="6615C296" w14:textId="77777777" w:rsidR="00BA1AF2" w:rsidRPr="008D72B1" w:rsidRDefault="00BA1AF2" w:rsidP="003757D5">
      <w:pPr>
        <w:widowControl w:val="0"/>
        <w:suppressLineNumbers/>
        <w:spacing w:after="0" w:line="264" w:lineRule="auto"/>
        <w:jc w:val="both"/>
        <w:rPr>
          <w:rFonts w:ascii="Cambria" w:hAnsi="Cambria" w:cs="Arial"/>
        </w:rPr>
      </w:pPr>
    </w:p>
    <w:p w14:paraId="6BD6D73F" w14:textId="77777777" w:rsidR="00BA1AF2" w:rsidRPr="008D72B1" w:rsidRDefault="00BA1AF2" w:rsidP="003757D5">
      <w:pPr>
        <w:widowControl w:val="0"/>
        <w:suppressLineNumbers/>
        <w:tabs>
          <w:tab w:val="left" w:pos="720"/>
        </w:tabs>
        <w:spacing w:after="0" w:line="264" w:lineRule="auto"/>
        <w:ind w:left="1890" w:hanging="1890"/>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skutočné ročné úspory zemného plynu na ohreve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robe pary pre kuchy</w:t>
      </w:r>
      <w:r w:rsidRPr="008D72B1">
        <w:rPr>
          <w:rFonts w:ascii="Cambria" w:hAnsi="Cambria" w:cs="Proba Pro"/>
        </w:rPr>
        <w:t>ň</w:t>
      </w:r>
      <w:r w:rsidRPr="008D72B1">
        <w:rPr>
          <w:rFonts w:ascii="Cambria" w:hAnsi="Cambria" w:cs="Arial"/>
        </w:rPr>
        <w:t>u (kWh),</w:t>
      </w:r>
    </w:p>
    <w:p w14:paraId="2C0C752A" w14:textId="77777777"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spotreba zemného plynu na ohrev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robu pary pre kuchy</w:t>
      </w:r>
      <w:r w:rsidRPr="008D72B1">
        <w:rPr>
          <w:rFonts w:ascii="Cambria" w:hAnsi="Cambria" w:cs="Proba Pro"/>
        </w:rPr>
        <w:t>ň</w:t>
      </w:r>
      <w:r w:rsidRPr="008D72B1">
        <w:rPr>
          <w:rFonts w:ascii="Cambria" w:hAnsi="Cambria" w:cs="Arial"/>
        </w:rPr>
        <w:t>u v 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(kWh),</w:t>
      </w:r>
    </w:p>
    <w:p w14:paraId="74F787AC" w14:textId="14FAEA14"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xml:space="preserve">– spotreba zemného plynu na ohrev teplej vody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571CD342" w14:textId="78F2B45D"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xml:space="preserve">– spotreba zemného plynu na výrobu pary pre kuchyňu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07E17BE6" w14:textId="77777777" w:rsidR="00BA1AF2" w:rsidRPr="008D72B1" w:rsidRDefault="00BA1AF2" w:rsidP="003757D5">
      <w:pPr>
        <w:widowControl w:val="0"/>
        <w:suppressLineNumbers/>
        <w:spacing w:after="0" w:line="264" w:lineRule="auto"/>
        <w:jc w:val="both"/>
        <w:rPr>
          <w:rFonts w:ascii="Cambria" w:hAnsi="Cambria" w:cs="Arial"/>
        </w:rPr>
      </w:pPr>
    </w:p>
    <w:p w14:paraId="705ACFC3"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2" w:name="_Toc477247990"/>
      <w:r w:rsidRPr="008D72B1">
        <w:rPr>
          <w:rFonts w:ascii="Cambria" w:eastAsiaTheme="minorHAnsi" w:hAnsi="Cambria" w:cs="Arial"/>
          <w:b/>
          <w:sz w:val="22"/>
          <w:szCs w:val="22"/>
        </w:rPr>
        <w:t>Výpočet Skutočných CELKOVÝCH ročných ÚSPOR studenej vody</w:t>
      </w:r>
      <w:bookmarkEnd w:id="102"/>
    </w:p>
    <w:p w14:paraId="66E1684B" w14:textId="11FE4F5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studenej vody bude upravený podľa skutočného využitia kapacít </w:t>
      </w:r>
      <w:r w:rsidR="00B075DD">
        <w:rPr>
          <w:rFonts w:ascii="Cambria" w:hAnsi="Cambria" w:cs="Arial"/>
        </w:rPr>
        <w:t>Klienta</w:t>
      </w:r>
      <w:r w:rsidR="00B075DD" w:rsidRPr="008D72B1">
        <w:rPr>
          <w:rFonts w:ascii="Cambria" w:hAnsi="Cambria" w:cs="Arial"/>
        </w:rPr>
        <w:t xml:space="preserve"> </w:t>
      </w:r>
      <w:r w:rsidRPr="008D72B1">
        <w:rPr>
          <w:rFonts w:ascii="Cambria" w:hAnsi="Cambria" w:cs="Arial"/>
        </w:rPr>
        <w:t xml:space="preserve">vyjadreného prostredníctvom </w:t>
      </w:r>
      <w:proofErr w:type="spellStart"/>
      <w:r w:rsidRPr="008D72B1">
        <w:rPr>
          <w:rFonts w:ascii="Cambria" w:hAnsi="Cambria" w:cs="Arial"/>
        </w:rPr>
        <w:t>lôžkodní</w:t>
      </w:r>
      <w:proofErr w:type="spellEnd"/>
      <w:r w:rsidRPr="008D72B1">
        <w:rPr>
          <w:rFonts w:ascii="Cambria" w:hAnsi="Cambria" w:cs="Arial"/>
        </w:rPr>
        <w:t>.</w:t>
      </w:r>
    </w:p>
    <w:p w14:paraId="706AFA35" w14:textId="77777777" w:rsidR="00BA1AF2" w:rsidRPr="008D72B1" w:rsidRDefault="00BA1AF2" w:rsidP="003757D5">
      <w:pPr>
        <w:widowControl w:val="0"/>
        <w:suppressLineNumbers/>
        <w:spacing w:after="0" w:line="264" w:lineRule="auto"/>
        <w:jc w:val="both"/>
        <w:rPr>
          <w:rFonts w:ascii="Cambria" w:hAnsi="Cambria" w:cs="Arial"/>
        </w:rPr>
      </w:pPr>
    </w:p>
    <w:p w14:paraId="530DB1D9" w14:textId="50EBEF8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studenej vody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peri</w:t>
      </w:r>
      <w:r w:rsidRPr="008D72B1">
        <w:rPr>
          <w:rFonts w:ascii="Cambria" w:hAnsi="Cambria" w:cs="Proba Pro"/>
        </w:rPr>
        <w:t>ó</w:t>
      </w:r>
      <w:r w:rsidRPr="008D72B1">
        <w:rPr>
          <w:rFonts w:ascii="Cambria" w:hAnsi="Cambria" w:cs="Arial"/>
        </w:rPr>
        <w:t>de bude upravená nasledovne:</w:t>
      </w:r>
    </w:p>
    <w:p w14:paraId="4F6CAF91" w14:textId="77777777" w:rsidR="00BA1AF2" w:rsidRPr="008D72B1" w:rsidRDefault="00BA1AF2" w:rsidP="003757D5">
      <w:pPr>
        <w:widowControl w:val="0"/>
        <w:suppressLineNumbers/>
        <w:spacing w:after="0" w:line="264" w:lineRule="auto"/>
        <w:jc w:val="both"/>
        <w:rPr>
          <w:rFonts w:ascii="Cambria" w:hAnsi="Cambria" w:cs="Arial"/>
        </w:rPr>
      </w:pPr>
    </w:p>
    <w:p w14:paraId="1798306F" w14:textId="065122B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M</w:t>
      </w:r>
      <w:r w:rsidRPr="008D72B1">
        <w:rPr>
          <w:rFonts w:ascii="Cambria" w:hAnsi="Cambria" w:cs="Arial"/>
          <w:vertAlign w:val="superscript"/>
        </w:rPr>
        <w:t>SV</w:t>
      </w:r>
      <w:r w:rsidRPr="008D72B1">
        <w:rPr>
          <w:rFonts w:ascii="Cambria" w:hAnsi="Cambria" w:cs="Arial"/>
        </w:rPr>
        <w:t xml:space="preserve"> . (L</w:t>
      </w:r>
      <w:r w:rsidRPr="008D72B1">
        <w:rPr>
          <w:rFonts w:ascii="Cambria" w:hAnsi="Cambria" w:cs="Arial"/>
          <w:vertAlign w:val="subscript"/>
        </w:rPr>
        <w:t>B</w:t>
      </w:r>
      <w:r w:rsidRPr="008D72B1">
        <w:rPr>
          <w:rFonts w:ascii="Cambria" w:hAnsi="Cambria" w:cs="Arial"/>
        </w:rPr>
        <w:t xml:space="preserve"> / L</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00015E47">
        <w:rPr>
          <w:rFonts w:ascii="Cambria" w:hAnsi="Cambria" w:cs="Arial"/>
        </w:rPr>
        <w:tab/>
      </w:r>
      <w:r w:rsidRPr="008D72B1">
        <w:rPr>
          <w:rFonts w:ascii="Cambria" w:hAnsi="Cambria" w:cs="Arial"/>
        </w:rPr>
        <w:t>(m</w:t>
      </w:r>
      <w:r w:rsidRPr="008D72B1">
        <w:rPr>
          <w:rFonts w:ascii="Cambria" w:hAnsi="Cambria" w:cs="Arial"/>
          <w:vertAlign w:val="superscript"/>
        </w:rPr>
        <w:t>3</w:t>
      </w:r>
      <w:r w:rsidRPr="008D72B1">
        <w:rPr>
          <w:rFonts w:ascii="Cambria" w:hAnsi="Cambria" w:cs="Arial"/>
        </w:rPr>
        <w:t>)</w:t>
      </w:r>
    </w:p>
    <w:p w14:paraId="4486D53C" w14:textId="77777777" w:rsidR="00BA1AF2" w:rsidRPr="008D72B1" w:rsidRDefault="00BA1AF2" w:rsidP="003757D5">
      <w:pPr>
        <w:widowControl w:val="0"/>
        <w:suppressLineNumbers/>
        <w:spacing w:after="0" w:line="264" w:lineRule="auto"/>
        <w:jc w:val="both"/>
        <w:rPr>
          <w:rFonts w:ascii="Cambria" w:hAnsi="Cambria" w:cs="Arial"/>
        </w:rPr>
      </w:pPr>
    </w:p>
    <w:p w14:paraId="03AF4082" w14:textId="71AD1540" w:rsidR="00BA1AF2" w:rsidRPr="008D72B1" w:rsidRDefault="00BA1AF2" w:rsidP="003757D5">
      <w:pPr>
        <w:widowControl w:val="0"/>
        <w:suppressLineNumbers/>
        <w:tabs>
          <w:tab w:val="left" w:pos="810"/>
        </w:tab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A</w:t>
      </w:r>
      <w:r w:rsidRPr="008D72B1">
        <w:rPr>
          <w:rFonts w:ascii="Cambria" w:hAnsi="Cambria" w:cs="Arial"/>
          <w:vertAlign w:val="superscript"/>
        </w:rPr>
        <w:t xml:space="preserve">SV  </w:t>
      </w:r>
      <w:r w:rsidRPr="008D72B1">
        <w:rPr>
          <w:rFonts w:ascii="Cambria" w:hAnsi="Cambria" w:cs="Arial"/>
          <w:vertAlign w:val="superscript"/>
        </w:rPr>
        <w:tab/>
      </w:r>
      <w:r w:rsidRPr="008D72B1">
        <w:rPr>
          <w:rFonts w:ascii="Cambria" w:hAnsi="Cambria" w:cs="Arial"/>
        </w:rPr>
        <w:t xml:space="preserve">– spotreba studenej vody upravená podľa skutočného využitia kapacít v </w:t>
      </w:r>
      <w:r w:rsidR="00B075DD">
        <w:rPr>
          <w:rFonts w:ascii="Cambria" w:hAnsi="Cambria" w:cs="Arial"/>
        </w:rPr>
        <w:t>Rozhodnom období</w:t>
      </w:r>
      <w:r w:rsidRPr="008D72B1">
        <w:rPr>
          <w:rFonts w:ascii="Cambria" w:hAnsi="Cambria" w:cs="Arial"/>
        </w:rPr>
        <w:t xml:space="preserve">  (m</w:t>
      </w:r>
      <w:r w:rsidRPr="008D72B1">
        <w:rPr>
          <w:rFonts w:ascii="Cambria" w:hAnsi="Cambria" w:cs="Arial"/>
          <w:vertAlign w:val="superscript"/>
        </w:rPr>
        <w:t>3</w:t>
      </w:r>
      <w:r w:rsidRPr="008D72B1">
        <w:rPr>
          <w:rFonts w:ascii="Cambria" w:hAnsi="Cambria" w:cs="Arial"/>
        </w:rPr>
        <w:t>),</w:t>
      </w:r>
    </w:p>
    <w:p w14:paraId="754A694E"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w:t>
      </w:r>
      <w:r w:rsidRPr="008D72B1">
        <w:rPr>
          <w:rFonts w:ascii="Cambria" w:hAnsi="Cambria" w:cs="Arial"/>
          <w:vertAlign w:val="superscript"/>
        </w:rPr>
        <w:t>SV</w:t>
      </w:r>
      <w:r w:rsidRPr="008D72B1">
        <w:rPr>
          <w:rFonts w:ascii="Cambria" w:hAnsi="Cambria" w:cs="Arial"/>
        </w:rPr>
        <w:tab/>
      </w:r>
      <w:r w:rsidRPr="008D72B1">
        <w:rPr>
          <w:rFonts w:ascii="Cambria" w:hAnsi="Cambria" w:cs="Arial"/>
        </w:rPr>
        <w:tab/>
        <w:t>– celková ročná spotreba studenej vody (m</w:t>
      </w:r>
      <w:r w:rsidRPr="008D72B1">
        <w:rPr>
          <w:rFonts w:ascii="Cambria" w:hAnsi="Cambria" w:cs="Arial"/>
          <w:vertAlign w:val="superscript"/>
        </w:rPr>
        <w:t>3</w:t>
      </w:r>
      <w:r w:rsidRPr="008D72B1">
        <w:rPr>
          <w:rFonts w:ascii="Cambria" w:hAnsi="Cambria" w:cs="Arial"/>
        </w:rPr>
        <w:t>),</w:t>
      </w:r>
    </w:p>
    <w:p w14:paraId="42B6CA60" w14:textId="0E01B441"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Pr="008D72B1">
        <w:rPr>
          <w:rFonts w:ascii="Cambria" w:hAnsi="Cambria" w:cs="Arial"/>
        </w:rPr>
        <w:t>,</w:t>
      </w:r>
    </w:p>
    <w:p w14:paraId="797E9439"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08093643" w14:textId="77777777" w:rsidR="00BA1AF2" w:rsidRPr="008D72B1" w:rsidRDefault="00BA1AF2" w:rsidP="003757D5">
      <w:pPr>
        <w:widowControl w:val="0"/>
        <w:suppressLineNumbers/>
        <w:spacing w:after="0" w:line="264" w:lineRule="auto"/>
        <w:jc w:val="both"/>
        <w:rPr>
          <w:rFonts w:ascii="Cambria" w:hAnsi="Cambria" w:cs="Arial"/>
        </w:rPr>
      </w:pPr>
    </w:p>
    <w:p w14:paraId="64735D03" w14:textId="726CD6CF"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Skutočná úspora studenej vody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bude vypočítaná nasledovne</w:t>
      </w:r>
    </w:p>
    <w:p w14:paraId="38C43087" w14:textId="77777777" w:rsidR="00BA1AF2" w:rsidRPr="008D72B1" w:rsidRDefault="00BA1AF2" w:rsidP="003757D5">
      <w:pPr>
        <w:widowControl w:val="0"/>
        <w:suppressLineNumbers/>
        <w:spacing w:after="0" w:line="264" w:lineRule="auto"/>
        <w:jc w:val="both"/>
        <w:rPr>
          <w:rFonts w:ascii="Cambria" w:hAnsi="Cambria" w:cs="Arial"/>
        </w:rPr>
      </w:pPr>
    </w:p>
    <w:p w14:paraId="59868F39" w14:textId="5479C20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rPr>
        <w:tab/>
      </w:r>
      <w:r w:rsidRPr="008D72B1">
        <w:rPr>
          <w:rFonts w:ascii="Cambria" w:hAnsi="Cambria" w:cs="Arial"/>
        </w:rPr>
        <w:tab/>
        <w:t>(m</w:t>
      </w:r>
      <w:r w:rsidRPr="008D72B1">
        <w:rPr>
          <w:rFonts w:ascii="Cambria" w:hAnsi="Cambria" w:cs="Arial"/>
          <w:vertAlign w:val="superscript"/>
        </w:rPr>
        <w:t>3</w:t>
      </w:r>
      <w:r w:rsidRPr="008D72B1">
        <w:rPr>
          <w:rFonts w:ascii="Cambria" w:hAnsi="Cambria" w:cs="Arial"/>
        </w:rPr>
        <w:t>)</w:t>
      </w:r>
    </w:p>
    <w:p w14:paraId="1A3151EE" w14:textId="77777777" w:rsidR="00BA1AF2" w:rsidRPr="008D72B1" w:rsidRDefault="00BA1AF2" w:rsidP="003757D5">
      <w:pPr>
        <w:widowControl w:val="0"/>
        <w:suppressLineNumbers/>
        <w:spacing w:after="0" w:line="264" w:lineRule="auto"/>
        <w:jc w:val="both"/>
        <w:rPr>
          <w:rFonts w:ascii="Cambria" w:hAnsi="Cambria" w:cs="Arial"/>
        </w:rPr>
      </w:pPr>
    </w:p>
    <w:p w14:paraId="7120D13A"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ab/>
        <w:t>– skutočné ročné úspory studenej vody (m</w:t>
      </w:r>
      <w:r w:rsidRPr="008D72B1">
        <w:rPr>
          <w:rFonts w:ascii="Cambria" w:hAnsi="Cambria" w:cs="Arial"/>
          <w:vertAlign w:val="superscript"/>
        </w:rPr>
        <w:t>3</w:t>
      </w:r>
      <w:r w:rsidRPr="008D72B1">
        <w:rPr>
          <w:rFonts w:ascii="Cambria" w:hAnsi="Cambria" w:cs="Arial"/>
        </w:rPr>
        <w:t>),</w:t>
      </w:r>
    </w:p>
    <w:p w14:paraId="1307A00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w:t>
      </w:r>
      <w:r w:rsidRPr="008D72B1">
        <w:rPr>
          <w:rFonts w:ascii="Cambria" w:hAnsi="Cambria" w:cs="Arial"/>
        </w:rPr>
        <w:tab/>
        <w:t>– spotreba studenej vody v základnej perióde (m</w:t>
      </w:r>
      <w:r w:rsidRPr="008D72B1">
        <w:rPr>
          <w:rFonts w:ascii="Cambria" w:hAnsi="Cambria" w:cs="Arial"/>
          <w:vertAlign w:val="superscript"/>
        </w:rPr>
        <w:t>3</w:t>
      </w:r>
      <w:r w:rsidRPr="008D72B1">
        <w:rPr>
          <w:rFonts w:ascii="Cambria" w:hAnsi="Cambria" w:cs="Arial"/>
        </w:rPr>
        <w:t>),</w:t>
      </w:r>
    </w:p>
    <w:p w14:paraId="2691D247" w14:textId="5E165A7E" w:rsidR="00BA1AF2" w:rsidRPr="008D72B1" w:rsidRDefault="00BA1AF2" w:rsidP="003757D5">
      <w:pPr>
        <w:widowControl w:val="0"/>
        <w:suppressLineNumbers/>
        <w:spacing w:after="0" w:line="264" w:lineRule="auto"/>
        <w:ind w:left="1440" w:hanging="732"/>
        <w:jc w:val="both"/>
        <w:rPr>
          <w:rFonts w:ascii="Cambria" w:hAnsi="Cambria" w:cs="Arial"/>
        </w:rPr>
      </w:pPr>
      <w:r w:rsidRPr="008D72B1">
        <w:rPr>
          <w:rFonts w:ascii="Cambria" w:hAnsi="Cambria" w:cs="Arial"/>
        </w:rPr>
        <w:t>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vertAlign w:val="superscript"/>
        </w:rPr>
        <w:tab/>
      </w:r>
      <w:r w:rsidRPr="008D72B1">
        <w:rPr>
          <w:rFonts w:ascii="Cambria" w:hAnsi="Cambria" w:cs="Arial"/>
        </w:rPr>
        <w:t xml:space="preserve">– spotreba studenej vody upravená podľa skutočného využitia kapacít v </w:t>
      </w:r>
      <w:r w:rsidR="00B075DD">
        <w:rPr>
          <w:rFonts w:ascii="Cambria" w:hAnsi="Cambria" w:cs="Arial"/>
        </w:rPr>
        <w:t>Rozhodnom období</w:t>
      </w:r>
      <w:r w:rsidRPr="008D72B1">
        <w:rPr>
          <w:rFonts w:ascii="Cambria" w:hAnsi="Cambria" w:cs="Arial"/>
        </w:rPr>
        <w:t xml:space="preserve">  (kWh).</w:t>
      </w:r>
    </w:p>
    <w:p w14:paraId="0D140B6A" w14:textId="6CA79ED1"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3" w:name="_Toc477247992"/>
      <w:r w:rsidRPr="008D72B1">
        <w:rPr>
          <w:rFonts w:ascii="Cambria" w:eastAsiaTheme="minorHAnsi" w:hAnsi="Cambria" w:cs="Arial"/>
          <w:b/>
          <w:sz w:val="22"/>
          <w:szCs w:val="22"/>
        </w:rPr>
        <w:t>Výpočet Skutočných CELKOVÝCH ročných ÚSPOR</w:t>
      </w:r>
      <w:bookmarkEnd w:id="103"/>
      <w:r w:rsidR="00276B0D">
        <w:rPr>
          <w:rFonts w:ascii="Cambria" w:eastAsiaTheme="minorHAnsi" w:hAnsi="Cambria" w:cs="Arial"/>
          <w:b/>
          <w:sz w:val="22"/>
          <w:szCs w:val="22"/>
        </w:rPr>
        <w:t xml:space="preserve"> </w:t>
      </w:r>
    </w:p>
    <w:p w14:paraId="5506A9BD" w14:textId="14428B7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úspory v areáli pre</w:t>
      </w:r>
      <w:r w:rsidRPr="008D72B1">
        <w:rPr>
          <w:rFonts w:ascii="Cambria" w:hAnsi="Cambria" w:cs="Calibri"/>
        </w:rPr>
        <w:t> </w:t>
      </w:r>
      <w:r w:rsidRPr="008D72B1">
        <w:rPr>
          <w:rFonts w:ascii="Cambria" w:hAnsi="Cambria" w:cs="Arial"/>
        </w:rPr>
        <w:t>v</w:t>
      </w:r>
      <w:r w:rsidRPr="008D72B1">
        <w:rPr>
          <w:rFonts w:ascii="Cambria" w:hAnsi="Cambria" w:cs="Proba Pro"/>
        </w:rPr>
        <w:t>š</w:t>
      </w:r>
      <w:r w:rsidRPr="008D72B1">
        <w:rPr>
          <w:rFonts w:ascii="Cambria" w:hAnsi="Cambria" w:cs="Arial"/>
        </w:rPr>
        <w:t>etky formy energie a</w:t>
      </w:r>
      <w:r w:rsidRPr="008D72B1">
        <w:rPr>
          <w:rFonts w:ascii="Cambria" w:hAnsi="Cambria" w:cs="Calibri"/>
        </w:rPr>
        <w:t> </w:t>
      </w:r>
      <w:r w:rsidRPr="008D72B1">
        <w:rPr>
          <w:rFonts w:ascii="Cambria" w:hAnsi="Cambria" w:cs="Arial"/>
        </w:rPr>
        <w:t xml:space="preserve">studenej vody </w:t>
      </w:r>
      <w:r w:rsidR="001031B7">
        <w:rPr>
          <w:rFonts w:ascii="Cambria" w:hAnsi="Cambria" w:cs="Arial"/>
        </w:rPr>
        <w:t xml:space="preserve">a úspory neenergetických nákladov </w:t>
      </w:r>
      <w:r w:rsidRPr="008D72B1">
        <w:rPr>
          <w:rFonts w:ascii="Cambria" w:hAnsi="Cambria" w:cs="Arial"/>
        </w:rPr>
        <w:t>s</w:t>
      </w:r>
      <w:r w:rsidRPr="008D72B1">
        <w:rPr>
          <w:rFonts w:ascii="Cambria" w:hAnsi="Cambria" w:cs="Proba Pro"/>
        </w:rPr>
        <w:t>ú</w:t>
      </w:r>
      <w:r w:rsidRPr="008D72B1">
        <w:rPr>
          <w:rFonts w:ascii="Cambria" w:hAnsi="Cambria" w:cs="Arial"/>
        </w:rPr>
        <w:t xml:space="preserve"> vyjadren</w:t>
      </w:r>
      <w:r w:rsidRPr="008D72B1">
        <w:rPr>
          <w:rFonts w:ascii="Cambria" w:hAnsi="Cambria" w:cs="Proba Pro"/>
        </w:rPr>
        <w:t>é</w:t>
      </w:r>
      <w:r w:rsidRPr="008D72B1">
        <w:rPr>
          <w:rFonts w:ascii="Cambria" w:hAnsi="Cambria" w:cs="Arial"/>
        </w:rPr>
        <w:t xml:space="preserve"> finan</w:t>
      </w:r>
      <w:r w:rsidRPr="008D72B1">
        <w:rPr>
          <w:rFonts w:ascii="Cambria" w:hAnsi="Cambria" w:cs="Proba Pro"/>
        </w:rPr>
        <w:t>č</w:t>
      </w:r>
      <w:r w:rsidRPr="008D72B1">
        <w:rPr>
          <w:rFonts w:ascii="Cambria" w:hAnsi="Cambria" w:cs="Arial"/>
        </w:rPr>
        <w:t xml:space="preserve">nou hodnotou </w:t>
      </w:r>
      <w:r w:rsidRPr="008D72B1">
        <w:rPr>
          <w:rFonts w:ascii="Cambria" w:hAnsi="Cambria" w:cs="Proba Pro"/>
        </w:rPr>
        <w:t>ú</w:t>
      </w:r>
      <w:r w:rsidRPr="008D72B1">
        <w:rPr>
          <w:rFonts w:ascii="Cambria" w:hAnsi="Cambria" w:cs="Arial"/>
        </w:rPr>
        <w:t>spor v</w:t>
      </w:r>
      <w:r w:rsidRPr="008D72B1">
        <w:rPr>
          <w:rFonts w:ascii="Cambria" w:hAnsi="Cambria" w:cs="Calibri"/>
        </w:rPr>
        <w:t> </w:t>
      </w:r>
      <w:r w:rsidRPr="008D72B1">
        <w:rPr>
          <w:rFonts w:ascii="Cambria" w:hAnsi="Cambria" w:cs="Arial"/>
        </w:rPr>
        <w:t>cen</w:t>
      </w:r>
      <w:r w:rsidRPr="008D72B1">
        <w:rPr>
          <w:rFonts w:ascii="Cambria" w:hAnsi="Cambria" w:cs="Proba Pro"/>
        </w:rPr>
        <w:t>á</w:t>
      </w:r>
      <w:r w:rsidRPr="008D72B1">
        <w:rPr>
          <w:rFonts w:ascii="Cambria" w:hAnsi="Cambria" w:cs="Arial"/>
        </w:rPr>
        <w:t>ch (bez DPH) 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dy.</w:t>
      </w:r>
    </w:p>
    <w:p w14:paraId="7BAA9564" w14:textId="77777777" w:rsidR="00BA1AF2" w:rsidRPr="008D72B1" w:rsidRDefault="00BA1AF2" w:rsidP="003757D5">
      <w:pPr>
        <w:widowControl w:val="0"/>
        <w:suppressLineNumbers/>
        <w:spacing w:after="0" w:line="264" w:lineRule="auto"/>
        <w:jc w:val="both"/>
        <w:rPr>
          <w:rFonts w:ascii="Cambria" w:hAnsi="Cambria" w:cs="Arial"/>
        </w:rPr>
      </w:pPr>
    </w:p>
    <w:p w14:paraId="5A322672" w14:textId="7EB4987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úspory v areáli pre</w:t>
      </w:r>
      <w:r w:rsidRPr="008D72B1">
        <w:rPr>
          <w:rFonts w:ascii="Cambria" w:hAnsi="Cambria" w:cs="Calibri"/>
        </w:rPr>
        <w:t> </w:t>
      </w:r>
      <w:r w:rsidRPr="008D72B1">
        <w:rPr>
          <w:rFonts w:ascii="Cambria" w:hAnsi="Cambria" w:cs="Arial"/>
        </w:rPr>
        <w:t>v</w:t>
      </w:r>
      <w:r w:rsidRPr="008D72B1">
        <w:rPr>
          <w:rFonts w:ascii="Cambria" w:hAnsi="Cambria" w:cs="Proba Pro"/>
        </w:rPr>
        <w:t>š</w:t>
      </w:r>
      <w:r w:rsidRPr="008D72B1">
        <w:rPr>
          <w:rFonts w:ascii="Cambria" w:hAnsi="Cambria" w:cs="Arial"/>
        </w:rPr>
        <w:t>etky formy energie a</w:t>
      </w:r>
      <w:r w:rsidRPr="008D72B1">
        <w:rPr>
          <w:rFonts w:ascii="Cambria" w:hAnsi="Cambria" w:cs="Calibri"/>
        </w:rPr>
        <w:t> </w:t>
      </w:r>
      <w:r w:rsidRPr="008D72B1">
        <w:rPr>
          <w:rFonts w:ascii="Cambria" w:hAnsi="Cambria" w:cs="Arial"/>
        </w:rPr>
        <w:t xml:space="preserve">studenej vody </w:t>
      </w:r>
      <w:r w:rsidR="001031B7">
        <w:rPr>
          <w:rFonts w:ascii="Cambria" w:hAnsi="Cambria" w:cs="Arial"/>
        </w:rPr>
        <w:t xml:space="preserve">a úspory neenergetických nákladov </w:t>
      </w:r>
      <w:r w:rsidRPr="008D72B1">
        <w:rPr>
          <w:rFonts w:ascii="Cambria" w:hAnsi="Cambria" w:cs="Arial"/>
        </w:rPr>
        <w:t xml:space="preserve">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sa vypočítajú podľa nasledovného vzťahu:</w:t>
      </w:r>
    </w:p>
    <w:p w14:paraId="50F9CCD6" w14:textId="77777777" w:rsidR="00BA1AF2" w:rsidRPr="008D72B1" w:rsidRDefault="00BA1AF2" w:rsidP="003757D5">
      <w:pPr>
        <w:widowControl w:val="0"/>
        <w:suppressLineNumbers/>
        <w:spacing w:after="0" w:line="264" w:lineRule="auto"/>
        <w:jc w:val="both"/>
        <w:rPr>
          <w:rFonts w:ascii="Cambria" w:hAnsi="Cambria" w:cs="Arial"/>
        </w:rPr>
      </w:pPr>
    </w:p>
    <w:p w14:paraId="1A341D63" w14:textId="7149898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C</w:t>
      </w:r>
      <w:r w:rsidRPr="008D72B1">
        <w:rPr>
          <w:rFonts w:ascii="Cambria" w:hAnsi="Cambria" w:cs="Arial"/>
          <w:vertAlign w:val="subscript"/>
        </w:rPr>
        <w:t>B</w:t>
      </w:r>
      <w:r w:rsidRPr="008D72B1">
        <w:rPr>
          <w:rFonts w:ascii="Cambria" w:hAnsi="Cambria" w:cs="Arial"/>
          <w:vertAlign w:val="superscript"/>
        </w:rPr>
        <w:t>ZP</w:t>
      </w:r>
      <w:r w:rsidRPr="008D72B1">
        <w:rPr>
          <w:rFonts w:ascii="Cambria" w:hAnsi="Cambria" w:cs="Arial"/>
        </w:rPr>
        <w:t>) + (Q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 C</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w:t>
      </w:r>
      <w:r w:rsidR="00776A7C">
        <w:rPr>
          <w:rFonts w:ascii="Cambria" w:hAnsi="Cambria" w:cs="Arial"/>
        </w:rPr>
        <w:t xml:space="preserve"> + </w:t>
      </w:r>
      <w:r w:rsidR="00776A7C" w:rsidRPr="008D72B1">
        <w:rPr>
          <w:rFonts w:ascii="Cambria" w:hAnsi="Cambria" w:cs="Arial"/>
        </w:rPr>
        <w:t>Q</w:t>
      </w:r>
      <w:r w:rsidR="00776A7C" w:rsidRPr="008D72B1">
        <w:rPr>
          <w:rFonts w:ascii="Cambria" w:hAnsi="Cambria" w:cs="Arial"/>
          <w:vertAlign w:val="subscript"/>
        </w:rPr>
        <w:t>S</w:t>
      </w:r>
      <w:r w:rsidR="00916810">
        <w:rPr>
          <w:rFonts w:ascii="Cambria" w:hAnsi="Cambria" w:cs="Arial"/>
          <w:vertAlign w:val="superscript"/>
        </w:rPr>
        <w:t xml:space="preserve">EE </w:t>
      </w:r>
      <w:r w:rsidR="00916810">
        <w:rPr>
          <w:rFonts w:ascii="Cambria" w:hAnsi="Cambria" w:cs="Arial"/>
        </w:rPr>
        <w:t xml:space="preserve">+ </w:t>
      </w:r>
      <w:r w:rsidR="00916810" w:rsidRPr="008D72B1">
        <w:rPr>
          <w:rFonts w:ascii="Cambria" w:hAnsi="Cambria" w:cs="Arial"/>
        </w:rPr>
        <w:t>Q</w:t>
      </w:r>
      <w:r w:rsidR="00916810" w:rsidRPr="008D72B1">
        <w:rPr>
          <w:rFonts w:ascii="Cambria" w:hAnsi="Cambria" w:cs="Arial"/>
          <w:vertAlign w:val="subscript"/>
        </w:rPr>
        <w:t>S</w:t>
      </w:r>
      <w:r w:rsidR="00916810">
        <w:rPr>
          <w:rFonts w:ascii="Cambria" w:hAnsi="Cambria" w:cs="Arial"/>
          <w:vertAlign w:val="superscript"/>
        </w:rPr>
        <w:t xml:space="preserve">OU </w:t>
      </w:r>
      <w:r w:rsidR="00916810">
        <w:rPr>
          <w:rFonts w:ascii="Cambria" w:hAnsi="Cambria" w:cs="Arial"/>
        </w:rPr>
        <w:t xml:space="preserve">+ </w:t>
      </w:r>
      <w:r w:rsidR="00916810" w:rsidRPr="008D72B1">
        <w:rPr>
          <w:rFonts w:ascii="Cambria" w:hAnsi="Cambria" w:cs="Arial"/>
        </w:rPr>
        <w:t>Q</w:t>
      </w:r>
      <w:r w:rsidR="00916810" w:rsidRPr="008D72B1">
        <w:rPr>
          <w:rFonts w:ascii="Cambria" w:hAnsi="Cambria" w:cs="Arial"/>
          <w:vertAlign w:val="subscript"/>
        </w:rPr>
        <w:t>S</w:t>
      </w:r>
      <w:r w:rsidR="00916810">
        <w:rPr>
          <w:rFonts w:ascii="Cambria" w:hAnsi="Cambria" w:cs="Arial"/>
          <w:vertAlign w:val="superscript"/>
        </w:rPr>
        <w:t>MN</w:t>
      </w:r>
      <w:r w:rsidR="00916810" w:rsidRPr="008D72B1">
        <w:rPr>
          <w:rFonts w:ascii="Cambria" w:hAnsi="Cambria" w:cs="Arial"/>
        </w:rPr>
        <w:tab/>
      </w:r>
      <w:r w:rsidRPr="008D72B1">
        <w:rPr>
          <w:rFonts w:ascii="Cambria" w:hAnsi="Cambria" w:cs="Arial"/>
        </w:rPr>
        <w:t>(EUR)</w:t>
      </w:r>
    </w:p>
    <w:p w14:paraId="5C582B2A" w14:textId="77777777" w:rsidR="00BA1AF2" w:rsidRPr="008D72B1" w:rsidRDefault="00BA1AF2" w:rsidP="003757D5">
      <w:pPr>
        <w:widowControl w:val="0"/>
        <w:suppressLineNumbers/>
        <w:spacing w:after="0" w:line="264" w:lineRule="auto"/>
        <w:jc w:val="both"/>
        <w:rPr>
          <w:rFonts w:ascii="Cambria" w:hAnsi="Cambria" w:cs="Arial"/>
        </w:rPr>
      </w:pPr>
    </w:p>
    <w:p w14:paraId="54A13427" w14:textId="77777777" w:rsidR="00072E2B"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p>
    <w:p w14:paraId="3D7CE00C" w14:textId="6F3D1BA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vertAlign w:val="subscript"/>
        </w:rPr>
        <w:tab/>
      </w:r>
      <w:r w:rsidRPr="008D72B1">
        <w:rPr>
          <w:rFonts w:ascii="Cambria" w:hAnsi="Cambria" w:cs="Arial"/>
        </w:rPr>
        <w:t xml:space="preserve">– celkové skutočné úspory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AABF483" w14:textId="165AFFF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lastRenderedPageBreak/>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celkové skutočné úspory zemného plynu (kWh),</w:t>
      </w:r>
    </w:p>
    <w:p w14:paraId="31D042B9" w14:textId="0C36FFA4" w:rsidR="00BA1AF2" w:rsidRPr="008D72B1" w:rsidRDefault="00BA1AF2" w:rsidP="002F4A5E">
      <w:pPr>
        <w:widowControl w:val="0"/>
        <w:suppressLineNumbers/>
        <w:spacing w:after="0" w:line="264" w:lineRule="auto"/>
        <w:ind w:left="709" w:hanging="709"/>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ZP</w:t>
      </w:r>
      <w:r w:rsidR="0080098B">
        <w:rPr>
          <w:rFonts w:ascii="Cambria" w:hAnsi="Cambria" w:cs="Arial"/>
        </w:rPr>
        <w:tab/>
      </w:r>
      <w:r w:rsidRPr="008D72B1">
        <w:rPr>
          <w:rFonts w:ascii="Cambria" w:hAnsi="Cambria" w:cs="Arial"/>
        </w:rPr>
        <w:t xml:space="preserve">– celková priemerná ročná cena nakupovaného zemného plynu </w:t>
      </w:r>
      <w:r w:rsidR="006501FC">
        <w:rPr>
          <w:rFonts w:ascii="Cambria" w:hAnsi="Cambria" w:cs="Arial"/>
        </w:rPr>
        <w:t>s</w:t>
      </w:r>
      <w:r w:rsidR="006501FC" w:rsidRPr="008D72B1">
        <w:rPr>
          <w:rFonts w:ascii="Cambria" w:hAnsi="Cambria" w:cs="Calibri"/>
        </w:rPr>
        <w:t> </w:t>
      </w:r>
      <w:r w:rsidRPr="008D72B1">
        <w:rPr>
          <w:rFonts w:ascii="Cambria" w:hAnsi="Cambria" w:cs="Arial"/>
        </w:rPr>
        <w:t>DPH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perióde (EUR/kWh),</w:t>
      </w:r>
    </w:p>
    <w:p w14:paraId="1D9C73DF" w14:textId="34F9E00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w:t>
      </w:r>
      <w:r w:rsidRPr="008D72B1">
        <w:rPr>
          <w:rFonts w:ascii="Cambria" w:hAnsi="Cambria" w:cs="Arial"/>
        </w:rPr>
        <w:tab/>
        <w:t>– celkové skutočné úspory studenej vody (m</w:t>
      </w:r>
      <w:r w:rsidRPr="008D72B1">
        <w:rPr>
          <w:rFonts w:ascii="Cambria" w:hAnsi="Cambria" w:cs="Arial"/>
          <w:vertAlign w:val="superscript"/>
        </w:rPr>
        <w:t>3</w:t>
      </w:r>
      <w:r w:rsidRPr="008D72B1">
        <w:rPr>
          <w:rFonts w:ascii="Cambria" w:hAnsi="Cambria" w:cs="Arial"/>
        </w:rPr>
        <w:t>),</w:t>
      </w:r>
    </w:p>
    <w:p w14:paraId="1616027D" w14:textId="1CDF508C" w:rsidR="00BA1AF2" w:rsidRDefault="00BA1AF2" w:rsidP="00160A40">
      <w:pPr>
        <w:widowControl w:val="0"/>
        <w:suppressLineNumbers/>
        <w:spacing w:after="0" w:line="264" w:lineRule="auto"/>
        <w:ind w:left="709" w:hanging="709"/>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SV</w:t>
      </w:r>
      <w:r w:rsidR="0080098B">
        <w:rPr>
          <w:rFonts w:ascii="Cambria" w:hAnsi="Cambria" w:cs="Arial"/>
        </w:rPr>
        <w:tab/>
      </w:r>
      <w:r w:rsidRPr="008D72B1">
        <w:rPr>
          <w:rFonts w:ascii="Cambria" w:hAnsi="Cambria" w:cs="Arial"/>
        </w:rPr>
        <w:t xml:space="preserve">– celková priemerná ročná cena studenej vody </w:t>
      </w:r>
      <w:r w:rsidR="006501FC">
        <w:rPr>
          <w:rFonts w:ascii="Cambria" w:hAnsi="Cambria" w:cs="Arial"/>
        </w:rPr>
        <w:t>s</w:t>
      </w:r>
      <w:r w:rsidR="006501FC" w:rsidRPr="008D72B1">
        <w:rPr>
          <w:rFonts w:ascii="Cambria" w:hAnsi="Cambria" w:cs="Calibri"/>
        </w:rPr>
        <w:t> </w:t>
      </w:r>
      <w:r w:rsidRPr="008D72B1">
        <w:rPr>
          <w:rFonts w:ascii="Cambria" w:hAnsi="Cambria" w:cs="Arial"/>
        </w:rPr>
        <w:t>DPH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r w:rsidRPr="008D72B1">
        <w:rPr>
          <w:rFonts w:ascii="Cambria" w:hAnsi="Cambria" w:cs="Arial"/>
        </w:rPr>
        <w:tab/>
        <w:t xml:space="preserve"> (EUR/m</w:t>
      </w:r>
      <w:r w:rsidRPr="008D72B1">
        <w:rPr>
          <w:rFonts w:ascii="Cambria" w:hAnsi="Cambria" w:cs="Arial"/>
          <w:vertAlign w:val="superscript"/>
        </w:rPr>
        <w:t>3</w:t>
      </w:r>
      <w:r w:rsidRPr="008D72B1">
        <w:rPr>
          <w:rFonts w:ascii="Cambria" w:hAnsi="Cambria" w:cs="Arial"/>
        </w:rPr>
        <w:t>),</w:t>
      </w:r>
    </w:p>
    <w:p w14:paraId="4E99AA56" w14:textId="2FA3DA03" w:rsidR="006E6529" w:rsidRDefault="006E6529" w:rsidP="00160A40">
      <w:pPr>
        <w:widowControl w:val="0"/>
        <w:suppressLineNumbers/>
        <w:spacing w:after="0" w:line="264" w:lineRule="auto"/>
        <w:ind w:left="709" w:hanging="709"/>
        <w:jc w:val="both"/>
        <w:rPr>
          <w:rFonts w:ascii="Cambria" w:hAnsi="Cambria" w:cs="Arial"/>
        </w:rPr>
      </w:pPr>
      <w:r w:rsidRPr="008D72B1">
        <w:rPr>
          <w:rFonts w:ascii="Cambria" w:hAnsi="Cambria" w:cs="Arial"/>
        </w:rPr>
        <w:t>Q</w:t>
      </w:r>
      <w:r w:rsidR="00072E2B">
        <w:rPr>
          <w:rFonts w:ascii="Cambria" w:hAnsi="Cambria" w:cs="Arial"/>
          <w:vertAlign w:val="superscript"/>
        </w:rPr>
        <w:t>OU</w:t>
      </w:r>
      <w:r w:rsidRPr="008D72B1">
        <w:rPr>
          <w:rFonts w:ascii="Cambria" w:hAnsi="Cambria" w:cs="Arial"/>
        </w:rPr>
        <w:t xml:space="preserve"> </w:t>
      </w:r>
      <w:r w:rsidRPr="008D72B1">
        <w:rPr>
          <w:rFonts w:ascii="Cambria" w:hAnsi="Cambria" w:cs="Arial"/>
        </w:rPr>
        <w:tab/>
        <w:t xml:space="preserve">– </w:t>
      </w:r>
      <w:r w:rsidR="00A42E30">
        <w:rPr>
          <w:rFonts w:ascii="Cambria" w:hAnsi="Cambria" w:cs="Arial"/>
        </w:rPr>
        <w:t xml:space="preserve">úspory </w:t>
      </w:r>
      <w:r w:rsidR="00072E2B">
        <w:rPr>
          <w:rFonts w:ascii="Cambria" w:hAnsi="Cambria" w:cs="Arial"/>
        </w:rPr>
        <w:t xml:space="preserve">nákladov na oprave a údržbe podľa bodu </w:t>
      </w:r>
      <w:r w:rsidR="00072E2B">
        <w:rPr>
          <w:rFonts w:ascii="Cambria" w:hAnsi="Cambria" w:cs="Arial"/>
        </w:rPr>
        <w:fldChar w:fldCharType="begin"/>
      </w:r>
      <w:r w:rsidR="00072E2B">
        <w:rPr>
          <w:rFonts w:ascii="Cambria" w:hAnsi="Cambria" w:cs="Arial"/>
        </w:rPr>
        <w:instrText xml:space="preserve"> REF _Ref65145971 \r \h </w:instrText>
      </w:r>
      <w:r w:rsidR="00072E2B">
        <w:rPr>
          <w:rFonts w:ascii="Cambria" w:hAnsi="Cambria" w:cs="Arial"/>
        </w:rPr>
      </w:r>
      <w:r w:rsidR="00072E2B">
        <w:rPr>
          <w:rFonts w:ascii="Cambria" w:hAnsi="Cambria" w:cs="Arial"/>
        </w:rPr>
        <w:fldChar w:fldCharType="separate"/>
      </w:r>
      <w:r w:rsidR="00072E2B">
        <w:rPr>
          <w:rFonts w:ascii="Cambria" w:hAnsi="Cambria" w:cs="Arial"/>
        </w:rPr>
        <w:t>4.3.1</w:t>
      </w:r>
      <w:r w:rsidR="00072E2B">
        <w:rPr>
          <w:rFonts w:ascii="Cambria" w:hAnsi="Cambria" w:cs="Arial"/>
        </w:rPr>
        <w:fldChar w:fldCharType="end"/>
      </w:r>
      <w:r w:rsidR="00072E2B">
        <w:rPr>
          <w:rFonts w:ascii="Cambria" w:hAnsi="Cambria" w:cs="Arial"/>
        </w:rPr>
        <w:t xml:space="preserve"> tejto prílohy v stanovenej hodnote </w:t>
      </w:r>
      <w:r w:rsidR="006501FC">
        <w:rPr>
          <w:rFonts w:ascii="Cambria" w:hAnsi="Cambria" w:cs="Arial"/>
        </w:rPr>
        <w:t>9 600</w:t>
      </w:r>
      <w:r w:rsidR="00072E2B" w:rsidRPr="00072E2B">
        <w:rPr>
          <w:rFonts w:ascii="Cambria" w:hAnsi="Cambria" w:cs="Arial"/>
        </w:rPr>
        <w:t xml:space="preserve"> EUR </w:t>
      </w:r>
      <w:r w:rsidR="006501FC">
        <w:rPr>
          <w:rFonts w:ascii="Cambria" w:hAnsi="Cambria" w:cs="Arial"/>
        </w:rPr>
        <w:t>s</w:t>
      </w:r>
      <w:r w:rsidR="00072E2B" w:rsidRPr="00072E2B">
        <w:rPr>
          <w:rFonts w:ascii="Cambria" w:hAnsi="Cambria" w:cs="Arial"/>
        </w:rPr>
        <w:t xml:space="preserve"> DPH/rok</w:t>
      </w:r>
      <w:r w:rsidR="00A42E30">
        <w:rPr>
          <w:rFonts w:ascii="Cambria" w:hAnsi="Cambria" w:cs="Arial"/>
        </w:rPr>
        <w:t xml:space="preserve"> </w:t>
      </w:r>
      <w:r w:rsidRPr="008D72B1">
        <w:rPr>
          <w:rFonts w:ascii="Cambria" w:hAnsi="Cambria" w:cs="Arial"/>
        </w:rPr>
        <w:t>,</w:t>
      </w:r>
    </w:p>
    <w:p w14:paraId="0DC84290" w14:textId="59A026F7" w:rsidR="006E6529" w:rsidRDefault="006E6529" w:rsidP="00160A40">
      <w:pPr>
        <w:widowControl w:val="0"/>
        <w:suppressLineNumbers/>
        <w:spacing w:after="0" w:line="264" w:lineRule="auto"/>
        <w:ind w:left="709" w:hanging="709"/>
        <w:jc w:val="both"/>
        <w:rPr>
          <w:rFonts w:ascii="Cambria" w:hAnsi="Cambria" w:cs="Arial"/>
        </w:rPr>
      </w:pPr>
      <w:r w:rsidRPr="008D72B1">
        <w:rPr>
          <w:rFonts w:ascii="Cambria" w:hAnsi="Cambria" w:cs="Arial"/>
        </w:rPr>
        <w:t>Q</w:t>
      </w:r>
      <w:r w:rsidR="00072E2B">
        <w:rPr>
          <w:rFonts w:ascii="Cambria" w:hAnsi="Cambria" w:cs="Arial"/>
          <w:vertAlign w:val="superscript"/>
        </w:rPr>
        <w:t>EE</w:t>
      </w:r>
      <w:r w:rsidRPr="008D72B1">
        <w:rPr>
          <w:rFonts w:ascii="Cambria" w:hAnsi="Cambria" w:cs="Arial"/>
        </w:rPr>
        <w:t xml:space="preserve"> </w:t>
      </w:r>
      <w:r w:rsidRPr="008D72B1">
        <w:rPr>
          <w:rFonts w:ascii="Cambria" w:hAnsi="Cambria" w:cs="Arial"/>
        </w:rPr>
        <w:tab/>
        <w:t xml:space="preserve">– </w:t>
      </w:r>
      <w:r w:rsidR="002F4A5E">
        <w:rPr>
          <w:rFonts w:ascii="Cambria" w:hAnsi="Cambria" w:cs="Arial"/>
        </w:rPr>
        <w:t xml:space="preserve">úspory nákladov na spotrebe elektrickej energie podľa bodu </w:t>
      </w:r>
      <w:r w:rsidR="002F4A5E">
        <w:rPr>
          <w:rFonts w:ascii="Cambria" w:hAnsi="Cambria" w:cs="Arial"/>
        </w:rPr>
        <w:fldChar w:fldCharType="begin"/>
      </w:r>
      <w:r w:rsidR="002F4A5E">
        <w:rPr>
          <w:rFonts w:ascii="Cambria" w:hAnsi="Cambria" w:cs="Arial"/>
        </w:rPr>
        <w:instrText xml:space="preserve"> REF _Ref65146229 \r \h </w:instrText>
      </w:r>
      <w:r w:rsidR="002F4A5E">
        <w:rPr>
          <w:rFonts w:ascii="Cambria" w:hAnsi="Cambria" w:cs="Arial"/>
        </w:rPr>
      </w:r>
      <w:r w:rsidR="002F4A5E">
        <w:rPr>
          <w:rFonts w:ascii="Cambria" w:hAnsi="Cambria" w:cs="Arial"/>
        </w:rPr>
        <w:fldChar w:fldCharType="separate"/>
      </w:r>
      <w:r w:rsidR="002F4A5E">
        <w:rPr>
          <w:rFonts w:ascii="Cambria" w:hAnsi="Cambria" w:cs="Arial"/>
        </w:rPr>
        <w:t>4.3.2</w:t>
      </w:r>
      <w:r w:rsidR="002F4A5E">
        <w:rPr>
          <w:rFonts w:ascii="Cambria" w:hAnsi="Cambria" w:cs="Arial"/>
        </w:rPr>
        <w:fldChar w:fldCharType="end"/>
      </w:r>
      <w:r w:rsidR="002F4A5E">
        <w:rPr>
          <w:rFonts w:ascii="Cambria" w:hAnsi="Cambria" w:cs="Arial"/>
        </w:rPr>
        <w:t xml:space="preserve"> tejto prílohy v stanovenej hodnote </w:t>
      </w:r>
      <w:r w:rsidR="006501FC">
        <w:rPr>
          <w:rFonts w:ascii="Cambria" w:hAnsi="Cambria" w:cs="Arial"/>
        </w:rPr>
        <w:t>3 600</w:t>
      </w:r>
      <w:r w:rsidR="002F4A5E" w:rsidRPr="00072E2B">
        <w:rPr>
          <w:rFonts w:ascii="Cambria" w:hAnsi="Cambria" w:cs="Arial"/>
        </w:rPr>
        <w:t xml:space="preserve"> EUR </w:t>
      </w:r>
      <w:r w:rsidR="006501FC">
        <w:rPr>
          <w:rFonts w:ascii="Cambria" w:hAnsi="Cambria" w:cs="Arial"/>
        </w:rPr>
        <w:t>s</w:t>
      </w:r>
      <w:r w:rsidR="002F4A5E" w:rsidRPr="00072E2B">
        <w:rPr>
          <w:rFonts w:ascii="Cambria" w:hAnsi="Cambria" w:cs="Arial"/>
        </w:rPr>
        <w:t xml:space="preserve"> DPH/rok</w:t>
      </w:r>
      <w:r w:rsidRPr="008D72B1">
        <w:rPr>
          <w:rFonts w:ascii="Cambria" w:hAnsi="Cambria" w:cs="Arial"/>
        </w:rPr>
        <w:t>,</w:t>
      </w:r>
    </w:p>
    <w:p w14:paraId="191F7719" w14:textId="7003BFB9" w:rsidR="006E6529" w:rsidRDefault="006E6529">
      <w:pPr>
        <w:widowControl w:val="0"/>
        <w:suppressLineNumbers/>
        <w:spacing w:after="0" w:line="264" w:lineRule="auto"/>
        <w:jc w:val="both"/>
        <w:rPr>
          <w:rFonts w:ascii="Cambria" w:hAnsi="Cambria" w:cs="Arial"/>
        </w:rPr>
      </w:pPr>
      <w:r w:rsidRPr="008D72B1">
        <w:rPr>
          <w:rFonts w:ascii="Cambria" w:hAnsi="Cambria" w:cs="Arial"/>
        </w:rPr>
        <w:t>Q</w:t>
      </w:r>
      <w:r>
        <w:rPr>
          <w:rFonts w:ascii="Cambria" w:hAnsi="Cambria" w:cs="Arial"/>
          <w:vertAlign w:val="superscript"/>
        </w:rPr>
        <w:t>MN</w:t>
      </w:r>
      <w:r w:rsidRPr="008D72B1">
        <w:rPr>
          <w:rFonts w:ascii="Cambria" w:hAnsi="Cambria" w:cs="Arial"/>
        </w:rPr>
        <w:t xml:space="preserve"> </w:t>
      </w:r>
      <w:r w:rsidRPr="008D72B1">
        <w:rPr>
          <w:rFonts w:ascii="Cambria" w:hAnsi="Cambria" w:cs="Arial"/>
        </w:rPr>
        <w:tab/>
        <w:t xml:space="preserve">– </w:t>
      </w:r>
      <w:r w:rsidR="002F4A5E">
        <w:rPr>
          <w:rFonts w:ascii="Cambria" w:hAnsi="Cambria" w:cs="Arial"/>
        </w:rPr>
        <w:t xml:space="preserve">úspory mzdových nákladov </w:t>
      </w:r>
      <w:r w:rsidR="00B97789">
        <w:rPr>
          <w:rFonts w:ascii="Cambria" w:hAnsi="Cambria" w:cs="Arial"/>
        </w:rPr>
        <w:t xml:space="preserve">vypočítané podľa bodu </w:t>
      </w:r>
      <w:r w:rsidR="00B97789">
        <w:rPr>
          <w:rFonts w:ascii="Cambria" w:hAnsi="Cambria" w:cs="Arial"/>
        </w:rPr>
        <w:fldChar w:fldCharType="begin"/>
      </w:r>
      <w:r w:rsidR="00B97789">
        <w:rPr>
          <w:rFonts w:ascii="Cambria" w:hAnsi="Cambria" w:cs="Arial"/>
        </w:rPr>
        <w:instrText xml:space="preserve"> REF _Ref65146281 \r \h </w:instrText>
      </w:r>
      <w:r w:rsidR="00B97789">
        <w:rPr>
          <w:rFonts w:ascii="Cambria" w:hAnsi="Cambria" w:cs="Arial"/>
        </w:rPr>
      </w:r>
      <w:r w:rsidR="00B97789">
        <w:rPr>
          <w:rFonts w:ascii="Cambria" w:hAnsi="Cambria" w:cs="Arial"/>
        </w:rPr>
        <w:fldChar w:fldCharType="separate"/>
      </w:r>
      <w:r w:rsidR="00B97789">
        <w:rPr>
          <w:rFonts w:ascii="Cambria" w:hAnsi="Cambria" w:cs="Arial"/>
        </w:rPr>
        <w:t>4.3.3</w:t>
      </w:r>
      <w:r w:rsidR="00B97789">
        <w:rPr>
          <w:rFonts w:ascii="Cambria" w:hAnsi="Cambria" w:cs="Arial"/>
        </w:rPr>
        <w:fldChar w:fldCharType="end"/>
      </w:r>
      <w:r w:rsidR="00B97789">
        <w:rPr>
          <w:rFonts w:ascii="Cambria" w:hAnsi="Cambria" w:cs="Arial"/>
        </w:rPr>
        <w:t xml:space="preserve"> tejto prílohy v EUR</w:t>
      </w:r>
    </w:p>
    <w:p w14:paraId="5E489D83" w14:textId="3784397C"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Garantované ročné úspory, výpočet finančnej výšky Výpadku úspor</w:t>
      </w:r>
    </w:p>
    <w:p w14:paraId="0EB65A86" w14:textId="77777777" w:rsidR="00BA1AF2" w:rsidRPr="008D72B1" w:rsidRDefault="00BA1AF2">
      <w:pPr>
        <w:pStyle w:val="ListParagraph"/>
        <w:widowControl w:val="0"/>
        <w:numPr>
          <w:ilvl w:val="0"/>
          <w:numId w:val="12"/>
        </w:numPr>
        <w:suppressLineNumbers/>
        <w:tabs>
          <w:tab w:val="left" w:pos="540"/>
        </w:tabs>
        <w:spacing w:after="0"/>
        <w:contextualSpacing w:val="0"/>
        <w:jc w:val="both"/>
        <w:outlineLvl w:val="1"/>
        <w:rPr>
          <w:rFonts w:ascii="Cambria" w:eastAsia="Times New Roman" w:hAnsi="Cambria" w:cs="Arial"/>
          <w:vanish/>
          <w:color w:val="000000"/>
          <w:spacing w:val="30"/>
          <w:sz w:val="22"/>
          <w:szCs w:val="22"/>
        </w:rPr>
      </w:pPr>
      <w:bookmarkStart w:id="104" w:name="_Toc477247993"/>
    </w:p>
    <w:p w14:paraId="04BB7D3B" w14:textId="0D13D29A"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Garantované ročné úspory</w:t>
      </w:r>
      <w:bookmarkEnd w:id="104"/>
    </w:p>
    <w:p w14:paraId="27BFFCE7"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výška Garantovaných ročných úspor (Q</w:t>
      </w:r>
      <w:r w:rsidRPr="008D72B1">
        <w:rPr>
          <w:rFonts w:ascii="Cambria" w:hAnsi="Cambria" w:cs="Arial"/>
          <w:vertAlign w:val="subscript"/>
        </w:rPr>
        <w:t>G</w:t>
      </w:r>
      <w:r w:rsidRPr="008D72B1">
        <w:rPr>
          <w:rFonts w:ascii="Cambria" w:hAnsi="Cambria" w:cs="Arial"/>
        </w:rPr>
        <w:t xml:space="preserve">) za celý areál spolu predstavuje: </w:t>
      </w:r>
    </w:p>
    <w:p w14:paraId="0B55F3CD" w14:textId="77777777" w:rsidR="00BA1AF2" w:rsidRPr="008D72B1" w:rsidRDefault="00BA1AF2" w:rsidP="003757D5">
      <w:pPr>
        <w:widowControl w:val="0"/>
        <w:suppressLineNumbers/>
        <w:spacing w:after="0" w:line="264" w:lineRule="auto"/>
        <w:jc w:val="both"/>
        <w:rPr>
          <w:rFonts w:ascii="Cambria" w:hAnsi="Cambria" w:cs="Arial"/>
        </w:rPr>
      </w:pPr>
    </w:p>
    <w:p w14:paraId="7B76B6B1" w14:textId="2925E953"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G</w:t>
      </w:r>
      <w:r w:rsidRPr="008D72B1">
        <w:rPr>
          <w:rFonts w:ascii="Cambria" w:hAnsi="Cambria" w:cs="Arial"/>
        </w:rPr>
        <w:t xml:space="preserve"> = </w:t>
      </w:r>
      <w:r w:rsidR="00A55306" w:rsidRPr="003757D5">
        <w:rPr>
          <w:rFonts w:ascii="Cambria" w:eastAsia="Times New Roman" w:hAnsi="Cambria" w:cs="Arial"/>
          <w:highlight w:val="yellow"/>
          <w:lang w:eastAsia="sk-SK"/>
        </w:rPr>
        <w:t>[</w:t>
      </w:r>
      <w:r w:rsidR="00A55306" w:rsidRPr="003757D5">
        <w:rPr>
          <w:rFonts w:ascii="Arial" w:eastAsia="Times New Roman" w:hAnsi="Arial" w:cs="Arial"/>
          <w:highlight w:val="yellow"/>
          <w:lang w:eastAsia="sk-SK"/>
        </w:rPr>
        <w:t>●</w:t>
      </w:r>
      <w:r w:rsidR="00A55306" w:rsidRPr="003757D5">
        <w:rPr>
          <w:rFonts w:ascii="Cambria" w:eastAsia="Times New Roman" w:hAnsi="Cambria" w:cs="Arial"/>
          <w:highlight w:val="yellow"/>
          <w:lang w:eastAsia="sk-SK"/>
        </w:rPr>
        <w:t>]</w:t>
      </w:r>
      <w:r w:rsidR="00A55306">
        <w:rPr>
          <w:rStyle w:val="FootnoteReference"/>
          <w:rFonts w:ascii="Cambria" w:eastAsia="Times New Roman" w:hAnsi="Cambria" w:cs="Arial"/>
          <w:highlight w:val="yellow"/>
          <w:lang w:eastAsia="sk-SK"/>
        </w:rPr>
        <w:footnoteReference w:id="1"/>
      </w:r>
      <w:r w:rsidRPr="008D72B1">
        <w:rPr>
          <w:rFonts w:ascii="Cambria" w:eastAsia="Times New Roman" w:hAnsi="Cambria" w:cs="Arial"/>
          <w:lang w:eastAsia="sk-SK"/>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 ročne</w:t>
      </w:r>
    </w:p>
    <w:p w14:paraId="144B9F7C" w14:textId="77777777" w:rsidR="00BA1AF2" w:rsidRPr="008D72B1" w:rsidRDefault="00BA1AF2" w:rsidP="003757D5">
      <w:pPr>
        <w:widowControl w:val="0"/>
        <w:suppressLineNumbers/>
        <w:spacing w:after="0" w:line="264" w:lineRule="auto"/>
        <w:jc w:val="both"/>
        <w:rPr>
          <w:rFonts w:ascii="Cambria" w:hAnsi="Cambria" w:cs="Arial"/>
        </w:rPr>
      </w:pPr>
    </w:p>
    <w:p w14:paraId="34322333" w14:textId="5B694433"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 xml:space="preserve">Úspory sú prepočítané </w:t>
      </w:r>
      <w:r w:rsidR="00776A7C">
        <w:rPr>
          <w:rFonts w:ascii="Cambria" w:hAnsi="Cambria" w:cs="Arial"/>
        </w:rPr>
        <w:t>vyššie</w:t>
      </w:r>
      <w:r w:rsidR="00776A7C" w:rsidRPr="008D72B1">
        <w:rPr>
          <w:rFonts w:ascii="Cambria" w:hAnsi="Cambria" w:cs="Arial"/>
        </w:rPr>
        <w:t xml:space="preserve"> </w:t>
      </w:r>
      <w:r w:rsidRPr="008D72B1">
        <w:rPr>
          <w:rFonts w:ascii="Cambria" w:hAnsi="Cambria" w:cs="Arial"/>
        </w:rPr>
        <w:t>uvedeným výpočtom, ktorý vychádza z</w:t>
      </w:r>
      <w:r w:rsidRPr="008D72B1">
        <w:rPr>
          <w:rFonts w:ascii="Cambria" w:hAnsi="Cambria" w:cs="Calibri"/>
        </w:rPr>
        <w:t> </w:t>
      </w:r>
      <w:r w:rsidRPr="008D72B1">
        <w:rPr>
          <w:rFonts w:ascii="Cambria" w:hAnsi="Cambria" w:cs="Proba Pro"/>
        </w:rPr>
        <w:t>ú</w:t>
      </w:r>
      <w:r w:rsidRPr="008D72B1">
        <w:rPr>
          <w:rFonts w:ascii="Cambria" w:hAnsi="Cambria" w:cs="Arial"/>
        </w:rPr>
        <w:t>dajov poskytnut</w:t>
      </w:r>
      <w:r w:rsidRPr="008D72B1">
        <w:rPr>
          <w:rFonts w:ascii="Cambria" w:hAnsi="Cambria" w:cs="Proba Pro"/>
        </w:rPr>
        <w:t>ý</w:t>
      </w:r>
      <w:r w:rsidRPr="008D72B1">
        <w:rPr>
          <w:rFonts w:ascii="Cambria" w:hAnsi="Cambria" w:cs="Arial"/>
        </w:rPr>
        <w:t xml:space="preserve">ch </w:t>
      </w:r>
      <w:r w:rsidR="005169E1">
        <w:rPr>
          <w:rFonts w:ascii="Cambria" w:hAnsi="Cambria" w:cs="Arial"/>
        </w:rPr>
        <w:t>Klientom</w:t>
      </w:r>
      <w:r w:rsidR="005169E1" w:rsidRPr="008D72B1">
        <w:rPr>
          <w:rFonts w:ascii="Cambria" w:hAnsi="Cambria" w:cs="Arial"/>
        </w:rPr>
        <w:t xml:space="preserve"> </w:t>
      </w:r>
      <w:r w:rsidRPr="008D72B1">
        <w:rPr>
          <w:rFonts w:ascii="Cambria" w:hAnsi="Cambria" w:cs="Arial"/>
        </w:rPr>
        <w:t xml:space="preserve">vzhľadom na základnú periódu  - definovanú v Čl. 3 tejto Prílohy. </w:t>
      </w:r>
    </w:p>
    <w:p w14:paraId="4DCD254B"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5" w:name="_Toc477247994"/>
      <w:r w:rsidRPr="008D72B1">
        <w:rPr>
          <w:rFonts w:ascii="Cambria" w:eastAsiaTheme="minorHAnsi" w:hAnsi="Cambria" w:cs="Arial"/>
          <w:b/>
          <w:sz w:val="22"/>
          <w:szCs w:val="22"/>
        </w:rPr>
        <w:t>Výpočet výpadku úspor</w:t>
      </w:r>
      <w:bookmarkEnd w:id="105"/>
      <w:r w:rsidRPr="008D72B1">
        <w:rPr>
          <w:rFonts w:ascii="Cambria" w:eastAsiaTheme="minorHAnsi" w:hAnsi="Cambria" w:cs="Arial"/>
          <w:b/>
          <w:sz w:val="22"/>
          <w:szCs w:val="22"/>
        </w:rPr>
        <w:t xml:space="preserve"> </w:t>
      </w:r>
    </w:p>
    <w:p w14:paraId="521C90B3"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Ak hodnota rozdielu: </w:t>
      </w:r>
    </w:p>
    <w:p w14:paraId="2CE816C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G</w:t>
      </w:r>
      <w:r w:rsidRPr="008D72B1">
        <w:rPr>
          <w:rFonts w:ascii="Cambria" w:hAnsi="Cambria" w:cs="Arial"/>
        </w:rPr>
        <w:t xml:space="preserve">  &lt;  0</w:t>
      </w:r>
      <w:r w:rsidRPr="008D72B1">
        <w:rPr>
          <w:rFonts w:ascii="Cambria" w:hAnsi="Cambria" w:cs="Arial"/>
        </w:rPr>
        <w:tab/>
        <w:t>znamená to Výpadok úspor</w:t>
      </w:r>
      <w:r w:rsidRPr="008D72B1">
        <w:rPr>
          <w:rFonts w:ascii="Cambria" w:hAnsi="Cambria" w:cs="Arial"/>
        </w:rPr>
        <w:tab/>
      </w:r>
      <w:r w:rsidRPr="008D72B1">
        <w:rPr>
          <w:rFonts w:ascii="Cambria" w:hAnsi="Cambria" w:cs="Arial"/>
        </w:rPr>
        <w:tab/>
      </w:r>
      <w:r w:rsidRPr="008D72B1">
        <w:rPr>
          <w:rFonts w:ascii="Cambria" w:hAnsi="Cambria" w:cs="Arial"/>
        </w:rPr>
        <w:tab/>
        <w:t>(EUR)</w:t>
      </w:r>
    </w:p>
    <w:p w14:paraId="5EBF3592" w14:textId="77777777" w:rsidR="00BA1AF2" w:rsidRPr="008D72B1" w:rsidRDefault="00BA1AF2" w:rsidP="003757D5">
      <w:pPr>
        <w:widowControl w:val="0"/>
        <w:suppressLineNumbers/>
        <w:spacing w:after="0" w:line="264" w:lineRule="auto"/>
        <w:jc w:val="both"/>
        <w:rPr>
          <w:rFonts w:ascii="Cambria" w:hAnsi="Cambria" w:cs="Arial"/>
        </w:rPr>
      </w:pPr>
    </w:p>
    <w:p w14:paraId="68771B59" w14:textId="38860D5B"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w:t>
      </w:r>
      <w:r w:rsidRPr="008D72B1">
        <w:rPr>
          <w:rFonts w:ascii="Cambria" w:hAnsi="Cambria" w:cs="Arial"/>
        </w:rPr>
        <w:tab/>
        <w:t xml:space="preserve">– celkové skutočné úspory v </w:t>
      </w:r>
      <w:r w:rsidR="005169E1" w:rsidRPr="008D72B1">
        <w:rPr>
          <w:rFonts w:ascii="Cambria" w:hAnsi="Cambria" w:cs="Arial"/>
        </w:rPr>
        <w:t>pr</w:t>
      </w:r>
      <w:r w:rsidR="005169E1" w:rsidRPr="008D72B1">
        <w:rPr>
          <w:rFonts w:ascii="Cambria" w:hAnsi="Cambria" w:cs="Proba Pro"/>
        </w:rPr>
        <w:t>í</w:t>
      </w:r>
      <w:r w:rsidR="005169E1" w:rsidRPr="008D72B1">
        <w:rPr>
          <w:rFonts w:ascii="Cambria" w:hAnsi="Cambria" w:cs="Arial"/>
        </w:rPr>
        <w:t>slu</w:t>
      </w:r>
      <w:r w:rsidR="005169E1" w:rsidRPr="008D72B1">
        <w:rPr>
          <w:rFonts w:ascii="Cambria" w:hAnsi="Cambria" w:cs="Proba Pro"/>
        </w:rPr>
        <w:t>š</w:t>
      </w:r>
      <w:r w:rsidR="005169E1" w:rsidRPr="008D72B1">
        <w:rPr>
          <w:rFonts w:ascii="Cambria" w:hAnsi="Cambria" w:cs="Arial"/>
        </w:rPr>
        <w:t>n</w:t>
      </w:r>
      <w:r w:rsidR="005169E1">
        <w:rPr>
          <w:rFonts w:ascii="Cambria" w:hAnsi="Cambria" w:cs="Arial"/>
        </w:rPr>
        <w:t>om Rozhodnom období</w:t>
      </w:r>
      <w:r w:rsidR="005169E1"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3C610218" w14:textId="09BB360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G</w:t>
      </w:r>
      <w:r w:rsidRPr="008D72B1">
        <w:rPr>
          <w:rFonts w:ascii="Cambria" w:hAnsi="Cambria" w:cs="Arial"/>
        </w:rPr>
        <w:t xml:space="preserve"> </w:t>
      </w:r>
      <w:r w:rsidRPr="008D72B1">
        <w:rPr>
          <w:rFonts w:ascii="Cambria" w:hAnsi="Cambria" w:cs="Arial"/>
        </w:rPr>
        <w:tab/>
        <w:t xml:space="preserve">– garantované ročné úspory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09A279C" w14:textId="77777777" w:rsidR="00BA1AF2" w:rsidRPr="008D72B1" w:rsidRDefault="00BA1AF2" w:rsidP="003757D5">
      <w:pPr>
        <w:widowControl w:val="0"/>
        <w:suppressLineNumbers/>
        <w:spacing w:after="0" w:line="264" w:lineRule="auto"/>
        <w:jc w:val="both"/>
        <w:rPr>
          <w:rFonts w:ascii="Cambria" w:hAnsi="Cambria" w:cs="Arial"/>
        </w:rPr>
      </w:pPr>
    </w:p>
    <w:p w14:paraId="2D50CF5E" w14:textId="60FF8681"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6" w:name="_Toc477247995"/>
      <w:r w:rsidRPr="008D72B1">
        <w:rPr>
          <w:rFonts w:ascii="Cambria" w:eastAsiaTheme="minorHAnsi" w:hAnsi="Cambria" w:cs="Arial"/>
          <w:b/>
          <w:sz w:val="22"/>
          <w:szCs w:val="22"/>
        </w:rPr>
        <w:t>Výpočet prebytku úspor</w:t>
      </w:r>
      <w:bookmarkEnd w:id="106"/>
    </w:p>
    <w:p w14:paraId="10302504"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Ak hodnota rozdielu: </w:t>
      </w:r>
    </w:p>
    <w:p w14:paraId="2208B218"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G</w:t>
      </w:r>
      <w:r w:rsidRPr="008D72B1">
        <w:rPr>
          <w:rFonts w:ascii="Cambria" w:hAnsi="Cambria" w:cs="Arial"/>
        </w:rPr>
        <w:t xml:space="preserve">  &gt;  0</w:t>
      </w:r>
      <w:r w:rsidRPr="008D72B1">
        <w:rPr>
          <w:rFonts w:ascii="Cambria" w:hAnsi="Cambria" w:cs="Arial"/>
        </w:rPr>
        <w:tab/>
        <w:t>znamená to Prebytok úspor</w:t>
      </w:r>
      <w:r w:rsidRPr="008D72B1">
        <w:rPr>
          <w:rFonts w:ascii="Cambria" w:hAnsi="Cambria" w:cs="Arial"/>
        </w:rPr>
        <w:tab/>
      </w:r>
      <w:r w:rsidRPr="008D72B1">
        <w:rPr>
          <w:rFonts w:ascii="Cambria" w:hAnsi="Cambria" w:cs="Arial"/>
        </w:rPr>
        <w:tab/>
      </w:r>
      <w:r w:rsidRPr="008D72B1">
        <w:rPr>
          <w:rFonts w:ascii="Cambria" w:hAnsi="Cambria" w:cs="Arial"/>
        </w:rPr>
        <w:tab/>
        <w:t>(EUR)</w:t>
      </w:r>
    </w:p>
    <w:p w14:paraId="42A4F991" w14:textId="77777777" w:rsidR="00BA1AF2" w:rsidRPr="008D72B1" w:rsidRDefault="00BA1AF2" w:rsidP="003757D5">
      <w:pPr>
        <w:widowControl w:val="0"/>
        <w:suppressLineNumbers/>
        <w:spacing w:after="0" w:line="264" w:lineRule="auto"/>
        <w:jc w:val="both"/>
        <w:rPr>
          <w:rFonts w:ascii="Cambria" w:hAnsi="Cambria" w:cs="Arial"/>
        </w:rPr>
      </w:pPr>
    </w:p>
    <w:p w14:paraId="4E070804" w14:textId="05F72D84" w:rsidR="00BA1AF2" w:rsidRPr="008D72B1" w:rsidRDefault="00BA1AF2" w:rsidP="003757D5">
      <w:pPr>
        <w:widowControl w:val="0"/>
        <w:suppressLineNumber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S</w:t>
      </w:r>
      <w:r w:rsidRPr="008D72B1">
        <w:rPr>
          <w:rFonts w:ascii="Cambria" w:hAnsi="Cambria" w:cs="Arial"/>
        </w:rPr>
        <w:t xml:space="preserve"> </w:t>
      </w:r>
      <w:r w:rsidRPr="008D72B1">
        <w:rPr>
          <w:rFonts w:ascii="Cambria" w:hAnsi="Cambria" w:cs="Arial"/>
        </w:rPr>
        <w:tab/>
        <w:t xml:space="preserve">– celkové skutočné úspory v </w:t>
      </w:r>
      <w:r w:rsidR="005169E1" w:rsidRPr="008D72B1">
        <w:rPr>
          <w:rFonts w:ascii="Cambria" w:hAnsi="Cambria" w:cs="Arial"/>
        </w:rPr>
        <w:t>pr</w:t>
      </w:r>
      <w:r w:rsidR="005169E1" w:rsidRPr="008D72B1">
        <w:rPr>
          <w:rFonts w:ascii="Cambria" w:hAnsi="Cambria" w:cs="Proba Pro"/>
        </w:rPr>
        <w:t>í</w:t>
      </w:r>
      <w:r w:rsidR="005169E1" w:rsidRPr="008D72B1">
        <w:rPr>
          <w:rFonts w:ascii="Cambria" w:hAnsi="Cambria" w:cs="Arial"/>
        </w:rPr>
        <w:t>slu</w:t>
      </w:r>
      <w:r w:rsidR="005169E1" w:rsidRPr="008D72B1">
        <w:rPr>
          <w:rFonts w:ascii="Cambria" w:hAnsi="Cambria" w:cs="Proba Pro"/>
        </w:rPr>
        <w:t>š</w:t>
      </w:r>
      <w:r w:rsidR="005169E1" w:rsidRPr="008D72B1">
        <w:rPr>
          <w:rFonts w:ascii="Cambria" w:hAnsi="Cambria" w:cs="Arial"/>
        </w:rPr>
        <w:t>n</w:t>
      </w:r>
      <w:r w:rsidR="005169E1">
        <w:rPr>
          <w:rFonts w:ascii="Cambria" w:hAnsi="Cambria" w:cs="Arial"/>
        </w:rPr>
        <w:t>om Rozhodnom období</w:t>
      </w:r>
      <w:r w:rsidR="005169E1"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2F16B8D7" w14:textId="7699CEC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G</w:t>
      </w:r>
      <w:r w:rsidRPr="008D72B1">
        <w:rPr>
          <w:rFonts w:ascii="Cambria" w:hAnsi="Cambria" w:cs="Arial"/>
        </w:rPr>
        <w:t xml:space="preserve"> </w:t>
      </w:r>
      <w:r w:rsidRPr="008D72B1">
        <w:rPr>
          <w:rFonts w:ascii="Cambria" w:hAnsi="Cambria" w:cs="Arial"/>
        </w:rPr>
        <w:tab/>
        <w:t xml:space="preserve">– garantované ročné úspory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DA48AAA" w14:textId="2643EA18"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Špecifikácia podmienok a spotreby energie v základnej perióde</w:t>
      </w:r>
    </w:p>
    <w:p w14:paraId="155E4257" w14:textId="77777777" w:rsidR="00BA1AF2" w:rsidRPr="008D72B1" w:rsidRDefault="00BA1AF2">
      <w:pPr>
        <w:pStyle w:val="Odsekzoznamu1"/>
        <w:widowControl w:val="0"/>
        <w:numPr>
          <w:ilvl w:val="0"/>
          <w:numId w:val="94"/>
        </w:numPr>
        <w:suppressLineNumbers/>
        <w:tabs>
          <w:tab w:val="left" w:pos="540"/>
        </w:tabs>
        <w:spacing w:line="264" w:lineRule="auto"/>
        <w:contextualSpacing w:val="0"/>
        <w:jc w:val="both"/>
        <w:outlineLvl w:val="1"/>
        <w:rPr>
          <w:rFonts w:ascii="Cambria" w:hAnsi="Cambria" w:cs="Arial"/>
          <w:vanish/>
          <w:color w:val="000000"/>
          <w:spacing w:val="30"/>
        </w:rPr>
      </w:pPr>
      <w:bookmarkStart w:id="107" w:name="_Toc477247996"/>
    </w:p>
    <w:p w14:paraId="5C23C76A"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Základná perióda</w:t>
      </w:r>
      <w:bookmarkEnd w:id="107"/>
    </w:p>
    <w:p w14:paraId="63A6161B"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Ako základná hodnota pre vyhodnocovanie dosiahnutia úspor je považovaný rok </w:t>
      </w:r>
      <w:r w:rsidRPr="008D72B1">
        <w:rPr>
          <w:rFonts w:ascii="Cambria" w:hAnsi="Cambria" w:cs="Arial"/>
          <w:b/>
        </w:rPr>
        <w:t>2019</w:t>
      </w:r>
      <w:r w:rsidRPr="008D72B1">
        <w:rPr>
          <w:rFonts w:ascii="Cambria" w:hAnsi="Cambria" w:cs="Arial"/>
        </w:rPr>
        <w:t>.</w:t>
      </w:r>
    </w:p>
    <w:p w14:paraId="423DA06F"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8" w:name="_Toc477247997"/>
      <w:r w:rsidRPr="008D72B1">
        <w:rPr>
          <w:rFonts w:ascii="Cambria" w:eastAsiaTheme="minorHAnsi" w:hAnsi="Cambria" w:cs="Arial"/>
          <w:b/>
          <w:sz w:val="22"/>
          <w:szCs w:val="22"/>
        </w:rPr>
        <w:t>Spotreby v základnej perióde</w:t>
      </w:r>
      <w:bookmarkEnd w:id="108"/>
    </w:p>
    <w:p w14:paraId="514098CA" w14:textId="6E99C93D"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Nasledujúce údaje o spotrebách zemného plynu (ZP) a studenej vody (SV) a skutkovom stave prevádzky vykurovania (VYK), ohrevu teplej vody (TV) a výroby pary (VP) </w:t>
      </w:r>
      <w:r w:rsidR="005169E1">
        <w:rPr>
          <w:rFonts w:ascii="Cambria" w:hAnsi="Cambria" w:cs="Arial"/>
        </w:rPr>
        <w:t>Klienta</w:t>
      </w:r>
      <w:r w:rsidR="005169E1" w:rsidRPr="008D72B1">
        <w:rPr>
          <w:rFonts w:ascii="Cambria" w:hAnsi="Cambria" w:cs="Arial"/>
        </w:rPr>
        <w:t xml:space="preserve"> </w:t>
      </w:r>
      <w:r w:rsidRPr="008D72B1">
        <w:rPr>
          <w:rFonts w:ascii="Cambria" w:hAnsi="Cambria" w:cs="Arial"/>
        </w:rPr>
        <w:t xml:space="preserve">v základnej </w:t>
      </w:r>
      <w:r w:rsidRPr="008D72B1">
        <w:rPr>
          <w:rFonts w:ascii="Cambria" w:hAnsi="Cambria" w:cs="Arial"/>
        </w:rPr>
        <w:lastRenderedPageBreak/>
        <w:t xml:space="preserve">perióde boli poskytnuté </w:t>
      </w:r>
      <w:r w:rsidR="005169E1">
        <w:rPr>
          <w:rFonts w:ascii="Cambria" w:hAnsi="Cambria" w:cs="Arial"/>
        </w:rPr>
        <w:t>Klientom</w:t>
      </w:r>
      <w:r w:rsidRPr="008D72B1">
        <w:rPr>
          <w:rFonts w:ascii="Cambria" w:hAnsi="Cambria" w:cs="Arial"/>
        </w:rPr>
        <w:t>.</w:t>
      </w:r>
    </w:p>
    <w:p w14:paraId="36326EC0" w14:textId="1CCA0F84"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Rozdelenie spotreby ZP </w:t>
      </w:r>
      <w:r w:rsidR="005169E1">
        <w:rPr>
          <w:rFonts w:ascii="Cambria" w:hAnsi="Cambria" w:cs="Arial"/>
        </w:rPr>
        <w:t>Klienta</w:t>
      </w:r>
      <w:r w:rsidR="005169E1" w:rsidRPr="008D72B1">
        <w:rPr>
          <w:rFonts w:ascii="Cambria" w:hAnsi="Cambria" w:cs="Arial"/>
        </w:rPr>
        <w:t xml:space="preserve"> </w:t>
      </w:r>
      <w:r w:rsidRPr="008D72B1">
        <w:rPr>
          <w:rFonts w:ascii="Cambria" w:hAnsi="Cambria" w:cs="Arial"/>
        </w:rPr>
        <w:t xml:space="preserve">do jednotlivých oblastí spotreby je nasledovné:  </w:t>
      </w:r>
    </w:p>
    <w:p w14:paraId="47CF8EC5" w14:textId="77777777" w:rsidR="00BA1AF2" w:rsidRPr="008D72B1" w:rsidRDefault="00BA1AF2" w:rsidP="003757D5">
      <w:pPr>
        <w:widowControl w:val="0"/>
        <w:suppressLineNumbers/>
        <w:spacing w:line="264" w:lineRule="auto"/>
        <w:jc w:val="both"/>
        <w:rPr>
          <w:rFonts w:ascii="Cambria" w:hAnsi="Cambria" w:cs="Arial"/>
        </w:rPr>
      </w:pPr>
    </w:p>
    <w:p w14:paraId="00A4FF4D"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4 409 391 kWh</w:t>
      </w:r>
    </w:p>
    <w:p w14:paraId="54E2D762"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spotreba zemného plynu na vykurovanie v základnej perióde (kWh).</w:t>
      </w:r>
    </w:p>
    <w:p w14:paraId="1D6D9D1A"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2 240 858 kWh</w:t>
      </w:r>
    </w:p>
    <w:p w14:paraId="1130ACDD" w14:textId="7777777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spotreba zemného plynu na ohrev teplej vody a výrobu pary pre kuchyňu v základnej perióde (kWh).</w:t>
      </w:r>
    </w:p>
    <w:p w14:paraId="0BCB4F36"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Spotreba studenej vody je stanovená nasledovne:</w:t>
      </w:r>
    </w:p>
    <w:p w14:paraId="11AA82D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31 822  m</w:t>
      </w:r>
      <w:r w:rsidRPr="008D72B1">
        <w:rPr>
          <w:rFonts w:ascii="Cambria" w:hAnsi="Cambria" w:cs="Arial"/>
          <w:vertAlign w:val="superscript"/>
        </w:rPr>
        <w:t>3</w:t>
      </w:r>
      <w:r w:rsidRPr="008D72B1">
        <w:rPr>
          <w:rFonts w:ascii="Cambria" w:hAnsi="Cambria" w:cs="Arial"/>
        </w:rPr>
        <w:t xml:space="preserve"> </w:t>
      </w:r>
    </w:p>
    <w:p w14:paraId="430554D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spotreba studenej vody v základnej perióde (m</w:t>
      </w:r>
      <w:r w:rsidRPr="008D72B1">
        <w:rPr>
          <w:rFonts w:ascii="Cambria" w:hAnsi="Cambria" w:cs="Arial"/>
          <w:vertAlign w:val="superscript"/>
        </w:rPr>
        <w:t>3</w:t>
      </w:r>
      <w:r w:rsidRPr="008D72B1">
        <w:rPr>
          <w:rFonts w:ascii="Cambria" w:hAnsi="Cambria" w:cs="Arial"/>
        </w:rPr>
        <w:t>).</w:t>
      </w:r>
    </w:p>
    <w:p w14:paraId="55D5E88A"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9" w:name="_Toc477247998"/>
      <w:r w:rsidRPr="008D72B1">
        <w:rPr>
          <w:rFonts w:ascii="Cambria" w:eastAsiaTheme="minorHAnsi" w:hAnsi="Cambria" w:cs="Arial"/>
          <w:b/>
          <w:sz w:val="22"/>
          <w:szCs w:val="22"/>
        </w:rPr>
        <w:t>Ceny v základnej perióde</w:t>
      </w:r>
      <w:bookmarkEnd w:id="109"/>
    </w:p>
    <w:p w14:paraId="0A46C855"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Ceny v základnej perióde sú stanovené ako priemerné ceny vybraných foriem energie a studenej vody v areáli:</w:t>
      </w:r>
    </w:p>
    <w:p w14:paraId="46B17B88" w14:textId="29F98285"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ZP </w:t>
      </w:r>
      <w:r w:rsidRPr="008D72B1">
        <w:rPr>
          <w:rFonts w:ascii="Cambria" w:hAnsi="Cambria" w:cs="Arial"/>
        </w:rPr>
        <w:t xml:space="preserve"> =</w:t>
      </w:r>
      <w:r w:rsidRPr="008D72B1">
        <w:rPr>
          <w:rFonts w:ascii="Cambria" w:hAnsi="Cambria" w:cs="Arial"/>
        </w:rPr>
        <w:tab/>
      </w:r>
      <w:r w:rsidR="006501FC" w:rsidRPr="006501FC">
        <w:rPr>
          <w:rFonts w:ascii="Cambria" w:hAnsi="Cambria" w:cs="Arial"/>
        </w:rPr>
        <w:t>0,044292</w:t>
      </w:r>
      <w:r w:rsidRPr="008D72B1">
        <w:rPr>
          <w:rFonts w:ascii="Cambria" w:hAnsi="Cambria" w:cs="Arial"/>
        </w:rPr>
        <w:t xml:space="preserve"> EUR/kWh</w:t>
      </w:r>
    </w:p>
    <w:p w14:paraId="21DCDEC9" w14:textId="64110394"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ZP</w:t>
      </w:r>
      <w:r w:rsidRPr="008D72B1">
        <w:rPr>
          <w:rFonts w:ascii="Cambria" w:hAnsi="Cambria" w:cs="Arial"/>
        </w:rPr>
        <w:t xml:space="preserve"> – celková priemerná ročná cena nakupovaného zemného plynu </w:t>
      </w:r>
      <w:r w:rsidR="006501FC">
        <w:rPr>
          <w:rFonts w:ascii="Cambria" w:hAnsi="Cambria" w:cs="Arial"/>
        </w:rPr>
        <w:t>s</w:t>
      </w:r>
      <w:r w:rsidR="006501FC" w:rsidRPr="008D72B1">
        <w:rPr>
          <w:rFonts w:ascii="Cambria" w:hAnsi="Cambria" w:cs="Arial"/>
        </w:rPr>
        <w:t> </w:t>
      </w:r>
      <w:r w:rsidRPr="008D72B1">
        <w:rPr>
          <w:rFonts w:ascii="Cambria" w:hAnsi="Cambria" w:cs="Arial"/>
        </w:rPr>
        <w:t>DPH v základnej perióde,</w:t>
      </w:r>
    </w:p>
    <w:p w14:paraId="315B7859" w14:textId="7BC327BE"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SV </w:t>
      </w:r>
      <w:r w:rsidRPr="008D72B1">
        <w:rPr>
          <w:rFonts w:ascii="Cambria" w:hAnsi="Cambria" w:cs="Arial"/>
        </w:rPr>
        <w:t xml:space="preserve"> =</w:t>
      </w:r>
      <w:r w:rsidRPr="008D72B1">
        <w:rPr>
          <w:rFonts w:ascii="Cambria" w:hAnsi="Cambria" w:cs="Arial"/>
        </w:rPr>
        <w:tab/>
      </w:r>
      <w:r w:rsidR="006501FC">
        <w:rPr>
          <w:rFonts w:ascii="Cambria" w:hAnsi="Cambria" w:cs="Arial"/>
        </w:rPr>
        <w:t>2,2290</w:t>
      </w:r>
      <w:r w:rsidRPr="008D72B1">
        <w:rPr>
          <w:rFonts w:ascii="Cambria" w:hAnsi="Cambria" w:cs="Arial"/>
        </w:rPr>
        <w:t xml:space="preserve"> EUR/m</w:t>
      </w:r>
      <w:r w:rsidRPr="008D72B1">
        <w:rPr>
          <w:rFonts w:ascii="Cambria" w:hAnsi="Cambria" w:cs="Arial"/>
          <w:vertAlign w:val="superscript"/>
        </w:rPr>
        <w:t>3</w:t>
      </w:r>
    </w:p>
    <w:p w14:paraId="1D24B212" w14:textId="08D8A235"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SV  </w:t>
      </w:r>
      <w:r w:rsidRPr="008D72B1">
        <w:rPr>
          <w:rFonts w:ascii="Cambria" w:hAnsi="Cambria" w:cs="Arial"/>
        </w:rPr>
        <w:t xml:space="preserve">– celková priemerná ročná cena studenej vody </w:t>
      </w:r>
      <w:r w:rsidR="006501FC">
        <w:rPr>
          <w:rFonts w:ascii="Cambria" w:hAnsi="Cambria" w:cs="Arial"/>
        </w:rPr>
        <w:t>s</w:t>
      </w:r>
      <w:r w:rsidR="006501FC" w:rsidRPr="008D72B1">
        <w:rPr>
          <w:rFonts w:ascii="Cambria" w:hAnsi="Cambria" w:cs="Arial"/>
        </w:rPr>
        <w:t> </w:t>
      </w:r>
      <w:r w:rsidRPr="008D72B1">
        <w:rPr>
          <w:rFonts w:ascii="Cambria" w:hAnsi="Cambria" w:cs="Arial"/>
        </w:rPr>
        <w:t>DPH v základnej perióde.</w:t>
      </w:r>
    </w:p>
    <w:p w14:paraId="012E2DAE"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0" w:name="_Toc477247999"/>
      <w:r w:rsidRPr="008D72B1">
        <w:rPr>
          <w:rFonts w:ascii="Cambria" w:eastAsiaTheme="minorHAnsi" w:hAnsi="Cambria" w:cs="Arial"/>
          <w:b/>
          <w:sz w:val="22"/>
          <w:szCs w:val="22"/>
        </w:rPr>
        <w:t>Klimatické podmienky v základnej perióde</w:t>
      </w:r>
      <w:bookmarkEnd w:id="110"/>
    </w:p>
    <w:p w14:paraId="639B18A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Klimatické podmienky sú vyjadrené pomocou </w:t>
      </w:r>
      <w:proofErr w:type="spellStart"/>
      <w:r w:rsidRPr="008D72B1">
        <w:rPr>
          <w:rFonts w:ascii="Cambria" w:hAnsi="Cambria" w:cs="Arial"/>
        </w:rPr>
        <w:t>dennostupňov</w:t>
      </w:r>
      <w:proofErr w:type="spellEnd"/>
      <w:r w:rsidRPr="008D72B1">
        <w:rPr>
          <w:rFonts w:ascii="Cambria" w:hAnsi="Cambria" w:cs="Arial"/>
        </w:rPr>
        <w:t xml:space="preserve"> pre priemernú vnútornú teplotu 20°C:</w:t>
      </w:r>
    </w:p>
    <w:p w14:paraId="500D40C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D</w:t>
      </w:r>
      <w:r w:rsidRPr="008D72B1">
        <w:rPr>
          <w:rFonts w:ascii="Cambria" w:hAnsi="Cambria" w:cs="Arial"/>
          <w:vertAlign w:val="subscript"/>
        </w:rPr>
        <w:t>B</w:t>
      </w:r>
      <w:r w:rsidRPr="008D72B1">
        <w:rPr>
          <w:rFonts w:ascii="Cambria" w:hAnsi="Cambria" w:cs="Arial"/>
        </w:rPr>
        <w:tab/>
        <w:t>=   2 747,0 °D</w:t>
      </w:r>
    </w:p>
    <w:p w14:paraId="22B8B33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D</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 základnej perióde počas vykurovacieho obdobia (°D).</w:t>
      </w:r>
    </w:p>
    <w:p w14:paraId="1BECE8C3"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1" w:name="_Toc477248000"/>
      <w:r w:rsidRPr="008D72B1">
        <w:rPr>
          <w:rFonts w:ascii="Cambria" w:eastAsiaTheme="minorHAnsi" w:hAnsi="Cambria" w:cs="Arial"/>
          <w:b/>
          <w:sz w:val="22"/>
          <w:szCs w:val="22"/>
        </w:rPr>
        <w:t>Využitie kapacít v základnej perióde</w:t>
      </w:r>
      <w:bookmarkEnd w:id="111"/>
    </w:p>
    <w:p w14:paraId="6AAA495E"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Využitie kapacít objednávateľa je vyjadrené pomocou počtu </w:t>
      </w:r>
      <w:proofErr w:type="spellStart"/>
      <w:r w:rsidRPr="008D72B1">
        <w:rPr>
          <w:rFonts w:ascii="Cambria" w:hAnsi="Cambria" w:cs="Arial"/>
        </w:rPr>
        <w:t>lôžkodní</w:t>
      </w:r>
      <w:proofErr w:type="spellEnd"/>
      <w:r w:rsidRPr="008D72B1">
        <w:rPr>
          <w:rFonts w:ascii="Cambria" w:hAnsi="Cambria" w:cs="Arial"/>
        </w:rPr>
        <w:t xml:space="preserve"> a počtu pripravených jedál:</w:t>
      </w:r>
    </w:p>
    <w:p w14:paraId="21CD94C2"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ab/>
        <w:t xml:space="preserve">=   141 339 </w:t>
      </w:r>
    </w:p>
    <w:p w14:paraId="66D0A8BF"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ab/>
        <w:t xml:space="preserve">=   294 845 </w:t>
      </w:r>
    </w:p>
    <w:p w14:paraId="6DE6922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 základnej perióde,</w:t>
      </w:r>
    </w:p>
    <w:p w14:paraId="4182028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počet pripravených jedál v základnej perióde.</w:t>
      </w:r>
    </w:p>
    <w:p w14:paraId="34CFDF8F"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2" w:name="_Toc477248001"/>
      <w:r w:rsidRPr="008D72B1">
        <w:rPr>
          <w:rFonts w:ascii="Cambria" w:eastAsiaTheme="minorHAnsi" w:hAnsi="Cambria" w:cs="Arial"/>
          <w:b/>
          <w:sz w:val="22"/>
          <w:szCs w:val="22"/>
        </w:rPr>
        <w:t>Výpočtové vnútorné teploty vo vykurovaných miestnostiach.</w:t>
      </w:r>
      <w:bookmarkEnd w:id="112"/>
    </w:p>
    <w:p w14:paraId="25C04672" w14:textId="4CB8F6E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Vyhláška č. 364/2012 Z. z., ktorou sa vykonáva zákon č. 555/2005 Z. z. o energetickej hospodárnosti budov a o zmene a doplnení niektorých zákonov v znení neskorších predpisov </w:t>
      </w:r>
      <w:r w:rsidRPr="008D72B1">
        <w:rPr>
          <w:rFonts w:ascii="Cambria" w:hAnsi="Cambria" w:cs="Arial"/>
        </w:rPr>
        <w:lastRenderedPageBreak/>
        <w:t xml:space="preserve">stanovuje v tabuľke  č. 1 vstupné údaje súvisiace s normalizovaným spôsobom využívania budov. V tabuľke je vnútorná požadovaná teplota v zime pre typ budovy nemocníc stanovená na 20°C, ktorá bude východisková pre výpočet </w:t>
      </w:r>
      <w:proofErr w:type="spellStart"/>
      <w:r w:rsidRPr="008D72B1">
        <w:rPr>
          <w:rFonts w:ascii="Cambria" w:hAnsi="Cambria" w:cs="Arial"/>
        </w:rPr>
        <w:t>dennostupňov</w:t>
      </w:r>
      <w:proofErr w:type="spellEnd"/>
      <w:r w:rsidRPr="008D72B1">
        <w:rPr>
          <w:rFonts w:ascii="Cambria" w:hAnsi="Cambria" w:cs="Arial"/>
        </w:rPr>
        <w:t xml:space="preserve"> v </w:t>
      </w:r>
      <w:r w:rsidR="009174DC">
        <w:rPr>
          <w:rFonts w:ascii="Cambria" w:hAnsi="Cambria" w:cs="Arial"/>
        </w:rPr>
        <w:t>z</w:t>
      </w:r>
      <w:r w:rsidR="009174DC" w:rsidRPr="008D72B1">
        <w:rPr>
          <w:rFonts w:ascii="Cambria" w:hAnsi="Cambria" w:cs="Arial"/>
        </w:rPr>
        <w:t xml:space="preserve">ákladnej </w:t>
      </w:r>
      <w:r w:rsidR="009174DC">
        <w:rPr>
          <w:rFonts w:ascii="Cambria" w:hAnsi="Cambria" w:cs="Arial"/>
        </w:rPr>
        <w:t xml:space="preserve">perióde </w:t>
      </w:r>
      <w:r w:rsidRPr="008D72B1">
        <w:rPr>
          <w:rFonts w:ascii="Cambria" w:hAnsi="Cambria" w:cs="Arial"/>
        </w:rPr>
        <w:t>a v </w:t>
      </w:r>
      <w:r w:rsidR="009174DC">
        <w:rPr>
          <w:rFonts w:ascii="Cambria" w:hAnsi="Cambria" w:cs="Arial"/>
        </w:rPr>
        <w:t xml:space="preserve"> Rozhodnom období</w:t>
      </w:r>
      <w:r w:rsidRPr="008D72B1">
        <w:rPr>
          <w:rFonts w:ascii="Cambria" w:hAnsi="Cambria" w:cs="Arial"/>
        </w:rPr>
        <w:t>.</w:t>
      </w:r>
    </w:p>
    <w:p w14:paraId="5C5B408E" w14:textId="77777777" w:rsidR="00BA1AF2" w:rsidRPr="008D72B1" w:rsidRDefault="00BA1AF2">
      <w:pPr>
        <w:widowControl w:val="0"/>
        <w:suppressLineNumbers/>
        <w:spacing w:line="264" w:lineRule="auto"/>
        <w:jc w:val="both"/>
        <w:rPr>
          <w:rFonts w:ascii="Cambria" w:hAnsi="Cambria" w:cs="Arial"/>
        </w:rPr>
      </w:pPr>
    </w:p>
    <w:p w14:paraId="33C869D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t</w:t>
      </w:r>
      <w:r w:rsidRPr="008D72B1">
        <w:rPr>
          <w:rFonts w:ascii="Cambria" w:hAnsi="Cambria" w:cs="Arial"/>
          <w:vertAlign w:val="subscript"/>
        </w:rPr>
        <w:t>i</w:t>
      </w:r>
      <w:r w:rsidRPr="008D72B1">
        <w:rPr>
          <w:rFonts w:ascii="Cambria" w:hAnsi="Cambria" w:cs="Arial"/>
        </w:rPr>
        <w:t xml:space="preserve"> (°C) </w:t>
      </w:r>
      <w:r w:rsidRPr="008D72B1">
        <w:rPr>
          <w:rFonts w:ascii="Cambria" w:hAnsi="Cambria" w:cs="Arial"/>
        </w:rPr>
        <w:tab/>
        <w:t xml:space="preserve">= </w:t>
      </w:r>
      <w:r w:rsidRPr="008D72B1">
        <w:rPr>
          <w:rFonts w:ascii="Cambria" w:hAnsi="Cambria" w:cs="Arial"/>
          <w:b/>
        </w:rPr>
        <w:t>20 °C</w:t>
      </w:r>
    </w:p>
    <w:p w14:paraId="2A9055C9" w14:textId="6EE4DE5F"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t</w:t>
      </w:r>
      <w:r w:rsidRPr="008D72B1">
        <w:rPr>
          <w:rFonts w:ascii="Cambria" w:hAnsi="Cambria" w:cs="Arial"/>
          <w:vertAlign w:val="subscript"/>
        </w:rPr>
        <w:t>i</w:t>
      </w:r>
      <w:r w:rsidRPr="008D72B1">
        <w:rPr>
          <w:rFonts w:ascii="Cambria" w:hAnsi="Cambria" w:cs="Arial"/>
        </w:rPr>
        <w:t xml:space="preserve"> (°C) </w:t>
      </w:r>
      <w:r w:rsidRPr="008D72B1">
        <w:rPr>
          <w:rFonts w:ascii="Cambria" w:hAnsi="Cambria" w:cs="Arial"/>
        </w:rPr>
        <w:tab/>
        <w:t>– priemerná vnútorná teplota</w:t>
      </w:r>
      <w:r w:rsidRPr="008D72B1">
        <w:rPr>
          <w:rFonts w:ascii="Cambria" w:hAnsi="Cambria" w:cs="Arial"/>
          <w:i/>
        </w:rPr>
        <w:t xml:space="preserve"> </w:t>
      </w:r>
      <w:r w:rsidRPr="008D72B1">
        <w:rPr>
          <w:rFonts w:ascii="Cambria" w:hAnsi="Cambria" w:cs="Arial"/>
        </w:rPr>
        <w:t xml:space="preserve">pre výpočet </w:t>
      </w:r>
      <w:proofErr w:type="spellStart"/>
      <w:r w:rsidRPr="008D72B1">
        <w:rPr>
          <w:rFonts w:ascii="Cambria" w:hAnsi="Cambria" w:cs="Arial"/>
        </w:rPr>
        <w:t>dennostupňov</w:t>
      </w:r>
      <w:proofErr w:type="spellEnd"/>
      <w:r w:rsidRPr="008D72B1">
        <w:rPr>
          <w:rFonts w:ascii="Cambria" w:hAnsi="Cambria" w:cs="Arial"/>
          <w:i/>
        </w:rPr>
        <w:t xml:space="preserve"> </w:t>
      </w:r>
      <w:r w:rsidRPr="008D72B1">
        <w:rPr>
          <w:rFonts w:ascii="Cambria" w:hAnsi="Cambria" w:cs="Arial"/>
        </w:rPr>
        <w:t>v </w:t>
      </w:r>
      <w:r w:rsidR="009174DC">
        <w:rPr>
          <w:rFonts w:ascii="Cambria" w:hAnsi="Cambria" w:cs="Arial"/>
        </w:rPr>
        <w:t>z</w:t>
      </w:r>
      <w:r w:rsidR="009174DC" w:rsidRPr="008D72B1">
        <w:rPr>
          <w:rFonts w:ascii="Cambria" w:hAnsi="Cambria" w:cs="Arial"/>
        </w:rPr>
        <w:t xml:space="preserve">ákladnej </w:t>
      </w:r>
      <w:r w:rsidR="009174DC">
        <w:rPr>
          <w:rFonts w:ascii="Cambria" w:hAnsi="Cambria" w:cs="Arial"/>
        </w:rPr>
        <w:t xml:space="preserve">perióde </w:t>
      </w:r>
      <w:r w:rsidR="009174DC" w:rsidRPr="008D72B1">
        <w:rPr>
          <w:rFonts w:ascii="Cambria" w:hAnsi="Cambria" w:cs="Arial"/>
        </w:rPr>
        <w:t>a v </w:t>
      </w:r>
      <w:r w:rsidR="009174DC">
        <w:rPr>
          <w:rFonts w:ascii="Cambria" w:hAnsi="Cambria" w:cs="Arial"/>
        </w:rPr>
        <w:t xml:space="preserve"> Rozhodnom období</w:t>
      </w:r>
      <w:r w:rsidRPr="008D72B1">
        <w:rPr>
          <w:rFonts w:ascii="Cambria" w:hAnsi="Cambria" w:cs="Arial"/>
          <w:i/>
        </w:rPr>
        <w:t>.</w:t>
      </w:r>
    </w:p>
    <w:p w14:paraId="7E37D835" w14:textId="77777777" w:rsidR="00BA1AF2" w:rsidRPr="008D72B1" w:rsidRDefault="00BA1AF2" w:rsidP="003757D5">
      <w:pPr>
        <w:widowControl w:val="0"/>
        <w:suppressLineNumbers/>
        <w:spacing w:line="264" w:lineRule="auto"/>
        <w:jc w:val="both"/>
        <w:rPr>
          <w:rFonts w:ascii="Cambria" w:hAnsi="Cambria" w:cs="Arial"/>
        </w:rPr>
      </w:pPr>
    </w:p>
    <w:p w14:paraId="3F6E6170" w14:textId="7777777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V platnej norme STN-EN 12 831 sú v tabuľke NA.2 preddefinované hodnoty vnútornej výpočtovej teploty t</w:t>
      </w:r>
      <w:r w:rsidRPr="008D72B1">
        <w:rPr>
          <w:rFonts w:ascii="Cambria" w:hAnsi="Cambria" w:cs="Arial"/>
          <w:vertAlign w:val="subscript"/>
        </w:rPr>
        <w:t>i</w:t>
      </w:r>
      <w:r w:rsidRPr="008D72B1">
        <w:rPr>
          <w:rFonts w:ascii="Cambria" w:hAnsi="Cambria" w:cs="Arial"/>
        </w:rPr>
        <w:t xml:space="preserve"> (°C) pre typy priestorov v budovách objednávateľa uvedené v nasledovnom členení:</w:t>
      </w:r>
    </w:p>
    <w:p w14:paraId="089CED04" w14:textId="77777777" w:rsidR="00BA1AF2" w:rsidRPr="008D72B1" w:rsidRDefault="00BA1AF2" w:rsidP="003757D5">
      <w:pPr>
        <w:widowControl w:val="0"/>
        <w:suppressLineNumbers/>
        <w:spacing w:line="264" w:lineRule="auto"/>
        <w:jc w:val="both"/>
        <w:rPr>
          <w:rFonts w:ascii="Cambria" w:hAnsi="Cambria" w:cs="Arial"/>
        </w:rPr>
      </w:pPr>
    </w:p>
    <w:p w14:paraId="073D787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Administratívne budovy</w:t>
      </w:r>
    </w:p>
    <w:p w14:paraId="5C422D30"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kancelárie</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20 °C</w:t>
      </w:r>
    </w:p>
    <w:p w14:paraId="71CC75BB"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hlavné schodištia</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°C</w:t>
      </w:r>
    </w:p>
    <w:p w14:paraId="4BCD8B55"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vykurované vedľajšie miestnosti (chodby, schody, WC)</w:t>
      </w:r>
      <w:r w:rsidRPr="008D72B1">
        <w:rPr>
          <w:rFonts w:ascii="Cambria" w:hAnsi="Cambria" w:cs="Arial"/>
        </w:rPr>
        <w:tab/>
        <w:t>15 °C</w:t>
      </w:r>
    </w:p>
    <w:p w14:paraId="27671439"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vykurované vedľajšie schodištia</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10 °C</w:t>
      </w:r>
    </w:p>
    <w:p w14:paraId="387F881A" w14:textId="77777777" w:rsidR="00BA1AF2" w:rsidRPr="008D72B1" w:rsidRDefault="00BA1AF2" w:rsidP="003757D5">
      <w:pPr>
        <w:widowControl w:val="0"/>
        <w:suppressLineNumbers/>
        <w:spacing w:line="264" w:lineRule="auto"/>
        <w:jc w:val="both"/>
        <w:rPr>
          <w:rFonts w:ascii="Cambria" w:hAnsi="Cambria" w:cs="Arial"/>
        </w:rPr>
      </w:pPr>
    </w:p>
    <w:p w14:paraId="0F952C8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Nemocnice</w:t>
      </w:r>
    </w:p>
    <w:p w14:paraId="68DA2423"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izby pre chorých, čakárne</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22 °C</w:t>
      </w:r>
    </w:p>
    <w:p w14:paraId="13A93E8A"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ošetrovne, ordinácie, vyšetrovne, prípravy, kúpeľne</w:t>
      </w:r>
      <w:r w:rsidRPr="008D72B1">
        <w:rPr>
          <w:rFonts w:ascii="Cambria" w:hAnsi="Cambria" w:cs="Arial"/>
        </w:rPr>
        <w:tab/>
        <w:t>24 °C</w:t>
      </w:r>
    </w:p>
    <w:p w14:paraId="5ED0F63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operačné sály najmenej</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25 °C</w:t>
      </w:r>
    </w:p>
    <w:p w14:paraId="1182A42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predsiene, chodby, schodište, WC</w:t>
      </w:r>
      <w:r w:rsidRPr="008D72B1">
        <w:rPr>
          <w:rFonts w:ascii="Cambria" w:hAnsi="Cambria" w:cs="Arial"/>
        </w:rPr>
        <w:tab/>
      </w:r>
      <w:r w:rsidRPr="008D72B1">
        <w:rPr>
          <w:rFonts w:ascii="Cambria" w:hAnsi="Cambria" w:cs="Arial"/>
        </w:rPr>
        <w:tab/>
      </w:r>
      <w:r w:rsidRPr="008D72B1">
        <w:rPr>
          <w:rFonts w:ascii="Cambria" w:hAnsi="Cambria" w:cs="Arial"/>
        </w:rPr>
        <w:tab/>
        <w:t>20 °C</w:t>
      </w:r>
    </w:p>
    <w:p w14:paraId="5BDF3B09"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služobné miestnosti</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20 °C</w:t>
      </w:r>
    </w:p>
    <w:p w14:paraId="1DE8B930"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sklady liekov</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až 20 °C</w:t>
      </w:r>
    </w:p>
    <w:p w14:paraId="0415360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sklady</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°C</w:t>
      </w:r>
    </w:p>
    <w:p w14:paraId="3CC5E72F"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r>
      <w:r w:rsidRPr="008D72B1">
        <w:rPr>
          <w:rFonts w:ascii="Cambria" w:hAnsi="Cambria" w:cs="Arial"/>
        </w:rPr>
        <w:tab/>
      </w:r>
    </w:p>
    <w:p w14:paraId="0F42C49A" w14:textId="09D5DF95" w:rsidR="00BA1AF2" w:rsidRPr="008D72B1" w:rsidRDefault="00BA1AF2">
      <w:pPr>
        <w:pStyle w:val="BodyText3"/>
        <w:widowControl w:val="0"/>
        <w:suppressLineNumbers/>
        <w:spacing w:before="0" w:after="0" w:line="264" w:lineRule="auto"/>
        <w:jc w:val="both"/>
        <w:rPr>
          <w:rFonts w:ascii="Cambria" w:hAnsi="Cambria" w:cs="Arial"/>
          <w:sz w:val="22"/>
          <w:szCs w:val="22"/>
        </w:rPr>
      </w:pPr>
      <w:r w:rsidRPr="008D72B1">
        <w:rPr>
          <w:rFonts w:ascii="Cambria" w:hAnsi="Cambria" w:cs="Arial"/>
          <w:sz w:val="22"/>
          <w:szCs w:val="22"/>
        </w:rPr>
        <w:t xml:space="preserve">Teploty vonkajšieho vzduchu v základnej perióde, ako aj v </w:t>
      </w:r>
      <w:r w:rsidR="009174DC" w:rsidRPr="003757D5">
        <w:rPr>
          <w:rFonts w:ascii="Cambria" w:hAnsi="Cambria" w:cs="Arial"/>
          <w:sz w:val="22"/>
          <w:szCs w:val="22"/>
        </w:rPr>
        <w:t>Rozhodnom období</w:t>
      </w:r>
      <w:r w:rsidR="009174DC">
        <w:rPr>
          <w:rFonts w:ascii="Cambria" w:hAnsi="Cambria" w:cs="Arial"/>
          <w:sz w:val="22"/>
          <w:szCs w:val="22"/>
        </w:rPr>
        <w:t xml:space="preserve"> </w:t>
      </w:r>
      <w:r w:rsidRPr="008D72B1">
        <w:rPr>
          <w:rFonts w:ascii="Cambria" w:hAnsi="Cambria" w:cs="Arial"/>
          <w:sz w:val="22"/>
          <w:szCs w:val="22"/>
        </w:rPr>
        <w:t xml:space="preserve">budú použité z databázy Slovenského hydrometeorologického ústavu jeho najbližšej stanice k areálu </w:t>
      </w:r>
      <w:r w:rsidR="00FE14FB">
        <w:rPr>
          <w:rFonts w:ascii="Cambria" w:hAnsi="Cambria" w:cs="Arial"/>
          <w:sz w:val="22"/>
          <w:szCs w:val="22"/>
        </w:rPr>
        <w:t>Klienta</w:t>
      </w:r>
      <w:r w:rsidRPr="008D72B1">
        <w:rPr>
          <w:rFonts w:ascii="Cambria" w:hAnsi="Cambria" w:cs="Arial"/>
          <w:sz w:val="22"/>
          <w:szCs w:val="22"/>
        </w:rPr>
        <w:t xml:space="preserve">. </w:t>
      </w:r>
    </w:p>
    <w:p w14:paraId="0F7D0936" w14:textId="77777777" w:rsidR="00BA1AF2" w:rsidRPr="008D72B1" w:rsidRDefault="00BA1AF2">
      <w:pPr>
        <w:pStyle w:val="BodyText3"/>
        <w:widowControl w:val="0"/>
        <w:suppressLineNumbers/>
        <w:spacing w:before="0" w:after="0" w:line="264" w:lineRule="auto"/>
        <w:jc w:val="both"/>
        <w:rPr>
          <w:rFonts w:ascii="Cambria" w:hAnsi="Cambria" w:cs="Arial"/>
          <w:sz w:val="22"/>
          <w:szCs w:val="22"/>
        </w:rPr>
      </w:pPr>
    </w:p>
    <w:p w14:paraId="4AD7181C" w14:textId="6496B178"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Všetky údaje poskytnuté </w:t>
      </w:r>
      <w:r w:rsidR="00FE14FB">
        <w:rPr>
          <w:rFonts w:ascii="Cambria" w:hAnsi="Cambria" w:cs="Arial"/>
        </w:rPr>
        <w:t>Klientom</w:t>
      </w:r>
      <w:r w:rsidR="00FE14FB" w:rsidRPr="008D72B1">
        <w:rPr>
          <w:rFonts w:ascii="Cambria" w:hAnsi="Cambria" w:cs="Arial"/>
        </w:rPr>
        <w:t xml:space="preserve"> </w:t>
      </w:r>
      <w:r w:rsidRPr="008D72B1">
        <w:rPr>
          <w:rFonts w:ascii="Cambria" w:hAnsi="Cambria" w:cs="Arial"/>
        </w:rPr>
        <w:t xml:space="preserve">a uvedené v tomto Článku majú priamy vplyv na výpočet Garantovaných ročných úspor. Z tohto dôvodu si </w:t>
      </w:r>
      <w:r w:rsidR="00FE14FB">
        <w:rPr>
          <w:rFonts w:ascii="Cambria" w:hAnsi="Cambria" w:cs="Arial"/>
        </w:rPr>
        <w:t>Poskytovateľ</w:t>
      </w:r>
      <w:r w:rsidR="00FE14FB" w:rsidRPr="008D72B1">
        <w:rPr>
          <w:rFonts w:ascii="Cambria" w:hAnsi="Cambria" w:cs="Arial"/>
        </w:rPr>
        <w:t xml:space="preserve"> </w:t>
      </w:r>
      <w:r w:rsidRPr="008D72B1">
        <w:rPr>
          <w:rFonts w:ascii="Cambria" w:hAnsi="Cambria" w:cs="Arial"/>
        </w:rPr>
        <w:t xml:space="preserve">vyhradzuje právo prispôsobiť výšku Garantovaných ročných úspor, ako aj hodnoty základnej periódy v prípade zistenia významnejších nezrovnalostí  poskytnutých údajov počas </w:t>
      </w:r>
      <w:r w:rsidR="00FE14FB" w:rsidRPr="00656B61">
        <w:rPr>
          <w:rFonts w:ascii="Cambria" w:hAnsi="Cambria" w:cs="Arial"/>
        </w:rPr>
        <w:t>Rozhodn</w:t>
      </w:r>
      <w:r w:rsidR="00FE14FB">
        <w:rPr>
          <w:rFonts w:ascii="Cambria" w:hAnsi="Cambria" w:cs="Arial"/>
        </w:rPr>
        <w:t>ého</w:t>
      </w:r>
      <w:r w:rsidR="00FE14FB" w:rsidRPr="00656B61">
        <w:rPr>
          <w:rFonts w:ascii="Cambria" w:hAnsi="Cambria" w:cs="Arial"/>
        </w:rPr>
        <w:t xml:space="preserve"> obdob</w:t>
      </w:r>
      <w:r w:rsidR="00FE14FB">
        <w:rPr>
          <w:rFonts w:ascii="Cambria" w:hAnsi="Cambria" w:cs="Arial"/>
        </w:rPr>
        <w:t xml:space="preserve">ia </w:t>
      </w:r>
      <w:r w:rsidRPr="008D72B1">
        <w:rPr>
          <w:rFonts w:ascii="Cambria" w:hAnsi="Cambria" w:cs="Arial"/>
        </w:rPr>
        <w:t>vzhľadom k základnej perióde.</w:t>
      </w:r>
    </w:p>
    <w:p w14:paraId="15A0D1C5" w14:textId="04234521"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 xml:space="preserve">Stanovenie a vyhodnotenie </w:t>
      </w:r>
      <w:r w:rsidR="004829FA">
        <w:rPr>
          <w:rFonts w:ascii="Cambria" w:eastAsiaTheme="minorHAnsi" w:hAnsi="Cambria" w:cs="Arial"/>
          <w:b/>
          <w:caps/>
          <w:sz w:val="22"/>
          <w:szCs w:val="22"/>
        </w:rPr>
        <w:t>ďalších</w:t>
      </w:r>
      <w:r w:rsidR="004829FA" w:rsidRPr="008D72B1">
        <w:rPr>
          <w:rFonts w:ascii="Cambria" w:eastAsiaTheme="minorHAnsi" w:hAnsi="Cambria" w:cs="Arial"/>
          <w:b/>
          <w:caps/>
          <w:sz w:val="22"/>
          <w:szCs w:val="22"/>
        </w:rPr>
        <w:t xml:space="preserve"> </w:t>
      </w:r>
      <w:r w:rsidRPr="008D72B1">
        <w:rPr>
          <w:rFonts w:ascii="Cambria" w:eastAsiaTheme="minorHAnsi" w:hAnsi="Cambria" w:cs="Arial"/>
          <w:b/>
          <w:caps/>
          <w:sz w:val="22"/>
          <w:szCs w:val="22"/>
        </w:rPr>
        <w:t>úspor</w:t>
      </w:r>
    </w:p>
    <w:p w14:paraId="61585215" w14:textId="77777777" w:rsidR="00BA1AF2" w:rsidRPr="008D72B1" w:rsidRDefault="00BA1AF2">
      <w:pPr>
        <w:pStyle w:val="Odsekzoznamu1"/>
        <w:widowControl w:val="0"/>
        <w:numPr>
          <w:ilvl w:val="0"/>
          <w:numId w:val="94"/>
        </w:numPr>
        <w:suppressLineNumbers/>
        <w:tabs>
          <w:tab w:val="left" w:pos="540"/>
        </w:tabs>
        <w:spacing w:line="264" w:lineRule="auto"/>
        <w:contextualSpacing w:val="0"/>
        <w:jc w:val="both"/>
        <w:outlineLvl w:val="1"/>
        <w:rPr>
          <w:rFonts w:ascii="Cambria" w:hAnsi="Cambria" w:cs="Arial"/>
          <w:vanish/>
          <w:color w:val="000000"/>
          <w:spacing w:val="30"/>
        </w:rPr>
      </w:pPr>
      <w:bookmarkStart w:id="113" w:name="_Toc477248002"/>
    </w:p>
    <w:p w14:paraId="1451D503" w14:textId="581FB21E"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 xml:space="preserve">Charakter </w:t>
      </w:r>
      <w:r w:rsidR="004829FA">
        <w:rPr>
          <w:rFonts w:ascii="Cambria" w:eastAsiaTheme="minorHAnsi" w:hAnsi="Cambria" w:cs="Arial"/>
          <w:b/>
          <w:sz w:val="22"/>
          <w:szCs w:val="22"/>
        </w:rPr>
        <w:t>ďalších</w:t>
      </w:r>
      <w:r w:rsidR="004829FA" w:rsidRPr="008D72B1">
        <w:rPr>
          <w:rFonts w:ascii="Cambria" w:eastAsiaTheme="minorHAnsi" w:hAnsi="Cambria" w:cs="Arial"/>
          <w:b/>
          <w:sz w:val="22"/>
          <w:szCs w:val="22"/>
        </w:rPr>
        <w:t xml:space="preserve"> </w:t>
      </w:r>
      <w:r w:rsidRPr="008D72B1">
        <w:rPr>
          <w:rFonts w:ascii="Cambria" w:eastAsiaTheme="minorHAnsi" w:hAnsi="Cambria" w:cs="Arial"/>
          <w:b/>
          <w:sz w:val="22"/>
          <w:szCs w:val="22"/>
        </w:rPr>
        <w:t>úspor</w:t>
      </w:r>
      <w:bookmarkEnd w:id="113"/>
    </w:p>
    <w:p w14:paraId="22657E5A" w14:textId="0D6F6728" w:rsidR="00BA1AF2" w:rsidRPr="008D72B1" w:rsidRDefault="00F57062">
      <w:pPr>
        <w:widowControl w:val="0"/>
        <w:suppressLineNumbers/>
        <w:spacing w:line="264" w:lineRule="auto"/>
        <w:jc w:val="both"/>
        <w:rPr>
          <w:rFonts w:ascii="Cambria" w:hAnsi="Cambria" w:cs="Arial"/>
        </w:rPr>
      </w:pPr>
      <w:r>
        <w:rPr>
          <w:rFonts w:ascii="Cambria" w:hAnsi="Cambria" w:cs="Arial"/>
        </w:rPr>
        <w:t>Ď</w:t>
      </w:r>
      <w:r w:rsidR="004829FA">
        <w:rPr>
          <w:rFonts w:ascii="Cambria" w:hAnsi="Cambria" w:cs="Arial"/>
        </w:rPr>
        <w:t>alšie</w:t>
      </w:r>
      <w:r w:rsidR="004829FA" w:rsidRPr="008D72B1">
        <w:rPr>
          <w:rFonts w:ascii="Cambria" w:hAnsi="Cambria" w:cs="Arial"/>
        </w:rPr>
        <w:t xml:space="preserve"> </w:t>
      </w:r>
      <w:r w:rsidR="00BA1AF2" w:rsidRPr="008D72B1">
        <w:rPr>
          <w:rFonts w:ascii="Cambria" w:hAnsi="Cambria" w:cs="Arial"/>
        </w:rPr>
        <w:t xml:space="preserve">úspory sú úspory na spotrebe </w:t>
      </w:r>
      <w:r w:rsidR="004829FA">
        <w:rPr>
          <w:rFonts w:ascii="Cambria" w:hAnsi="Cambria" w:cs="Arial"/>
        </w:rPr>
        <w:t xml:space="preserve">elektrickej </w:t>
      </w:r>
      <w:r w:rsidR="00BA1AF2" w:rsidRPr="008D72B1">
        <w:rPr>
          <w:rFonts w:ascii="Cambria" w:hAnsi="Cambria" w:cs="Arial"/>
        </w:rPr>
        <w:t xml:space="preserve">energie a úspory na ďalších prevádzkových a administratívnych nákladoch a poplatkoch vyplývajúce z realizácie opatrení. Pri </w:t>
      </w:r>
      <w:r w:rsidR="004829FA">
        <w:rPr>
          <w:rFonts w:ascii="Cambria" w:hAnsi="Cambria" w:cs="Arial"/>
        </w:rPr>
        <w:t>týchto</w:t>
      </w:r>
      <w:r w:rsidR="004829FA" w:rsidRPr="008D72B1">
        <w:rPr>
          <w:rFonts w:ascii="Cambria" w:hAnsi="Cambria" w:cs="Arial"/>
        </w:rPr>
        <w:t xml:space="preserve"> </w:t>
      </w:r>
      <w:r w:rsidR="00BA1AF2" w:rsidRPr="008D72B1">
        <w:rPr>
          <w:rFonts w:ascii="Cambria" w:hAnsi="Cambria" w:cs="Arial"/>
        </w:rPr>
        <w:t xml:space="preserve">úsporách </w:t>
      </w:r>
      <w:r w:rsidR="004829FA">
        <w:rPr>
          <w:rFonts w:ascii="Cambria" w:hAnsi="Cambria" w:cs="Arial"/>
        </w:rPr>
        <w:t>Poskytovateľ</w:t>
      </w:r>
      <w:r w:rsidR="004829FA" w:rsidRPr="008D72B1">
        <w:rPr>
          <w:rFonts w:ascii="Cambria" w:hAnsi="Cambria" w:cs="Arial"/>
        </w:rPr>
        <w:t xml:space="preserve"> </w:t>
      </w:r>
      <w:r w:rsidR="00BA1AF2" w:rsidRPr="008D72B1">
        <w:rPr>
          <w:rFonts w:ascii="Cambria" w:hAnsi="Cambria" w:cs="Arial"/>
        </w:rPr>
        <w:t>vytvára realizáciou opatrení predpoklady pre dosahovanie úspor, ale nemá priamu kontrolu nad ich dosiahnutím.</w:t>
      </w:r>
    </w:p>
    <w:p w14:paraId="4AFC2A2B" w14:textId="05D52EB2" w:rsidR="00BA1AF2" w:rsidRPr="008D72B1" w:rsidRDefault="004829FA">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4" w:name="_Toc477248003"/>
      <w:r>
        <w:rPr>
          <w:rFonts w:ascii="Cambria" w:eastAsiaTheme="minorHAnsi" w:hAnsi="Cambria" w:cs="Arial"/>
          <w:b/>
          <w:sz w:val="22"/>
          <w:szCs w:val="22"/>
        </w:rPr>
        <w:t>ďalšie</w:t>
      </w:r>
      <w:r w:rsidRPr="008D72B1">
        <w:rPr>
          <w:rFonts w:ascii="Cambria" w:eastAsiaTheme="minorHAnsi" w:hAnsi="Cambria" w:cs="Arial"/>
          <w:b/>
          <w:sz w:val="22"/>
          <w:szCs w:val="22"/>
        </w:rPr>
        <w:t xml:space="preserve"> </w:t>
      </w:r>
      <w:r w:rsidR="00BA1AF2" w:rsidRPr="008D72B1">
        <w:rPr>
          <w:rFonts w:ascii="Cambria" w:eastAsiaTheme="minorHAnsi" w:hAnsi="Cambria" w:cs="Arial"/>
          <w:b/>
          <w:sz w:val="22"/>
          <w:szCs w:val="22"/>
        </w:rPr>
        <w:t>úspory uvažované v Projekte</w:t>
      </w:r>
      <w:bookmarkEnd w:id="114"/>
    </w:p>
    <w:p w14:paraId="46EAA07E" w14:textId="3A9DB90D"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 projekte sú uvažované nasledovné druhy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úspor:</w:t>
      </w:r>
    </w:p>
    <w:p w14:paraId="7154CCBF"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Úspory nákladov na opravy a údržbu</w:t>
      </w:r>
    </w:p>
    <w:p w14:paraId="5D3FC268"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 xml:space="preserve">Úspory </w:t>
      </w:r>
      <w:bookmarkStart w:id="115" w:name="_Hlk521655986"/>
      <w:r w:rsidRPr="008D72B1">
        <w:rPr>
          <w:rFonts w:ascii="Cambria" w:hAnsi="Cambria" w:cs="Arial"/>
        </w:rPr>
        <w:t>na spotrebe elektriny pri prevádzke tepelného hospodárstva</w:t>
      </w:r>
      <w:bookmarkEnd w:id="115"/>
    </w:p>
    <w:p w14:paraId="7211F5E8"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Úspory mzdových nákladov</w:t>
      </w:r>
    </w:p>
    <w:p w14:paraId="2D1C33EF" w14:textId="4FD0F99E"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6" w:name="_Toc477248004"/>
      <w:r w:rsidRPr="008D72B1">
        <w:rPr>
          <w:rFonts w:ascii="Cambria" w:eastAsiaTheme="minorHAnsi" w:hAnsi="Cambria" w:cs="Arial"/>
          <w:b/>
          <w:sz w:val="22"/>
          <w:szCs w:val="22"/>
        </w:rPr>
        <w:t xml:space="preserve">Určenie objemu </w:t>
      </w:r>
      <w:r w:rsidR="004829FA">
        <w:rPr>
          <w:rFonts w:ascii="Cambria" w:eastAsiaTheme="minorHAnsi" w:hAnsi="Cambria" w:cs="Arial"/>
          <w:b/>
          <w:sz w:val="22"/>
          <w:szCs w:val="22"/>
        </w:rPr>
        <w:t>ďalších</w:t>
      </w:r>
      <w:r w:rsidR="004829FA" w:rsidRPr="008D72B1">
        <w:rPr>
          <w:rFonts w:ascii="Cambria" w:eastAsiaTheme="minorHAnsi" w:hAnsi="Cambria" w:cs="Arial"/>
          <w:b/>
          <w:sz w:val="22"/>
          <w:szCs w:val="22"/>
        </w:rPr>
        <w:t xml:space="preserve"> </w:t>
      </w:r>
      <w:r w:rsidRPr="008D72B1">
        <w:rPr>
          <w:rFonts w:ascii="Cambria" w:eastAsiaTheme="minorHAnsi" w:hAnsi="Cambria" w:cs="Arial"/>
          <w:b/>
          <w:sz w:val="22"/>
          <w:szCs w:val="22"/>
        </w:rPr>
        <w:t>úspor</w:t>
      </w:r>
      <w:bookmarkEnd w:id="116"/>
    </w:p>
    <w:p w14:paraId="2E0124B4" w14:textId="6A2EE676"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Ročný objem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 xml:space="preserve">úspor bude stanovený ako súčet objemov jednotlivých druhov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úspor stanovených podľa nasledovných bodov:</w:t>
      </w:r>
    </w:p>
    <w:p w14:paraId="30AF7E44"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17" w:name="_Toc477248007"/>
      <w:bookmarkStart w:id="118" w:name="_Ref65145971"/>
      <w:r w:rsidRPr="008D72B1">
        <w:rPr>
          <w:rFonts w:ascii="Cambria" w:eastAsiaTheme="minorHAnsi" w:hAnsi="Cambria" w:cs="Arial"/>
          <w:b/>
          <w:sz w:val="22"/>
          <w:szCs w:val="22"/>
        </w:rPr>
        <w:t>Úspory nákladov na opravy a údržbu</w:t>
      </w:r>
      <w:bookmarkEnd w:id="117"/>
      <w:bookmarkEnd w:id="118"/>
    </w:p>
    <w:p w14:paraId="578BD0D7" w14:textId="130848B2"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 xml:space="preserve">úspor na nákladoch na opravy a údržbu zariadení je stanovený </w:t>
      </w:r>
      <w:r w:rsidR="004829FA">
        <w:rPr>
          <w:rFonts w:ascii="Cambria" w:hAnsi="Cambria" w:cs="Arial"/>
        </w:rPr>
        <w:t>Klientom</w:t>
      </w:r>
      <w:r w:rsidR="004829FA" w:rsidRPr="008D72B1">
        <w:rPr>
          <w:rFonts w:ascii="Cambria" w:hAnsi="Cambria" w:cs="Arial"/>
        </w:rPr>
        <w:t xml:space="preserve"> </w:t>
      </w:r>
      <w:r w:rsidRPr="008D72B1">
        <w:rPr>
          <w:rFonts w:ascii="Cambria" w:hAnsi="Cambria" w:cs="Arial"/>
        </w:rPr>
        <w:t xml:space="preserve">v sume </w:t>
      </w:r>
      <w:r w:rsidR="006501FC">
        <w:rPr>
          <w:rFonts w:ascii="Cambria" w:hAnsi="Cambria" w:cs="Arial"/>
        </w:rPr>
        <w:t>9 600</w:t>
      </w:r>
      <w:r w:rsidRPr="008D72B1">
        <w:rPr>
          <w:rFonts w:ascii="Cambria" w:hAnsi="Cambria" w:cs="Arial"/>
        </w:rPr>
        <w:t xml:space="preserve"> EUR </w:t>
      </w:r>
      <w:r w:rsidR="006501FC">
        <w:rPr>
          <w:rFonts w:ascii="Cambria" w:hAnsi="Cambria" w:cs="Arial"/>
        </w:rPr>
        <w:t xml:space="preserve">s </w:t>
      </w:r>
      <w:r w:rsidRPr="008D72B1">
        <w:rPr>
          <w:rFonts w:ascii="Cambria" w:hAnsi="Cambria" w:cs="Arial"/>
        </w:rPr>
        <w:t>DPH/rok.</w:t>
      </w:r>
    </w:p>
    <w:p w14:paraId="53609093"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19" w:name="_Ref65146229"/>
      <w:r w:rsidRPr="008D72B1">
        <w:rPr>
          <w:rFonts w:ascii="Cambria" w:eastAsiaTheme="minorHAnsi" w:hAnsi="Cambria" w:cs="Arial"/>
          <w:b/>
          <w:sz w:val="22"/>
          <w:szCs w:val="22"/>
        </w:rPr>
        <w:t>Úspory nákladov na spotrebe elektriny pri prevádzke tepelného hospodárstva</w:t>
      </w:r>
      <w:bookmarkEnd w:id="119"/>
    </w:p>
    <w:p w14:paraId="3A972720" w14:textId="598C0618"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 xml:space="preserve">úspor na nákladoch na spotrebe elektriny pri prevádzke tepelného hospodárstva je stanovený </w:t>
      </w:r>
      <w:r w:rsidR="00011746">
        <w:rPr>
          <w:rFonts w:ascii="Cambria" w:hAnsi="Cambria" w:cs="Arial"/>
        </w:rPr>
        <w:t>Klientom</w:t>
      </w:r>
      <w:r w:rsidR="00011746" w:rsidRPr="008D72B1">
        <w:rPr>
          <w:rFonts w:ascii="Cambria" w:hAnsi="Cambria" w:cs="Arial"/>
        </w:rPr>
        <w:t xml:space="preserve"> </w:t>
      </w:r>
      <w:r w:rsidRPr="008D72B1">
        <w:rPr>
          <w:rFonts w:ascii="Cambria" w:hAnsi="Cambria" w:cs="Arial"/>
        </w:rPr>
        <w:t xml:space="preserve">v sume </w:t>
      </w:r>
      <w:r w:rsidR="006501FC">
        <w:rPr>
          <w:rFonts w:ascii="Cambria" w:hAnsi="Cambria" w:cs="Arial"/>
        </w:rPr>
        <w:t>3 600</w:t>
      </w:r>
      <w:r w:rsidRPr="008D72B1">
        <w:rPr>
          <w:rFonts w:ascii="Cambria" w:hAnsi="Cambria" w:cs="Arial"/>
        </w:rPr>
        <w:t xml:space="preserve">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DPH/rok.</w:t>
      </w:r>
    </w:p>
    <w:p w14:paraId="42052550"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0" w:name="_Ref65146281"/>
      <w:r w:rsidRPr="008D72B1">
        <w:rPr>
          <w:rFonts w:ascii="Cambria" w:eastAsiaTheme="minorHAnsi" w:hAnsi="Cambria" w:cs="Arial"/>
          <w:b/>
          <w:sz w:val="22"/>
          <w:szCs w:val="22"/>
        </w:rPr>
        <w:t>Úspory mzdových nákladov</w:t>
      </w:r>
      <w:bookmarkEnd w:id="120"/>
    </w:p>
    <w:p w14:paraId="5A755670" w14:textId="62BAD516"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úspor na mzdových nákladoch bude určený ako súčin počtu pracovných miest ktorých úsporu (</w:t>
      </w:r>
      <w:proofErr w:type="spellStart"/>
      <w:r w:rsidRPr="008D72B1">
        <w:rPr>
          <w:rFonts w:ascii="Cambria" w:hAnsi="Cambria" w:cs="Arial"/>
        </w:rPr>
        <w:t>t.j</w:t>
      </w:r>
      <w:proofErr w:type="spellEnd"/>
      <w:r w:rsidRPr="008D72B1">
        <w:rPr>
          <w:rFonts w:ascii="Cambria" w:hAnsi="Cambria" w:cs="Arial"/>
        </w:rPr>
        <w:t xml:space="preserve">. zníženie počtu zamestnancov potrebných k prevádzke tepelného hospodárstva po realizácii opatrení oproti počtu zamestnancov potrebných v základnej perióde) garantuje </w:t>
      </w:r>
      <w:r w:rsidR="00011746">
        <w:rPr>
          <w:rFonts w:ascii="Cambria" w:hAnsi="Cambria" w:cs="Arial"/>
        </w:rPr>
        <w:t>Poskytovateľ</w:t>
      </w:r>
      <w:r w:rsidR="00011746" w:rsidRPr="008D72B1">
        <w:rPr>
          <w:rFonts w:ascii="Cambria" w:hAnsi="Cambria" w:cs="Arial"/>
        </w:rPr>
        <w:t xml:space="preserve"> </w:t>
      </w:r>
      <w:r w:rsidRPr="008D72B1">
        <w:rPr>
          <w:rFonts w:ascii="Cambria" w:hAnsi="Cambria" w:cs="Arial"/>
        </w:rPr>
        <w:t>vo svojej ponuke a priemerných mzdových nákladov na jedného zamestnanca v </w:t>
      </w:r>
      <w:r w:rsidR="00011746">
        <w:rPr>
          <w:rFonts w:ascii="Cambria" w:hAnsi="Cambria" w:cs="Arial"/>
        </w:rPr>
        <w:t>z</w:t>
      </w:r>
      <w:r w:rsidR="00011746" w:rsidRPr="008D72B1">
        <w:rPr>
          <w:rFonts w:ascii="Cambria" w:hAnsi="Cambria" w:cs="Arial"/>
        </w:rPr>
        <w:t xml:space="preserve">ákladnej </w:t>
      </w:r>
      <w:r w:rsidRPr="008D72B1">
        <w:rPr>
          <w:rFonts w:ascii="Cambria" w:hAnsi="Cambria" w:cs="Arial"/>
        </w:rPr>
        <w:t>perióde (18 234,24 EUR) znížený o jednu desatinu nákladov na odstupné na jedno pracovné miesto (610 EUR).</w:t>
      </w:r>
    </w:p>
    <w:p w14:paraId="2BB4CB09" w14:textId="3CFC7EC9"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21" w:name="_Toc477248008"/>
      <w:r w:rsidRPr="008D72B1">
        <w:rPr>
          <w:rFonts w:ascii="Cambria" w:eastAsiaTheme="minorHAnsi" w:hAnsi="Cambria" w:cs="Arial"/>
          <w:b/>
          <w:sz w:val="22"/>
          <w:szCs w:val="22"/>
        </w:rPr>
        <w:t xml:space="preserve">Overovanie objemu </w:t>
      </w:r>
      <w:r w:rsidR="00011746" w:rsidRPr="00011746">
        <w:rPr>
          <w:rFonts w:ascii="Cambria" w:eastAsiaTheme="minorHAnsi" w:hAnsi="Cambria" w:cs="Arial"/>
          <w:b/>
          <w:sz w:val="22"/>
          <w:szCs w:val="22"/>
        </w:rPr>
        <w:t xml:space="preserve">ďalších </w:t>
      </w:r>
      <w:r w:rsidRPr="008D72B1">
        <w:rPr>
          <w:rFonts w:ascii="Cambria" w:eastAsiaTheme="minorHAnsi" w:hAnsi="Cambria" w:cs="Arial"/>
          <w:b/>
          <w:sz w:val="22"/>
          <w:szCs w:val="22"/>
        </w:rPr>
        <w:t xml:space="preserve">úspor počas </w:t>
      </w:r>
      <w:bookmarkEnd w:id="121"/>
      <w:r w:rsidR="00011746">
        <w:rPr>
          <w:rFonts w:ascii="Cambria" w:eastAsiaTheme="minorHAnsi" w:hAnsi="Cambria" w:cs="Arial"/>
          <w:b/>
          <w:sz w:val="22"/>
          <w:szCs w:val="22"/>
        </w:rPr>
        <w:t>jednotlivých rozhodných období</w:t>
      </w:r>
    </w:p>
    <w:p w14:paraId="51DDE273" w14:textId="5A90EDB4"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Skutočne dosiahnutý objem </w:t>
      </w:r>
      <w:r w:rsidR="00011746" w:rsidRPr="00011746">
        <w:rPr>
          <w:rFonts w:ascii="Cambria" w:hAnsi="Cambria" w:cs="Arial"/>
        </w:rPr>
        <w:t xml:space="preserve">ďalších </w:t>
      </w:r>
      <w:r w:rsidRPr="008D72B1">
        <w:rPr>
          <w:rFonts w:ascii="Cambria" w:hAnsi="Cambria" w:cs="Arial"/>
        </w:rPr>
        <w:t>úspor v </w:t>
      </w:r>
      <w:r w:rsidR="00011746">
        <w:rPr>
          <w:rFonts w:ascii="Cambria" w:hAnsi="Cambria" w:cs="Arial"/>
        </w:rPr>
        <w:t>každom Rozhodnom období</w:t>
      </w:r>
      <w:r w:rsidRPr="008D72B1">
        <w:rPr>
          <w:rFonts w:ascii="Cambria" w:hAnsi="Cambria" w:cs="Arial"/>
        </w:rPr>
        <w:t xml:space="preserve"> bude stanovený ako súčet skutočne dosiahnutých objemov jednotlivých druhov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úspor stanovených podľa nasledovných bodov:</w:t>
      </w:r>
    </w:p>
    <w:p w14:paraId="203DDDB6"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2" w:name="_Toc477248011"/>
      <w:r w:rsidRPr="008D72B1">
        <w:rPr>
          <w:rFonts w:ascii="Cambria" w:eastAsiaTheme="minorHAnsi" w:hAnsi="Cambria" w:cs="Arial"/>
          <w:b/>
          <w:sz w:val="22"/>
          <w:szCs w:val="22"/>
        </w:rPr>
        <w:t>Úspory nákladov na opravy a údržbu</w:t>
      </w:r>
      <w:bookmarkEnd w:id="122"/>
    </w:p>
    <w:p w14:paraId="006F5BC6" w14:textId="1440E4AB"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 xml:space="preserve">úspor na nákladoch na opravy a údržbu zariadení podľa bodu 4.3.1 nebude predmetom overovania. </w:t>
      </w:r>
    </w:p>
    <w:p w14:paraId="352D097C"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Úspory nákladov na spotrebe elektriny pri prevádzke tepelného hospodárstva</w:t>
      </w:r>
    </w:p>
    <w:p w14:paraId="1BD1982A" w14:textId="18912A4C"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Objem </w:t>
      </w:r>
      <w:r w:rsidR="0004604A">
        <w:rPr>
          <w:rFonts w:ascii="Cambria" w:hAnsi="Cambria" w:cs="Arial"/>
        </w:rPr>
        <w:t>ďalších</w:t>
      </w:r>
      <w:r w:rsidR="0004604A" w:rsidRPr="008D72B1">
        <w:rPr>
          <w:rFonts w:ascii="Cambria" w:hAnsi="Cambria" w:cs="Arial"/>
        </w:rPr>
        <w:t xml:space="preserve"> </w:t>
      </w:r>
      <w:r w:rsidRPr="008D72B1">
        <w:rPr>
          <w:rFonts w:ascii="Cambria" w:hAnsi="Cambria" w:cs="Arial"/>
        </w:rPr>
        <w:t xml:space="preserve">úspor na nákladoch na spotrebe elektriny pri prevádzke tepelného </w:t>
      </w:r>
      <w:r w:rsidRPr="008D72B1">
        <w:rPr>
          <w:rFonts w:ascii="Cambria" w:hAnsi="Cambria" w:cs="Arial"/>
        </w:rPr>
        <w:lastRenderedPageBreak/>
        <w:t xml:space="preserve">hospodárstva podľa bodu 4.3.2 nebude predmetom overovania. </w:t>
      </w:r>
    </w:p>
    <w:p w14:paraId="42E1558F"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Úspory mzdových nákladov</w:t>
      </w:r>
    </w:p>
    <w:p w14:paraId="599C2C02" w14:textId="1410659A"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Skutočný objem </w:t>
      </w:r>
      <w:r w:rsidR="0004604A">
        <w:rPr>
          <w:rFonts w:ascii="Cambria" w:hAnsi="Cambria" w:cs="Arial"/>
        </w:rPr>
        <w:t>ďalších</w:t>
      </w:r>
      <w:r w:rsidR="0004604A" w:rsidRPr="008D72B1">
        <w:rPr>
          <w:rFonts w:ascii="Cambria" w:hAnsi="Cambria" w:cs="Arial"/>
        </w:rPr>
        <w:t xml:space="preserve"> </w:t>
      </w:r>
      <w:r w:rsidRPr="008D72B1">
        <w:rPr>
          <w:rFonts w:ascii="Cambria" w:hAnsi="Cambria" w:cs="Arial"/>
        </w:rPr>
        <w:t>úspor na mzdových nákladoch vypočítaný podľa bodu 4.3.3 bude overený na základe porovnania parametrov inštalovaného zariadenia s údajmi uvedenými uchádzačom v jeho ponuke.</w:t>
      </w:r>
    </w:p>
    <w:p w14:paraId="5751397E" w14:textId="77777777" w:rsidR="00BA1AF2" w:rsidRPr="00102F96" w:rsidRDefault="00BA1AF2" w:rsidP="003757D5">
      <w:pPr>
        <w:jc w:val="both"/>
      </w:pPr>
    </w:p>
    <w:p w14:paraId="4408E8F6" w14:textId="62177EC6" w:rsidR="00BA1AF2" w:rsidRDefault="00BA1AF2" w:rsidP="003757D5">
      <w:pPr>
        <w:spacing w:after="0"/>
        <w:jc w:val="both"/>
        <w:rPr>
          <w:rFonts w:ascii="Cambria" w:eastAsia="Calibri" w:hAnsi="Cambria" w:cs="Arial"/>
          <w:b/>
        </w:rPr>
      </w:pPr>
    </w:p>
    <w:p w14:paraId="7C8DFD3B" w14:textId="77777777" w:rsidR="00BA1AF2" w:rsidRDefault="00BA1AF2">
      <w:pPr>
        <w:rPr>
          <w:rFonts w:ascii="Cambria" w:eastAsia="Calibri" w:hAnsi="Cambria" w:cs="Arial"/>
          <w:b/>
        </w:rPr>
      </w:pPr>
      <w:r>
        <w:rPr>
          <w:rFonts w:ascii="Cambria" w:eastAsia="Calibri" w:hAnsi="Cambria" w:cs="Arial"/>
          <w:b/>
          <w:iCs/>
        </w:rPr>
        <w:br w:type="page"/>
      </w:r>
    </w:p>
    <w:p w14:paraId="7C816F03" w14:textId="5585397E" w:rsidR="000E1BC2" w:rsidRDefault="000E1BC2" w:rsidP="00B45969">
      <w:pPr>
        <w:rPr>
          <w:rFonts w:ascii="Cambria" w:eastAsia="Calibri" w:hAnsi="Cambria" w:cs="Arial"/>
        </w:rPr>
      </w:pPr>
    </w:p>
    <w:p w14:paraId="72FB843E" w14:textId="360D26D3" w:rsidR="00722735" w:rsidRDefault="00722735" w:rsidP="00B45969">
      <w:pPr>
        <w:rPr>
          <w:rFonts w:ascii="Cambria" w:eastAsia="Calibri" w:hAnsi="Cambria" w:cs="Arial"/>
        </w:rPr>
      </w:pPr>
    </w:p>
    <w:p w14:paraId="31974080" w14:textId="12922BCB" w:rsidR="00722735" w:rsidRDefault="00722735" w:rsidP="00B45969">
      <w:pPr>
        <w:rPr>
          <w:rFonts w:ascii="Cambria" w:eastAsia="Calibri" w:hAnsi="Cambria" w:cs="Arial"/>
        </w:rPr>
      </w:pPr>
    </w:p>
    <w:p w14:paraId="0CA6D48E" w14:textId="7734FBD6" w:rsidR="00722735" w:rsidRDefault="00722735" w:rsidP="00B45969">
      <w:pPr>
        <w:rPr>
          <w:rFonts w:ascii="Cambria" w:eastAsia="Calibri" w:hAnsi="Cambria" w:cs="Arial"/>
        </w:rPr>
      </w:pPr>
    </w:p>
    <w:p w14:paraId="46AE400C" w14:textId="25DBD737" w:rsidR="00722735" w:rsidRDefault="00722735" w:rsidP="00B45969">
      <w:pPr>
        <w:rPr>
          <w:rFonts w:ascii="Cambria" w:eastAsia="Calibri" w:hAnsi="Cambria" w:cs="Arial"/>
        </w:rPr>
      </w:pPr>
    </w:p>
    <w:p w14:paraId="7DDC1E10" w14:textId="007A37CA" w:rsidR="00722735" w:rsidRDefault="00722735" w:rsidP="00B45969">
      <w:pPr>
        <w:rPr>
          <w:rFonts w:ascii="Cambria" w:eastAsia="Calibri" w:hAnsi="Cambria" w:cs="Arial"/>
        </w:rPr>
      </w:pPr>
    </w:p>
    <w:p w14:paraId="6BBAEA1E" w14:textId="7CB46167" w:rsidR="00722735" w:rsidRDefault="00722735" w:rsidP="00B45969">
      <w:pPr>
        <w:rPr>
          <w:rFonts w:ascii="Cambria" w:eastAsia="Calibri" w:hAnsi="Cambria" w:cs="Arial"/>
        </w:rPr>
      </w:pPr>
    </w:p>
    <w:p w14:paraId="2F09B65D" w14:textId="22A5D0B3" w:rsidR="00722735" w:rsidRDefault="00722735" w:rsidP="00B45969">
      <w:pPr>
        <w:rPr>
          <w:rFonts w:ascii="Cambria" w:eastAsia="Calibri" w:hAnsi="Cambria" w:cs="Arial"/>
        </w:rPr>
      </w:pPr>
    </w:p>
    <w:p w14:paraId="4E441E5F" w14:textId="264DF6F5" w:rsidR="00722735" w:rsidRDefault="00722735" w:rsidP="00B45969">
      <w:pPr>
        <w:rPr>
          <w:rFonts w:ascii="Cambria" w:eastAsia="Calibri" w:hAnsi="Cambria" w:cs="Arial"/>
        </w:rPr>
      </w:pPr>
    </w:p>
    <w:p w14:paraId="1807E3AE" w14:textId="01B6596A" w:rsidR="00722735" w:rsidRDefault="00722735" w:rsidP="00B45969">
      <w:pPr>
        <w:rPr>
          <w:rFonts w:ascii="Cambria" w:eastAsia="Calibri" w:hAnsi="Cambria" w:cs="Arial"/>
        </w:rPr>
      </w:pPr>
    </w:p>
    <w:p w14:paraId="4B90EAC2" w14:textId="118AF79D" w:rsidR="00722735" w:rsidRDefault="00722735" w:rsidP="00B45969">
      <w:pPr>
        <w:rPr>
          <w:rFonts w:ascii="Cambria" w:eastAsia="Calibri" w:hAnsi="Cambria" w:cs="Arial"/>
        </w:rPr>
      </w:pPr>
    </w:p>
    <w:p w14:paraId="1B49F211" w14:textId="77777777" w:rsidR="00722735" w:rsidRPr="00473B6E" w:rsidRDefault="00722735" w:rsidP="00B45969">
      <w:pPr>
        <w:rPr>
          <w:rFonts w:ascii="Cambria" w:eastAsia="Calibri" w:hAnsi="Cambria" w:cs="Arial"/>
        </w:rPr>
      </w:pPr>
    </w:p>
    <w:p w14:paraId="647F3E23" w14:textId="46C4195B"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3</w:t>
      </w:r>
    </w:p>
    <w:p w14:paraId="126082E3" w14:textId="1B29073A" w:rsidR="000E1BC2" w:rsidRPr="00473B6E" w:rsidRDefault="00722735" w:rsidP="003757D5">
      <w:pPr>
        <w:jc w:val="center"/>
        <w:rPr>
          <w:rFonts w:ascii="Cambria" w:hAnsi="Cambria" w:cs="Arial"/>
        </w:rPr>
      </w:pPr>
      <w:r w:rsidRPr="00722735">
        <w:rPr>
          <w:rFonts w:ascii="Cambria" w:hAnsi="Cambria" w:cs="Arial"/>
          <w:b/>
          <w:bCs/>
          <w:iCs/>
          <w:caps/>
          <w:sz w:val="32"/>
          <w:szCs w:val="32"/>
        </w:rPr>
        <w:t>Rozsah a cieľové parametre Opatrení</w:t>
      </w:r>
    </w:p>
    <w:p w14:paraId="1B8A06FF" w14:textId="77777777" w:rsidR="000E1BC2" w:rsidRPr="00473B6E" w:rsidRDefault="000E1BC2" w:rsidP="00B45969">
      <w:pPr>
        <w:rPr>
          <w:rFonts w:ascii="Cambria" w:hAnsi="Cambria" w:cs="Arial"/>
        </w:rPr>
      </w:pPr>
    </w:p>
    <w:p w14:paraId="193B37E2" w14:textId="77777777" w:rsidR="000E1BC2" w:rsidRPr="00473B6E" w:rsidRDefault="000E1BC2" w:rsidP="00B45969">
      <w:pPr>
        <w:rPr>
          <w:rFonts w:ascii="Cambria" w:hAnsi="Cambria" w:cs="Arial"/>
        </w:rPr>
      </w:pPr>
    </w:p>
    <w:p w14:paraId="0FDBAB60" w14:textId="77777777" w:rsidR="000E1BC2" w:rsidRPr="00473B6E" w:rsidRDefault="000E1BC2" w:rsidP="00B45969">
      <w:pPr>
        <w:rPr>
          <w:rFonts w:ascii="Cambria" w:hAnsi="Cambria" w:cs="Arial"/>
        </w:rPr>
      </w:pPr>
    </w:p>
    <w:p w14:paraId="794A4648" w14:textId="77777777" w:rsidR="000E1BC2" w:rsidRPr="00473B6E" w:rsidRDefault="000E1BC2" w:rsidP="00B45969">
      <w:pPr>
        <w:rPr>
          <w:rFonts w:ascii="Cambria" w:hAnsi="Cambria" w:cs="Arial"/>
        </w:rPr>
      </w:pPr>
    </w:p>
    <w:p w14:paraId="31773224" w14:textId="77777777" w:rsidR="000E1BC2" w:rsidRPr="00473B6E" w:rsidRDefault="000E1BC2" w:rsidP="00B45969">
      <w:pPr>
        <w:rPr>
          <w:rFonts w:ascii="Cambria" w:hAnsi="Cambria" w:cs="Arial"/>
        </w:rPr>
      </w:pPr>
    </w:p>
    <w:p w14:paraId="44CB5DD4" w14:textId="77777777" w:rsidR="000E1BC2" w:rsidRPr="00473B6E" w:rsidRDefault="000E1BC2" w:rsidP="00B45969">
      <w:pPr>
        <w:rPr>
          <w:rFonts w:ascii="Cambria" w:hAnsi="Cambria" w:cs="Arial"/>
        </w:rPr>
      </w:pPr>
    </w:p>
    <w:p w14:paraId="48DB642F" w14:textId="77777777" w:rsidR="000E1BC2" w:rsidRPr="00473B6E" w:rsidRDefault="000E1BC2" w:rsidP="00B45969">
      <w:pPr>
        <w:rPr>
          <w:rFonts w:ascii="Cambria" w:hAnsi="Cambria" w:cs="Arial"/>
        </w:rPr>
      </w:pPr>
    </w:p>
    <w:p w14:paraId="239F3492" w14:textId="77777777" w:rsidR="000E1BC2" w:rsidRPr="00473B6E" w:rsidRDefault="000E1BC2" w:rsidP="00B45969">
      <w:pPr>
        <w:rPr>
          <w:rFonts w:ascii="Cambria" w:hAnsi="Cambria" w:cs="Arial"/>
        </w:rPr>
      </w:pPr>
    </w:p>
    <w:p w14:paraId="2DB0822F" w14:textId="77777777" w:rsidR="000E1BC2" w:rsidRPr="00473B6E" w:rsidRDefault="000E1BC2" w:rsidP="00B45969">
      <w:pPr>
        <w:rPr>
          <w:rFonts w:ascii="Cambria" w:hAnsi="Cambria" w:cs="Arial"/>
        </w:rPr>
      </w:pPr>
    </w:p>
    <w:p w14:paraId="677F00F1" w14:textId="77777777" w:rsidR="000E1BC2" w:rsidRPr="00473B6E" w:rsidRDefault="000E1BC2" w:rsidP="00B45969">
      <w:pPr>
        <w:rPr>
          <w:rFonts w:ascii="Cambria" w:hAnsi="Cambria" w:cs="Arial"/>
        </w:rPr>
      </w:pPr>
    </w:p>
    <w:p w14:paraId="0E53FC6A" w14:textId="77777777" w:rsidR="000E1BC2" w:rsidRPr="00473B6E" w:rsidRDefault="000E1BC2" w:rsidP="00B45969">
      <w:pPr>
        <w:rPr>
          <w:rFonts w:ascii="Cambria" w:hAnsi="Cambria" w:cs="Arial"/>
        </w:rPr>
      </w:pPr>
    </w:p>
    <w:p w14:paraId="47072056" w14:textId="77777777" w:rsidR="000E1BC2" w:rsidRPr="00473B6E" w:rsidRDefault="000E1BC2" w:rsidP="00872D85">
      <w:pPr>
        <w:rPr>
          <w:rFonts w:ascii="Cambria" w:hAnsi="Cambria" w:cs="Arial"/>
        </w:rPr>
        <w:sectPr w:rsidR="000E1BC2" w:rsidRPr="00473B6E" w:rsidSect="006D5157">
          <w:headerReference w:type="default" r:id="rId11"/>
          <w:footerReference w:type="default" r:id="rId12"/>
          <w:headerReference w:type="first" r:id="rId13"/>
          <w:type w:val="continuous"/>
          <w:pgSz w:w="11906" w:h="16838"/>
          <w:pgMar w:top="1417" w:right="1417" w:bottom="1417" w:left="1417" w:header="708" w:footer="708" w:gutter="0"/>
          <w:cols w:space="708"/>
        </w:sectPr>
      </w:pPr>
    </w:p>
    <w:p w14:paraId="253140B0" w14:textId="77777777" w:rsidR="0060155A" w:rsidRPr="00473B6E" w:rsidRDefault="0060155A">
      <w:pPr>
        <w:rPr>
          <w:rFonts w:ascii="Cambria" w:eastAsia="Calibri" w:hAnsi="Cambria" w:cs="Arial"/>
          <w:b/>
        </w:rPr>
      </w:pPr>
      <w:r w:rsidRPr="00473B6E">
        <w:rPr>
          <w:rFonts w:ascii="Cambria" w:eastAsia="Calibri" w:hAnsi="Cambria" w:cs="Arial"/>
          <w:b/>
          <w:iCs/>
        </w:rPr>
        <w:br w:type="page"/>
      </w:r>
    </w:p>
    <w:p w14:paraId="2C760D28" w14:textId="09EA4718" w:rsidR="00DB3E5A" w:rsidRDefault="00DB3E5A">
      <w:pPr>
        <w:rPr>
          <w:rFonts w:ascii="Cambria" w:hAnsi="Cambria" w:cs="Arial"/>
          <w:b/>
          <w:bCs/>
          <w:sz w:val="32"/>
          <w:szCs w:val="32"/>
        </w:rPr>
      </w:pPr>
      <w:r w:rsidRPr="003757D5">
        <w:rPr>
          <w:rFonts w:ascii="Cambria" w:hAnsi="Cambria" w:cs="Arial"/>
          <w:bCs/>
          <w:i/>
          <w:iCs/>
          <w:highlight w:val="yellow"/>
        </w:rPr>
        <w:lastRenderedPageBreak/>
        <w:t>[Prílohu zmluvy bude tvoriť Časť B. Opis predmetu zákazky súťažných podkladov</w:t>
      </w:r>
      <w:r w:rsidR="00B10C3A">
        <w:rPr>
          <w:rFonts w:ascii="Cambria" w:hAnsi="Cambria" w:cs="Arial"/>
          <w:bCs/>
          <w:i/>
          <w:iCs/>
          <w:highlight w:val="yellow"/>
        </w:rPr>
        <w:t xml:space="preserve"> a projektová dokumentácie, ktorá tvorí Prílohu č. B.2 súťažných podkladov</w:t>
      </w:r>
      <w:r w:rsidRPr="003757D5">
        <w:rPr>
          <w:rFonts w:ascii="Cambria" w:hAnsi="Cambria" w:cs="Arial"/>
          <w:bCs/>
          <w:i/>
          <w:iCs/>
          <w:highlight w:val="yellow"/>
        </w:rPr>
        <w:t xml:space="preserve">, </w:t>
      </w:r>
      <w:r w:rsidR="00B10C3A">
        <w:rPr>
          <w:rFonts w:ascii="Cambria" w:hAnsi="Cambria" w:cs="Arial"/>
          <w:bCs/>
          <w:i/>
          <w:iCs/>
          <w:highlight w:val="yellow"/>
        </w:rPr>
        <w:t>ktoré môžu</w:t>
      </w:r>
      <w:r w:rsidRPr="003757D5">
        <w:rPr>
          <w:rFonts w:ascii="Cambria" w:hAnsi="Cambria" w:cs="Arial"/>
          <w:bCs/>
          <w:i/>
          <w:iCs/>
          <w:highlight w:val="yellow"/>
        </w:rPr>
        <w:t xml:space="preserve"> byť </w:t>
      </w:r>
      <w:r w:rsidR="00B10C3A" w:rsidRPr="003757D5">
        <w:rPr>
          <w:rFonts w:ascii="Cambria" w:hAnsi="Cambria" w:cs="Arial"/>
          <w:bCs/>
          <w:i/>
          <w:iCs/>
          <w:highlight w:val="yellow"/>
        </w:rPr>
        <w:t>doplnen</w:t>
      </w:r>
      <w:r w:rsidR="00B10C3A">
        <w:rPr>
          <w:rFonts w:ascii="Cambria" w:hAnsi="Cambria" w:cs="Arial"/>
          <w:bCs/>
          <w:i/>
          <w:iCs/>
          <w:highlight w:val="yellow"/>
        </w:rPr>
        <w:t>é</w:t>
      </w:r>
      <w:r w:rsidR="00B10C3A" w:rsidRPr="003757D5">
        <w:rPr>
          <w:rFonts w:ascii="Cambria" w:hAnsi="Cambria" w:cs="Arial"/>
          <w:bCs/>
          <w:i/>
          <w:iCs/>
          <w:highlight w:val="yellow"/>
        </w:rPr>
        <w:t xml:space="preserve"> </w:t>
      </w:r>
      <w:r w:rsidRPr="003757D5">
        <w:rPr>
          <w:rFonts w:ascii="Cambria" w:hAnsi="Cambria" w:cs="Arial"/>
          <w:bCs/>
          <w:i/>
          <w:iCs/>
          <w:highlight w:val="yellow"/>
        </w:rPr>
        <w:t>o vysvetlenia súťažných podkladov v procese Verejného obstarávania]</w:t>
      </w:r>
      <w:r>
        <w:rPr>
          <w:rFonts w:ascii="Cambria" w:hAnsi="Cambria" w:cs="Arial"/>
          <w:b/>
          <w:bCs/>
          <w:sz w:val="32"/>
          <w:szCs w:val="32"/>
        </w:rPr>
        <w:br w:type="page"/>
      </w:r>
    </w:p>
    <w:p w14:paraId="54C2F817" w14:textId="77777777" w:rsidR="00722735" w:rsidRDefault="00722735" w:rsidP="00722735">
      <w:pPr>
        <w:jc w:val="center"/>
        <w:rPr>
          <w:rFonts w:ascii="Cambria" w:hAnsi="Cambria" w:cs="Arial"/>
          <w:b/>
          <w:bCs/>
          <w:sz w:val="32"/>
          <w:szCs w:val="32"/>
        </w:rPr>
      </w:pPr>
    </w:p>
    <w:p w14:paraId="7D0E008E" w14:textId="77777777" w:rsidR="00722735" w:rsidRDefault="00722735" w:rsidP="00722735">
      <w:pPr>
        <w:jc w:val="center"/>
        <w:rPr>
          <w:rFonts w:ascii="Cambria" w:hAnsi="Cambria" w:cs="Arial"/>
          <w:b/>
          <w:bCs/>
          <w:sz w:val="32"/>
          <w:szCs w:val="32"/>
        </w:rPr>
      </w:pPr>
    </w:p>
    <w:p w14:paraId="1357BFDC" w14:textId="77777777" w:rsidR="00722735" w:rsidRDefault="00722735" w:rsidP="00722735">
      <w:pPr>
        <w:jc w:val="center"/>
        <w:rPr>
          <w:rFonts w:ascii="Cambria" w:hAnsi="Cambria" w:cs="Arial"/>
          <w:b/>
          <w:bCs/>
          <w:sz w:val="32"/>
          <w:szCs w:val="32"/>
        </w:rPr>
      </w:pPr>
    </w:p>
    <w:p w14:paraId="3BEBC5FE" w14:textId="77777777" w:rsidR="00722735" w:rsidRDefault="00722735" w:rsidP="00722735">
      <w:pPr>
        <w:jc w:val="center"/>
        <w:rPr>
          <w:rFonts w:ascii="Cambria" w:hAnsi="Cambria" w:cs="Arial"/>
          <w:b/>
          <w:bCs/>
          <w:sz w:val="32"/>
          <w:szCs w:val="32"/>
        </w:rPr>
      </w:pPr>
    </w:p>
    <w:p w14:paraId="2345346D" w14:textId="77777777" w:rsidR="00722735" w:rsidRDefault="00722735" w:rsidP="00722735">
      <w:pPr>
        <w:jc w:val="center"/>
        <w:rPr>
          <w:rFonts w:ascii="Cambria" w:hAnsi="Cambria" w:cs="Arial"/>
          <w:b/>
          <w:bCs/>
          <w:sz w:val="32"/>
          <w:szCs w:val="32"/>
        </w:rPr>
      </w:pPr>
    </w:p>
    <w:p w14:paraId="58BFE2AB" w14:textId="77777777" w:rsidR="00722735" w:rsidRDefault="00722735" w:rsidP="00722735">
      <w:pPr>
        <w:jc w:val="center"/>
        <w:rPr>
          <w:rFonts w:ascii="Cambria" w:hAnsi="Cambria" w:cs="Arial"/>
          <w:b/>
          <w:bCs/>
          <w:sz w:val="32"/>
          <w:szCs w:val="32"/>
        </w:rPr>
      </w:pPr>
    </w:p>
    <w:p w14:paraId="25FFE664" w14:textId="77777777" w:rsidR="00722735" w:rsidRDefault="00722735" w:rsidP="00722735">
      <w:pPr>
        <w:jc w:val="center"/>
        <w:rPr>
          <w:rFonts w:ascii="Cambria" w:hAnsi="Cambria" w:cs="Arial"/>
          <w:b/>
          <w:bCs/>
          <w:sz w:val="32"/>
          <w:szCs w:val="32"/>
        </w:rPr>
      </w:pPr>
    </w:p>
    <w:p w14:paraId="729F37F0" w14:textId="77777777" w:rsidR="00722735" w:rsidRDefault="00722735" w:rsidP="00722735">
      <w:pPr>
        <w:jc w:val="center"/>
        <w:rPr>
          <w:rFonts w:ascii="Cambria" w:hAnsi="Cambria" w:cs="Arial"/>
          <w:b/>
          <w:bCs/>
          <w:sz w:val="32"/>
          <w:szCs w:val="32"/>
        </w:rPr>
      </w:pPr>
    </w:p>
    <w:p w14:paraId="5172376D" w14:textId="77777777" w:rsidR="00722735" w:rsidRDefault="00722735" w:rsidP="00722735">
      <w:pPr>
        <w:jc w:val="center"/>
        <w:rPr>
          <w:rFonts w:ascii="Cambria" w:hAnsi="Cambria" w:cs="Arial"/>
          <w:b/>
          <w:bCs/>
          <w:sz w:val="32"/>
          <w:szCs w:val="32"/>
        </w:rPr>
      </w:pPr>
    </w:p>
    <w:p w14:paraId="1880F649" w14:textId="77777777" w:rsidR="00722735" w:rsidRDefault="00722735" w:rsidP="00722735">
      <w:pPr>
        <w:jc w:val="center"/>
        <w:rPr>
          <w:rFonts w:ascii="Cambria" w:hAnsi="Cambria" w:cs="Arial"/>
          <w:b/>
          <w:bCs/>
          <w:sz w:val="32"/>
          <w:szCs w:val="32"/>
        </w:rPr>
      </w:pPr>
    </w:p>
    <w:p w14:paraId="71814951" w14:textId="77777777" w:rsidR="00722735" w:rsidRDefault="00722735" w:rsidP="00722735">
      <w:pPr>
        <w:jc w:val="center"/>
        <w:rPr>
          <w:rFonts w:ascii="Cambria" w:hAnsi="Cambria" w:cs="Arial"/>
          <w:b/>
          <w:bCs/>
          <w:sz w:val="32"/>
          <w:szCs w:val="32"/>
        </w:rPr>
      </w:pPr>
    </w:p>
    <w:p w14:paraId="32F4C772" w14:textId="77777777" w:rsidR="00722735" w:rsidRDefault="00722735" w:rsidP="00722735">
      <w:pPr>
        <w:jc w:val="center"/>
        <w:rPr>
          <w:rFonts w:ascii="Cambria" w:hAnsi="Cambria" w:cs="Arial"/>
          <w:b/>
          <w:bCs/>
          <w:sz w:val="32"/>
          <w:szCs w:val="32"/>
        </w:rPr>
      </w:pPr>
    </w:p>
    <w:p w14:paraId="3014830F" w14:textId="07E68E7B"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4</w:t>
      </w:r>
    </w:p>
    <w:p w14:paraId="1DF4AC05" w14:textId="62DAAEC1" w:rsidR="00722735" w:rsidRPr="00473B6E" w:rsidRDefault="00722735" w:rsidP="00722735">
      <w:pPr>
        <w:jc w:val="center"/>
        <w:rPr>
          <w:rFonts w:ascii="Cambria" w:hAnsi="Cambria" w:cs="Arial"/>
        </w:rPr>
      </w:pPr>
      <w:r>
        <w:rPr>
          <w:rFonts w:ascii="Cambria" w:hAnsi="Cambria" w:cs="Arial"/>
          <w:b/>
          <w:bCs/>
          <w:iCs/>
          <w:caps/>
          <w:sz w:val="32"/>
          <w:szCs w:val="32"/>
        </w:rPr>
        <w:t>POnuka poskytovateľa</w:t>
      </w:r>
    </w:p>
    <w:p w14:paraId="2B7C2E24" w14:textId="657E47FC" w:rsidR="000E1BC2" w:rsidRPr="00473B6E" w:rsidRDefault="000E1BC2" w:rsidP="00B45969">
      <w:pPr>
        <w:rPr>
          <w:rFonts w:ascii="Cambria" w:eastAsia="Calibri" w:hAnsi="Cambria" w:cs="Arial"/>
        </w:rPr>
      </w:pPr>
    </w:p>
    <w:p w14:paraId="7F3F6222" w14:textId="77777777" w:rsidR="00C802EC" w:rsidRPr="00473B6E" w:rsidRDefault="00C802EC" w:rsidP="00C802EC">
      <w:pPr>
        <w:pStyle w:val="wText"/>
        <w:rPr>
          <w:rFonts w:ascii="Cambria" w:hAnsi="Cambria"/>
        </w:rPr>
      </w:pPr>
      <w:r w:rsidRPr="00473B6E">
        <w:rPr>
          <w:rFonts w:ascii="Cambria" w:hAnsi="Cambria"/>
        </w:rPr>
        <w:t xml:space="preserve">      </w:t>
      </w:r>
    </w:p>
    <w:p w14:paraId="03B194C8" w14:textId="77777777" w:rsidR="000E1BC2" w:rsidRPr="00473B6E" w:rsidRDefault="000E1BC2" w:rsidP="00872D85">
      <w:pPr>
        <w:rPr>
          <w:rFonts w:ascii="Cambria" w:hAnsi="Cambria" w:cs="Arial"/>
          <w:b/>
        </w:rPr>
        <w:sectPr w:rsidR="000E1BC2" w:rsidRPr="00473B6E" w:rsidSect="006D5157">
          <w:type w:val="continuous"/>
          <w:pgSz w:w="11906" w:h="16838"/>
          <w:pgMar w:top="1417" w:right="1417" w:bottom="1417" w:left="1417" w:header="708" w:footer="708" w:gutter="0"/>
          <w:cols w:space="708"/>
        </w:sectPr>
      </w:pPr>
    </w:p>
    <w:p w14:paraId="164AECD4" w14:textId="77777777" w:rsidR="0060155A" w:rsidRPr="00473B6E" w:rsidRDefault="0060155A">
      <w:pPr>
        <w:rPr>
          <w:rFonts w:ascii="Cambria" w:eastAsia="Calibri" w:hAnsi="Cambria" w:cs="Arial"/>
          <w:b/>
        </w:rPr>
      </w:pPr>
      <w:r w:rsidRPr="00473B6E">
        <w:rPr>
          <w:rFonts w:ascii="Cambria" w:eastAsia="Calibri" w:hAnsi="Cambria" w:cs="Arial"/>
          <w:b/>
          <w:iCs/>
        </w:rPr>
        <w:br w:type="page"/>
      </w:r>
    </w:p>
    <w:p w14:paraId="2BDC9479" w14:textId="5C9F312C" w:rsidR="003C4483" w:rsidRPr="00473B6E" w:rsidRDefault="003C4483" w:rsidP="003757D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4 budú tvoriť časti ponuky uchádzača, ktorú predloží podľa bodu </w:t>
      </w:r>
      <w:r w:rsidRPr="00050499">
        <w:rPr>
          <w:rFonts w:ascii="Cambria" w:hAnsi="Cambria" w:cs="Arial"/>
          <w:i/>
          <w:iCs/>
          <w:highlight w:val="yellow"/>
        </w:rPr>
        <w:t>8.2b) časti A. Pokyny pre uchádzačov súťažných podkladov ako „</w:t>
      </w:r>
      <w:r w:rsidR="00050499" w:rsidRPr="003757D5">
        <w:rPr>
          <w:rFonts w:ascii="Cambria" w:hAnsi="Cambria" w:cs="Arial"/>
          <w:i/>
          <w:iCs/>
          <w:highlight w:val="yellow"/>
        </w:rPr>
        <w:t>Technická časť ponuky</w:t>
      </w:r>
      <w:r w:rsidRPr="003757D5">
        <w:rPr>
          <w:rFonts w:ascii="Cambria" w:hAnsi="Cambria" w:cs="Arial"/>
          <w:i/>
          <w:iCs/>
          <w:highlight w:val="yellow"/>
        </w:rPr>
        <w:t>“ vrátane sumarizácie návrhu opatrení s uvedením investičných nákladov za jednotlivé opatrenia</w:t>
      </w:r>
      <w:r w:rsidR="00160A40">
        <w:rPr>
          <w:rFonts w:ascii="Cambria" w:hAnsi="Cambria" w:cs="Arial"/>
          <w:i/>
          <w:iCs/>
          <w:highlight w:val="yellow"/>
        </w:rPr>
        <w:t xml:space="preserve"> vrátane Harmonogramu prác</w:t>
      </w:r>
      <w:r w:rsidRPr="003757D5">
        <w:rPr>
          <w:rFonts w:ascii="Cambria" w:hAnsi="Cambria" w:cs="Arial"/>
          <w:i/>
          <w:iCs/>
          <w:highlight w:val="yellow"/>
        </w:rPr>
        <w:t>, a tiež časť ponuky uchádzača, ktorú predloží podľa bodu 8.</w:t>
      </w:r>
      <w:r w:rsidRPr="00050499">
        <w:rPr>
          <w:rFonts w:ascii="Cambria" w:hAnsi="Cambria" w:cs="Arial"/>
          <w:i/>
          <w:iCs/>
          <w:highlight w:val="yellow"/>
        </w:rPr>
        <w:t>2</w:t>
      </w:r>
      <w:r w:rsidR="00050499" w:rsidRPr="00050499">
        <w:rPr>
          <w:rFonts w:ascii="Cambria" w:hAnsi="Cambria" w:cs="Arial"/>
          <w:i/>
          <w:iCs/>
          <w:highlight w:val="yellow"/>
        </w:rPr>
        <w:t>i</w:t>
      </w:r>
      <w:r w:rsidRPr="00050499">
        <w:rPr>
          <w:rFonts w:ascii="Cambria" w:hAnsi="Cambria" w:cs="Arial"/>
          <w:i/>
          <w:iCs/>
          <w:highlight w:val="yellow"/>
        </w:rPr>
        <w:t>) „Návrh na plnenie kritérií</w:t>
      </w:r>
      <w:r w:rsidRPr="003757D5">
        <w:rPr>
          <w:rFonts w:ascii="Cambria" w:hAnsi="Cambria" w:cs="Arial"/>
          <w:i/>
          <w:iCs/>
          <w:highlight w:val="yellow"/>
        </w:rPr>
        <w:t>“</w:t>
      </w:r>
      <w:r w:rsidR="002B0DED">
        <w:rPr>
          <w:rFonts w:ascii="Cambria" w:hAnsi="Cambria" w:cs="Arial"/>
          <w:i/>
          <w:iCs/>
          <w:highlight w:val="yellow"/>
        </w:rPr>
        <w:t xml:space="preserve"> a „Výkaz výmer“</w:t>
      </w:r>
      <w:r w:rsidRPr="003757D5">
        <w:rPr>
          <w:rFonts w:ascii="Cambria" w:hAnsi="Cambria" w:cs="Arial"/>
          <w:i/>
          <w:iCs/>
          <w:highlight w:val="yellow"/>
        </w:rPr>
        <w:t>]</w:t>
      </w:r>
    </w:p>
    <w:p w14:paraId="70F38590" w14:textId="4838A2F3" w:rsidR="003C4483" w:rsidRDefault="003C4483">
      <w:pPr>
        <w:rPr>
          <w:rFonts w:ascii="Cambria" w:hAnsi="Cambria" w:cs="Arial"/>
          <w:b/>
          <w:bCs/>
          <w:sz w:val="32"/>
          <w:szCs w:val="32"/>
        </w:rPr>
      </w:pPr>
    </w:p>
    <w:p w14:paraId="1015B565" w14:textId="77777777" w:rsidR="00722735" w:rsidRDefault="00722735" w:rsidP="00722735">
      <w:pPr>
        <w:jc w:val="center"/>
        <w:rPr>
          <w:rFonts w:ascii="Cambria" w:hAnsi="Cambria" w:cs="Arial"/>
          <w:b/>
          <w:bCs/>
          <w:sz w:val="32"/>
          <w:szCs w:val="32"/>
        </w:rPr>
      </w:pPr>
    </w:p>
    <w:p w14:paraId="15C3ECD7" w14:textId="77777777" w:rsidR="00722735" w:rsidRDefault="00722735" w:rsidP="00722735">
      <w:pPr>
        <w:jc w:val="center"/>
        <w:rPr>
          <w:rFonts w:ascii="Cambria" w:hAnsi="Cambria" w:cs="Arial"/>
          <w:b/>
          <w:bCs/>
          <w:sz w:val="32"/>
          <w:szCs w:val="32"/>
        </w:rPr>
      </w:pPr>
    </w:p>
    <w:p w14:paraId="780D3247" w14:textId="77777777" w:rsidR="00722735" w:rsidRDefault="00722735" w:rsidP="00722735">
      <w:pPr>
        <w:jc w:val="center"/>
        <w:rPr>
          <w:rFonts w:ascii="Cambria" w:hAnsi="Cambria" w:cs="Arial"/>
          <w:b/>
          <w:bCs/>
          <w:sz w:val="32"/>
          <w:szCs w:val="32"/>
        </w:rPr>
      </w:pPr>
    </w:p>
    <w:p w14:paraId="412AD970" w14:textId="2D4B8024" w:rsidR="003C4483" w:rsidRDefault="003C4483">
      <w:pPr>
        <w:rPr>
          <w:rFonts w:ascii="Cambria" w:hAnsi="Cambria" w:cs="Arial"/>
          <w:b/>
          <w:bCs/>
          <w:sz w:val="32"/>
          <w:szCs w:val="32"/>
        </w:rPr>
      </w:pPr>
      <w:r>
        <w:rPr>
          <w:rFonts w:ascii="Cambria" w:hAnsi="Cambria" w:cs="Arial"/>
          <w:b/>
          <w:bCs/>
          <w:sz w:val="32"/>
          <w:szCs w:val="32"/>
        </w:rPr>
        <w:br w:type="page"/>
      </w:r>
    </w:p>
    <w:p w14:paraId="447FBC85" w14:textId="6FFA87C6" w:rsidR="00722735" w:rsidRDefault="00722735" w:rsidP="00722735">
      <w:pPr>
        <w:jc w:val="center"/>
        <w:rPr>
          <w:rFonts w:ascii="Cambria" w:hAnsi="Cambria" w:cs="Arial"/>
          <w:b/>
          <w:bCs/>
          <w:sz w:val="32"/>
          <w:szCs w:val="32"/>
        </w:rPr>
      </w:pPr>
    </w:p>
    <w:p w14:paraId="7937AD9D" w14:textId="680C5572" w:rsidR="003C4483" w:rsidRDefault="003C4483" w:rsidP="00722735">
      <w:pPr>
        <w:jc w:val="center"/>
        <w:rPr>
          <w:rFonts w:ascii="Cambria" w:hAnsi="Cambria" w:cs="Arial"/>
          <w:b/>
          <w:bCs/>
          <w:sz w:val="32"/>
          <w:szCs w:val="32"/>
        </w:rPr>
      </w:pPr>
    </w:p>
    <w:p w14:paraId="3C36E888" w14:textId="21837563" w:rsidR="003C4483" w:rsidRDefault="003C4483" w:rsidP="00722735">
      <w:pPr>
        <w:jc w:val="center"/>
        <w:rPr>
          <w:rFonts w:ascii="Cambria" w:hAnsi="Cambria" w:cs="Arial"/>
          <w:b/>
          <w:bCs/>
          <w:sz w:val="32"/>
          <w:szCs w:val="32"/>
        </w:rPr>
      </w:pPr>
    </w:p>
    <w:p w14:paraId="4B3B117C" w14:textId="341A9691" w:rsidR="003C4483" w:rsidRDefault="003C4483" w:rsidP="00722735">
      <w:pPr>
        <w:jc w:val="center"/>
        <w:rPr>
          <w:rFonts w:ascii="Cambria" w:hAnsi="Cambria" w:cs="Arial"/>
          <w:b/>
          <w:bCs/>
          <w:sz w:val="32"/>
          <w:szCs w:val="32"/>
        </w:rPr>
      </w:pPr>
    </w:p>
    <w:p w14:paraId="7B0F0E51" w14:textId="0BA52ADF" w:rsidR="003C4483" w:rsidRDefault="003C4483" w:rsidP="00722735">
      <w:pPr>
        <w:jc w:val="center"/>
        <w:rPr>
          <w:rFonts w:ascii="Cambria" w:hAnsi="Cambria" w:cs="Arial"/>
          <w:b/>
          <w:bCs/>
          <w:sz w:val="32"/>
          <w:szCs w:val="32"/>
        </w:rPr>
      </w:pPr>
    </w:p>
    <w:p w14:paraId="5A6A60C9" w14:textId="77777777" w:rsidR="003C4483" w:rsidRDefault="003C4483" w:rsidP="00722735">
      <w:pPr>
        <w:jc w:val="center"/>
        <w:rPr>
          <w:rFonts w:ascii="Cambria" w:hAnsi="Cambria" w:cs="Arial"/>
          <w:b/>
          <w:bCs/>
          <w:sz w:val="32"/>
          <w:szCs w:val="32"/>
        </w:rPr>
      </w:pPr>
    </w:p>
    <w:p w14:paraId="0FA79DC3" w14:textId="77777777" w:rsidR="00722735" w:rsidRDefault="00722735" w:rsidP="00722735">
      <w:pPr>
        <w:jc w:val="center"/>
        <w:rPr>
          <w:rFonts w:ascii="Cambria" w:hAnsi="Cambria" w:cs="Arial"/>
          <w:b/>
          <w:bCs/>
          <w:sz w:val="32"/>
          <w:szCs w:val="32"/>
        </w:rPr>
      </w:pPr>
    </w:p>
    <w:p w14:paraId="5D3E28D9" w14:textId="77777777" w:rsidR="00722735" w:rsidRDefault="00722735" w:rsidP="00722735">
      <w:pPr>
        <w:jc w:val="center"/>
        <w:rPr>
          <w:rFonts w:ascii="Cambria" w:hAnsi="Cambria" w:cs="Arial"/>
          <w:b/>
          <w:bCs/>
          <w:sz w:val="32"/>
          <w:szCs w:val="32"/>
        </w:rPr>
      </w:pPr>
    </w:p>
    <w:p w14:paraId="2B29E0C8" w14:textId="77777777" w:rsidR="00722735" w:rsidRDefault="00722735" w:rsidP="00722735">
      <w:pPr>
        <w:jc w:val="center"/>
        <w:rPr>
          <w:rFonts w:ascii="Cambria" w:hAnsi="Cambria" w:cs="Arial"/>
          <w:b/>
          <w:bCs/>
          <w:sz w:val="32"/>
          <w:szCs w:val="32"/>
        </w:rPr>
      </w:pPr>
    </w:p>
    <w:p w14:paraId="42C7A78F" w14:textId="77777777" w:rsidR="00722735" w:rsidRDefault="00722735" w:rsidP="00722735">
      <w:pPr>
        <w:jc w:val="center"/>
        <w:rPr>
          <w:rFonts w:ascii="Cambria" w:hAnsi="Cambria" w:cs="Arial"/>
          <w:b/>
          <w:bCs/>
          <w:sz w:val="32"/>
          <w:szCs w:val="32"/>
        </w:rPr>
      </w:pPr>
    </w:p>
    <w:p w14:paraId="4957D255" w14:textId="2EAC933D"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5</w:t>
      </w:r>
    </w:p>
    <w:p w14:paraId="492CEBCF" w14:textId="7046085C" w:rsidR="00722735" w:rsidRDefault="00722735" w:rsidP="00722735">
      <w:pPr>
        <w:jc w:val="center"/>
        <w:rPr>
          <w:rFonts w:ascii="Cambria" w:hAnsi="Cambria" w:cs="Arial"/>
          <w:b/>
          <w:bCs/>
          <w:iCs/>
          <w:caps/>
          <w:sz w:val="32"/>
          <w:szCs w:val="32"/>
        </w:rPr>
      </w:pPr>
      <w:r>
        <w:rPr>
          <w:rFonts w:ascii="Cambria" w:hAnsi="Cambria" w:cs="Arial"/>
          <w:b/>
          <w:bCs/>
          <w:iCs/>
          <w:caps/>
          <w:sz w:val="32"/>
          <w:szCs w:val="32"/>
        </w:rPr>
        <w:t>Zoznam subdodávateľov</w:t>
      </w:r>
    </w:p>
    <w:p w14:paraId="49BBA6AF" w14:textId="3EF66BC1" w:rsidR="00722735" w:rsidRDefault="00722735">
      <w:pPr>
        <w:rPr>
          <w:rFonts w:ascii="Cambria" w:hAnsi="Cambria" w:cs="Arial"/>
          <w:b/>
          <w:bCs/>
          <w:iCs/>
          <w:caps/>
          <w:sz w:val="32"/>
          <w:szCs w:val="32"/>
        </w:rPr>
      </w:pPr>
      <w:r>
        <w:rPr>
          <w:rFonts w:ascii="Cambria" w:hAnsi="Cambria" w:cs="Arial"/>
          <w:b/>
          <w:bCs/>
          <w:iCs/>
          <w:caps/>
          <w:sz w:val="32"/>
          <w:szCs w:val="32"/>
        </w:rPr>
        <w:br w:type="page"/>
      </w:r>
    </w:p>
    <w:p w14:paraId="0E909F56" w14:textId="77777777" w:rsidR="00722735" w:rsidRPr="00473B6E" w:rsidRDefault="00722735" w:rsidP="00722735">
      <w:pPr>
        <w:jc w:val="center"/>
        <w:rPr>
          <w:rFonts w:ascii="Cambria" w:hAnsi="Cambria" w:cs="Arial"/>
        </w:rPr>
      </w:pPr>
    </w:p>
    <w:p w14:paraId="1635795D" w14:textId="1C7DB257" w:rsidR="0066560E" w:rsidRPr="00473B6E" w:rsidRDefault="0066560E" w:rsidP="00473B6E">
      <w:pPr>
        <w:pStyle w:val="Heading4"/>
        <w:keepNext w:val="0"/>
        <w:keepLines w:val="0"/>
        <w:numPr>
          <w:ilvl w:val="0"/>
          <w:numId w:val="0"/>
        </w:numPr>
        <w:ind w:left="864" w:hanging="864"/>
        <w:rPr>
          <w:rFonts w:ascii="Cambria" w:eastAsia="Calibri" w:hAnsi="Cambria" w:cs="Arial"/>
          <w:b/>
          <w:iCs w:val="0"/>
          <w:color w:val="auto"/>
          <w:sz w:val="22"/>
        </w:rPr>
      </w:pPr>
    </w:p>
    <w:tbl>
      <w:tblPr>
        <w:tblStyle w:val="TableGrid"/>
        <w:tblW w:w="0" w:type="auto"/>
        <w:tblInd w:w="108" w:type="dxa"/>
        <w:tblLook w:val="04A0" w:firstRow="1" w:lastRow="0" w:firstColumn="1" w:lastColumn="0" w:noHBand="0" w:noVBand="1"/>
      </w:tblPr>
      <w:tblGrid>
        <w:gridCol w:w="4760"/>
        <w:gridCol w:w="4194"/>
      </w:tblGrid>
      <w:tr w:rsidR="0066560E" w:rsidRPr="00473B6E" w14:paraId="5FA556CE" w14:textId="77777777" w:rsidTr="00BA1AF2">
        <w:tc>
          <w:tcPr>
            <w:tcW w:w="4889" w:type="dxa"/>
            <w:shd w:val="clear" w:color="auto" w:fill="BFBFBF" w:themeFill="background1" w:themeFillShade="BF"/>
          </w:tcPr>
          <w:p w14:paraId="3E8F826E" w14:textId="77777777" w:rsidR="0066560E" w:rsidRPr="00473B6E" w:rsidRDefault="0066560E" w:rsidP="00BA1AF2">
            <w:pPr>
              <w:spacing w:before="120" w:after="120"/>
              <w:jc w:val="both"/>
              <w:rPr>
                <w:rFonts w:ascii="Cambria" w:hAnsi="Cambria" w:cs="Arial"/>
                <w:b/>
                <w:sz w:val="22"/>
                <w:szCs w:val="22"/>
              </w:rPr>
            </w:pPr>
          </w:p>
        </w:tc>
        <w:tc>
          <w:tcPr>
            <w:tcW w:w="4291" w:type="dxa"/>
            <w:shd w:val="clear" w:color="auto" w:fill="BFBFBF" w:themeFill="background1" w:themeFillShade="BF"/>
          </w:tcPr>
          <w:p w14:paraId="228B9379" w14:textId="40792790" w:rsidR="0066560E" w:rsidRPr="00473B6E" w:rsidRDefault="0066560E" w:rsidP="00BA1AF2">
            <w:pPr>
              <w:spacing w:before="120" w:after="120"/>
              <w:jc w:val="both"/>
              <w:rPr>
                <w:rFonts w:ascii="Cambria" w:hAnsi="Cambria" w:cs="Arial"/>
                <w:b/>
                <w:sz w:val="22"/>
                <w:szCs w:val="22"/>
              </w:rPr>
            </w:pPr>
            <w:proofErr w:type="spellStart"/>
            <w:r w:rsidRPr="00473B6E">
              <w:rPr>
                <w:rFonts w:ascii="Cambria" w:hAnsi="Cambria" w:cs="Arial"/>
                <w:b/>
                <w:sz w:val="22"/>
                <w:szCs w:val="22"/>
              </w:rPr>
              <w:t>Informácia</w:t>
            </w:r>
            <w:proofErr w:type="spellEnd"/>
            <w:r w:rsidRPr="00473B6E">
              <w:rPr>
                <w:rFonts w:ascii="Cambria" w:hAnsi="Cambria" w:cs="Arial"/>
                <w:b/>
                <w:sz w:val="22"/>
                <w:szCs w:val="22"/>
              </w:rPr>
              <w:t xml:space="preserve"> o </w:t>
            </w:r>
            <w:proofErr w:type="spellStart"/>
            <w:r w:rsidR="00645854">
              <w:rPr>
                <w:rFonts w:ascii="Cambria" w:hAnsi="Cambria" w:cs="Arial"/>
                <w:b/>
                <w:sz w:val="22"/>
                <w:szCs w:val="22"/>
              </w:rPr>
              <w:t>S</w:t>
            </w:r>
            <w:r w:rsidRPr="00473B6E">
              <w:rPr>
                <w:rFonts w:ascii="Cambria" w:hAnsi="Cambria" w:cs="Arial"/>
                <w:b/>
                <w:sz w:val="22"/>
                <w:szCs w:val="22"/>
              </w:rPr>
              <w:t>ubdodávateľovi</w:t>
            </w:r>
            <w:proofErr w:type="spellEnd"/>
          </w:p>
        </w:tc>
      </w:tr>
      <w:tr w:rsidR="0066560E" w:rsidRPr="00473B6E" w14:paraId="58096924" w14:textId="77777777" w:rsidTr="00BA1AF2">
        <w:tc>
          <w:tcPr>
            <w:tcW w:w="4889" w:type="dxa"/>
          </w:tcPr>
          <w:p w14:paraId="65001279"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Obchodné meno</w:t>
            </w:r>
          </w:p>
        </w:tc>
        <w:tc>
          <w:tcPr>
            <w:tcW w:w="4291" w:type="dxa"/>
            <w:vAlign w:val="center"/>
          </w:tcPr>
          <w:p w14:paraId="4ED18C8A" w14:textId="77777777" w:rsidR="0066560E" w:rsidRPr="00473B6E" w:rsidRDefault="0066560E" w:rsidP="00BA1AF2">
            <w:pPr>
              <w:spacing w:before="120" w:after="120"/>
              <w:jc w:val="both"/>
              <w:rPr>
                <w:rFonts w:ascii="Cambria" w:hAnsi="Cambria" w:cs="Arial"/>
                <w:sz w:val="22"/>
                <w:szCs w:val="22"/>
              </w:rPr>
            </w:pPr>
          </w:p>
        </w:tc>
      </w:tr>
      <w:tr w:rsidR="0066560E" w:rsidRPr="00473B6E" w14:paraId="5A43559A" w14:textId="77777777" w:rsidTr="00BA1AF2">
        <w:tc>
          <w:tcPr>
            <w:tcW w:w="4889" w:type="dxa"/>
          </w:tcPr>
          <w:p w14:paraId="7C137034"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Sídlo</w:t>
            </w:r>
          </w:p>
        </w:tc>
        <w:tc>
          <w:tcPr>
            <w:tcW w:w="4291" w:type="dxa"/>
            <w:vAlign w:val="center"/>
          </w:tcPr>
          <w:p w14:paraId="10C46AD6" w14:textId="77777777" w:rsidR="0066560E" w:rsidRPr="00473B6E" w:rsidRDefault="0066560E" w:rsidP="00BA1AF2">
            <w:pPr>
              <w:spacing w:before="120" w:after="120"/>
              <w:jc w:val="both"/>
              <w:rPr>
                <w:rFonts w:ascii="Cambria" w:hAnsi="Cambria" w:cs="Arial"/>
                <w:sz w:val="22"/>
                <w:szCs w:val="22"/>
              </w:rPr>
            </w:pPr>
          </w:p>
        </w:tc>
      </w:tr>
      <w:tr w:rsidR="0066560E" w:rsidRPr="00473B6E" w14:paraId="7585869F" w14:textId="77777777" w:rsidTr="00BA1AF2">
        <w:tc>
          <w:tcPr>
            <w:tcW w:w="4889" w:type="dxa"/>
          </w:tcPr>
          <w:p w14:paraId="6437E82F"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IČO</w:t>
            </w:r>
          </w:p>
        </w:tc>
        <w:tc>
          <w:tcPr>
            <w:tcW w:w="4291" w:type="dxa"/>
            <w:vAlign w:val="center"/>
          </w:tcPr>
          <w:p w14:paraId="4FD33AD9" w14:textId="77777777" w:rsidR="0066560E" w:rsidRPr="00473B6E" w:rsidRDefault="0066560E" w:rsidP="00BA1AF2">
            <w:pPr>
              <w:spacing w:before="120" w:after="120"/>
              <w:jc w:val="both"/>
              <w:rPr>
                <w:rFonts w:ascii="Cambria" w:hAnsi="Cambria" w:cs="Arial"/>
                <w:sz w:val="22"/>
                <w:szCs w:val="22"/>
              </w:rPr>
            </w:pPr>
          </w:p>
        </w:tc>
      </w:tr>
      <w:tr w:rsidR="0066560E" w:rsidRPr="00473B6E" w14:paraId="52776820" w14:textId="77777777" w:rsidTr="00BA1AF2">
        <w:tc>
          <w:tcPr>
            <w:tcW w:w="4889" w:type="dxa"/>
          </w:tcPr>
          <w:p w14:paraId="1E8A8244" w14:textId="77777777" w:rsidR="0066560E" w:rsidRPr="00473B6E" w:rsidRDefault="0066560E" w:rsidP="00BA1AF2">
            <w:pPr>
              <w:spacing w:before="120" w:after="120"/>
              <w:jc w:val="both"/>
              <w:rPr>
                <w:rFonts w:ascii="Cambria" w:hAnsi="Cambria" w:cs="Arial"/>
                <w:b/>
                <w:noProof/>
                <w:sz w:val="22"/>
                <w:szCs w:val="22"/>
              </w:rPr>
            </w:pPr>
            <w:r w:rsidRPr="00473B6E">
              <w:rPr>
                <w:rFonts w:ascii="Cambria" w:hAnsi="Cambria" w:cs="Arial"/>
                <w:b/>
                <w:noProof/>
                <w:sz w:val="22"/>
                <w:szCs w:val="22"/>
              </w:rPr>
              <w:t>Informácie o</w:t>
            </w:r>
            <w:r w:rsidRPr="00473B6E">
              <w:rPr>
                <w:rFonts w:ascii="Cambria" w:hAnsi="Cambria" w:cs="Calibri"/>
                <w:b/>
                <w:noProof/>
                <w:sz w:val="22"/>
                <w:szCs w:val="22"/>
              </w:rPr>
              <w:t> </w:t>
            </w:r>
            <w:r w:rsidRPr="00473B6E">
              <w:rPr>
                <w:rFonts w:ascii="Cambria" w:hAnsi="Cambria" w:cs="Arial"/>
                <w:b/>
                <w:noProof/>
                <w:sz w:val="22"/>
                <w:szCs w:val="22"/>
              </w:rPr>
              <w:t>osobe opr</w:t>
            </w:r>
            <w:r w:rsidRPr="00473B6E">
              <w:rPr>
                <w:rFonts w:ascii="Cambria" w:hAnsi="Cambria" w:cs="Proba Pro"/>
                <w:b/>
                <w:noProof/>
                <w:sz w:val="22"/>
                <w:szCs w:val="22"/>
              </w:rPr>
              <w:t>á</w:t>
            </w:r>
            <w:r w:rsidRPr="00473B6E">
              <w:rPr>
                <w:rFonts w:ascii="Cambria" w:hAnsi="Cambria" w:cs="Arial"/>
                <w:b/>
                <w:noProof/>
                <w:sz w:val="22"/>
                <w:szCs w:val="22"/>
              </w:rPr>
              <w:t>vnenej kona</w:t>
            </w:r>
            <w:r w:rsidRPr="00473B6E">
              <w:rPr>
                <w:rFonts w:ascii="Cambria" w:hAnsi="Cambria" w:cs="Proba Pro"/>
                <w:b/>
                <w:noProof/>
                <w:sz w:val="22"/>
                <w:szCs w:val="22"/>
              </w:rPr>
              <w:t>ť</w:t>
            </w:r>
            <w:r w:rsidRPr="00473B6E">
              <w:rPr>
                <w:rFonts w:ascii="Cambria" w:hAnsi="Cambria" w:cs="Arial"/>
                <w:b/>
                <w:noProof/>
                <w:sz w:val="22"/>
                <w:szCs w:val="22"/>
              </w:rPr>
              <w:t xml:space="preserve"> za subdod</w:t>
            </w:r>
            <w:r w:rsidRPr="00473B6E">
              <w:rPr>
                <w:rFonts w:ascii="Cambria" w:hAnsi="Cambria" w:cs="Proba Pro"/>
                <w:b/>
                <w:noProof/>
                <w:sz w:val="22"/>
                <w:szCs w:val="22"/>
              </w:rPr>
              <w:t>á</w:t>
            </w:r>
            <w:r w:rsidRPr="00473B6E">
              <w:rPr>
                <w:rFonts w:ascii="Cambria" w:hAnsi="Cambria" w:cs="Arial"/>
                <w:b/>
                <w:noProof/>
                <w:sz w:val="22"/>
                <w:szCs w:val="22"/>
              </w:rPr>
              <w:t>vate</w:t>
            </w:r>
            <w:r w:rsidRPr="00473B6E">
              <w:rPr>
                <w:rFonts w:ascii="Cambria" w:hAnsi="Cambria" w:cs="Proba Pro"/>
                <w:b/>
                <w:noProof/>
                <w:sz w:val="22"/>
                <w:szCs w:val="22"/>
              </w:rPr>
              <w:t>ľ</w:t>
            </w:r>
            <w:r w:rsidRPr="00473B6E">
              <w:rPr>
                <w:rFonts w:ascii="Cambria" w:hAnsi="Cambria" w:cs="Arial"/>
                <w:b/>
                <w:noProof/>
                <w:sz w:val="22"/>
                <w:szCs w:val="22"/>
              </w:rPr>
              <w:t>a</w:t>
            </w:r>
          </w:p>
          <w:p w14:paraId="42B431F6"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noProof/>
                <w:sz w:val="22"/>
                <w:szCs w:val="22"/>
              </w:rPr>
              <w:t>(meno a priezvisko, adresa pobytu, dátum narodenia)</w:t>
            </w:r>
          </w:p>
        </w:tc>
        <w:tc>
          <w:tcPr>
            <w:tcW w:w="4291" w:type="dxa"/>
            <w:vAlign w:val="center"/>
          </w:tcPr>
          <w:p w14:paraId="15ED7A3E" w14:textId="77777777" w:rsidR="0066560E" w:rsidRPr="00473B6E" w:rsidRDefault="0066560E" w:rsidP="00BA1AF2">
            <w:pPr>
              <w:spacing w:before="120" w:after="120"/>
              <w:jc w:val="both"/>
              <w:rPr>
                <w:rFonts w:ascii="Cambria" w:hAnsi="Cambria" w:cs="Arial"/>
                <w:sz w:val="22"/>
                <w:szCs w:val="22"/>
              </w:rPr>
            </w:pPr>
          </w:p>
        </w:tc>
      </w:tr>
      <w:tr w:rsidR="0066560E" w:rsidRPr="00473B6E" w14:paraId="3EFEACE4" w14:textId="77777777" w:rsidTr="00BA1AF2">
        <w:tc>
          <w:tcPr>
            <w:tcW w:w="4889" w:type="dxa"/>
          </w:tcPr>
          <w:p w14:paraId="49E27807"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Podiel subdodávky v %</w:t>
            </w:r>
          </w:p>
        </w:tc>
        <w:tc>
          <w:tcPr>
            <w:tcW w:w="4291" w:type="dxa"/>
            <w:vAlign w:val="center"/>
          </w:tcPr>
          <w:p w14:paraId="10238DAC" w14:textId="77777777" w:rsidR="0066560E" w:rsidRPr="00473B6E" w:rsidRDefault="0066560E" w:rsidP="00BA1AF2">
            <w:pPr>
              <w:spacing w:before="120" w:after="120"/>
              <w:jc w:val="both"/>
              <w:rPr>
                <w:rFonts w:ascii="Cambria" w:hAnsi="Cambria" w:cs="Arial"/>
                <w:sz w:val="22"/>
                <w:szCs w:val="22"/>
              </w:rPr>
            </w:pPr>
          </w:p>
        </w:tc>
      </w:tr>
      <w:tr w:rsidR="0066560E" w:rsidRPr="00473B6E" w14:paraId="0A9389FC" w14:textId="77777777" w:rsidTr="00BA1AF2">
        <w:tc>
          <w:tcPr>
            <w:tcW w:w="4889" w:type="dxa"/>
          </w:tcPr>
          <w:p w14:paraId="4B3B8384" w14:textId="77777777" w:rsidR="0066560E" w:rsidRPr="00473B6E" w:rsidRDefault="0066560E" w:rsidP="00BA1AF2">
            <w:pPr>
              <w:spacing w:before="120" w:after="120"/>
              <w:jc w:val="both"/>
              <w:rPr>
                <w:rFonts w:ascii="Cambria" w:hAnsi="Cambria" w:cs="Arial"/>
                <w:b/>
                <w:noProof/>
                <w:sz w:val="22"/>
                <w:szCs w:val="22"/>
              </w:rPr>
            </w:pPr>
            <w:r w:rsidRPr="00473B6E">
              <w:rPr>
                <w:rFonts w:ascii="Cambria" w:hAnsi="Cambria" w:cs="Arial"/>
                <w:b/>
                <w:noProof/>
                <w:sz w:val="22"/>
                <w:szCs w:val="22"/>
              </w:rPr>
              <w:t>Subdodávateľ získa zo subdodávky finančné prostriedky prevyšujúce 100.000 € s</w:t>
            </w:r>
            <w:r w:rsidRPr="00473B6E">
              <w:rPr>
                <w:rFonts w:ascii="Cambria" w:hAnsi="Cambria" w:cs="Calibri"/>
                <w:b/>
                <w:noProof/>
                <w:sz w:val="22"/>
                <w:szCs w:val="22"/>
              </w:rPr>
              <w:t> </w:t>
            </w:r>
            <w:r w:rsidRPr="00473B6E">
              <w:rPr>
                <w:rFonts w:ascii="Cambria" w:hAnsi="Cambria" w:cs="Arial"/>
                <w:b/>
                <w:noProof/>
                <w:sz w:val="22"/>
                <w:szCs w:val="22"/>
              </w:rPr>
              <w:t>DPH</w:t>
            </w:r>
          </w:p>
        </w:tc>
        <w:tc>
          <w:tcPr>
            <w:tcW w:w="4291" w:type="dxa"/>
            <w:vAlign w:val="center"/>
          </w:tcPr>
          <w:p w14:paraId="45312CE1" w14:textId="77777777" w:rsidR="0066560E" w:rsidRPr="00473B6E" w:rsidRDefault="00105C9A" w:rsidP="00BA1AF2">
            <w:pPr>
              <w:spacing w:before="120" w:after="120"/>
              <w:jc w:val="both"/>
              <w:rPr>
                <w:rFonts w:ascii="Cambria" w:hAnsi="Cambria" w:cs="Arial"/>
                <w:sz w:val="22"/>
                <w:szCs w:val="22"/>
              </w:rPr>
            </w:pPr>
            <w:sdt>
              <w:sdtPr>
                <w:rPr>
                  <w:rFonts w:ascii="Cambria" w:hAnsi="Cambria" w:cs="Arial"/>
                  <w:noProof/>
                </w:rPr>
                <w:id w:val="2070617316"/>
                <w14:checkbox>
                  <w14:checked w14:val="0"/>
                  <w14:checkedState w14:val="2612" w14:font="MS Gothic"/>
                  <w14:uncheckedState w14:val="2610" w14:font="MS Gothic"/>
                </w14:checkbox>
              </w:sdtPr>
              <w:sdtEndPr/>
              <w:sdtContent>
                <w:r w:rsidR="0066560E" w:rsidRPr="00473B6E">
                  <w:rPr>
                    <w:rFonts w:ascii="Segoe UI Symbol" w:eastAsia="MS Gothic" w:hAnsi="Segoe UI Symbol" w:cs="Segoe UI Symbol"/>
                    <w:noProof/>
                    <w:sz w:val="22"/>
                    <w:szCs w:val="22"/>
                  </w:rPr>
                  <w:t>☐</w:t>
                </w:r>
              </w:sdtContent>
            </w:sdt>
            <w:r w:rsidR="0066560E" w:rsidRPr="00473B6E">
              <w:rPr>
                <w:rFonts w:ascii="Cambria" w:hAnsi="Cambria" w:cs="Arial"/>
                <w:noProof/>
                <w:sz w:val="22"/>
                <w:szCs w:val="22"/>
              </w:rPr>
              <w:t xml:space="preserve">  Áno    </w:t>
            </w:r>
            <w:sdt>
              <w:sdtPr>
                <w:rPr>
                  <w:rFonts w:ascii="Cambria" w:hAnsi="Cambria" w:cs="Arial"/>
                  <w:noProof/>
                </w:rPr>
                <w:id w:val="-1326964446"/>
                <w14:checkbox>
                  <w14:checked w14:val="0"/>
                  <w14:checkedState w14:val="2612" w14:font="MS Gothic"/>
                  <w14:uncheckedState w14:val="2610" w14:font="MS Gothic"/>
                </w14:checkbox>
              </w:sdtPr>
              <w:sdtEndPr/>
              <w:sdtContent>
                <w:r w:rsidR="0066560E" w:rsidRPr="00473B6E">
                  <w:rPr>
                    <w:rFonts w:ascii="Segoe UI Symbol" w:eastAsia="MS Gothic" w:hAnsi="Segoe UI Symbol" w:cs="Segoe UI Symbol"/>
                    <w:noProof/>
                    <w:sz w:val="22"/>
                    <w:szCs w:val="22"/>
                  </w:rPr>
                  <w:t>☐</w:t>
                </w:r>
              </w:sdtContent>
            </w:sdt>
            <w:r w:rsidR="0066560E" w:rsidRPr="00473B6E">
              <w:rPr>
                <w:rFonts w:ascii="Cambria" w:hAnsi="Cambria" w:cs="Arial"/>
                <w:noProof/>
                <w:sz w:val="22"/>
                <w:szCs w:val="22"/>
              </w:rPr>
              <w:t xml:space="preserve">  Nie</w:t>
            </w:r>
          </w:p>
        </w:tc>
      </w:tr>
    </w:tbl>
    <w:p w14:paraId="1D2F6702" w14:textId="77777777" w:rsidR="0066560E" w:rsidRPr="00473B6E" w:rsidRDefault="0066560E" w:rsidP="0066560E">
      <w:pPr>
        <w:rPr>
          <w:rFonts w:ascii="Cambria" w:hAnsi="Cambria"/>
        </w:rPr>
      </w:pPr>
    </w:p>
    <w:p w14:paraId="26EFB24D" w14:textId="77777777" w:rsidR="000E1BC2" w:rsidRPr="00A60D9C" w:rsidRDefault="000E1BC2" w:rsidP="00B45969">
      <w:pPr>
        <w:ind w:left="709"/>
        <w:rPr>
          <w:rFonts w:ascii="Cambria" w:eastAsiaTheme="majorEastAsia" w:hAnsi="Cambria" w:cs="Arial"/>
        </w:rPr>
      </w:pPr>
    </w:p>
    <w:p w14:paraId="12B97A05" w14:textId="77777777" w:rsidR="00722735" w:rsidRDefault="000E1BC2" w:rsidP="00722735">
      <w:pPr>
        <w:jc w:val="center"/>
        <w:rPr>
          <w:rFonts w:ascii="Cambria" w:hAnsi="Cambria" w:cs="Arial"/>
          <w:b/>
          <w:bCs/>
          <w:sz w:val="32"/>
          <w:szCs w:val="32"/>
        </w:rPr>
      </w:pPr>
      <w:r w:rsidRPr="00A60D9C">
        <w:rPr>
          <w:rFonts w:ascii="Cambria" w:hAnsi="Cambria" w:cs="Arial"/>
        </w:rPr>
        <w:br w:type="page"/>
      </w:r>
    </w:p>
    <w:p w14:paraId="708AD6F9" w14:textId="77777777" w:rsidR="00722735" w:rsidRDefault="00722735" w:rsidP="00722735">
      <w:pPr>
        <w:jc w:val="center"/>
        <w:rPr>
          <w:rFonts w:ascii="Cambria" w:hAnsi="Cambria" w:cs="Arial"/>
          <w:b/>
          <w:bCs/>
          <w:sz w:val="32"/>
          <w:szCs w:val="32"/>
        </w:rPr>
      </w:pPr>
    </w:p>
    <w:p w14:paraId="0E93E38B" w14:textId="77777777" w:rsidR="00722735" w:rsidRDefault="00722735" w:rsidP="00722735">
      <w:pPr>
        <w:jc w:val="center"/>
        <w:rPr>
          <w:rFonts w:ascii="Cambria" w:hAnsi="Cambria" w:cs="Arial"/>
          <w:b/>
          <w:bCs/>
          <w:sz w:val="32"/>
          <w:szCs w:val="32"/>
        </w:rPr>
      </w:pPr>
    </w:p>
    <w:p w14:paraId="70EA27ED" w14:textId="77777777" w:rsidR="00722735" w:rsidRDefault="00722735" w:rsidP="00722735">
      <w:pPr>
        <w:jc w:val="center"/>
        <w:rPr>
          <w:rFonts w:ascii="Cambria" w:hAnsi="Cambria" w:cs="Arial"/>
          <w:b/>
          <w:bCs/>
          <w:sz w:val="32"/>
          <w:szCs w:val="32"/>
        </w:rPr>
      </w:pPr>
    </w:p>
    <w:p w14:paraId="4A95C11A" w14:textId="77777777" w:rsidR="00722735" w:rsidRDefault="00722735" w:rsidP="00722735">
      <w:pPr>
        <w:jc w:val="center"/>
        <w:rPr>
          <w:rFonts w:ascii="Cambria" w:hAnsi="Cambria" w:cs="Arial"/>
          <w:b/>
          <w:bCs/>
          <w:sz w:val="32"/>
          <w:szCs w:val="32"/>
        </w:rPr>
      </w:pPr>
    </w:p>
    <w:p w14:paraId="0B64C503" w14:textId="77777777" w:rsidR="00722735" w:rsidRDefault="00722735" w:rsidP="00722735">
      <w:pPr>
        <w:jc w:val="center"/>
        <w:rPr>
          <w:rFonts w:ascii="Cambria" w:hAnsi="Cambria" w:cs="Arial"/>
          <w:b/>
          <w:bCs/>
          <w:sz w:val="32"/>
          <w:szCs w:val="32"/>
        </w:rPr>
      </w:pPr>
    </w:p>
    <w:p w14:paraId="3733AF4B" w14:textId="77777777" w:rsidR="00722735" w:rsidRDefault="00722735" w:rsidP="00722735">
      <w:pPr>
        <w:jc w:val="center"/>
        <w:rPr>
          <w:rFonts w:ascii="Cambria" w:hAnsi="Cambria" w:cs="Arial"/>
          <w:b/>
          <w:bCs/>
          <w:sz w:val="32"/>
          <w:szCs w:val="32"/>
        </w:rPr>
      </w:pPr>
    </w:p>
    <w:p w14:paraId="170D5F26" w14:textId="77777777" w:rsidR="00722735" w:rsidRDefault="00722735" w:rsidP="00722735">
      <w:pPr>
        <w:jc w:val="center"/>
        <w:rPr>
          <w:rFonts w:ascii="Cambria" w:hAnsi="Cambria" w:cs="Arial"/>
          <w:b/>
          <w:bCs/>
          <w:sz w:val="32"/>
          <w:szCs w:val="32"/>
        </w:rPr>
      </w:pPr>
    </w:p>
    <w:p w14:paraId="089CFED8" w14:textId="77777777" w:rsidR="00722735" w:rsidRDefault="00722735" w:rsidP="00722735">
      <w:pPr>
        <w:jc w:val="center"/>
        <w:rPr>
          <w:rFonts w:ascii="Cambria" w:hAnsi="Cambria" w:cs="Arial"/>
          <w:b/>
          <w:bCs/>
          <w:sz w:val="32"/>
          <w:szCs w:val="32"/>
        </w:rPr>
      </w:pPr>
    </w:p>
    <w:p w14:paraId="59669EFF" w14:textId="77777777" w:rsidR="00722735" w:rsidRDefault="00722735" w:rsidP="00722735">
      <w:pPr>
        <w:jc w:val="center"/>
        <w:rPr>
          <w:rFonts w:ascii="Cambria" w:hAnsi="Cambria" w:cs="Arial"/>
          <w:b/>
          <w:bCs/>
          <w:sz w:val="32"/>
          <w:szCs w:val="32"/>
        </w:rPr>
      </w:pPr>
    </w:p>
    <w:p w14:paraId="69719EE7" w14:textId="77777777" w:rsidR="00722735" w:rsidRDefault="00722735" w:rsidP="00722735">
      <w:pPr>
        <w:jc w:val="center"/>
        <w:rPr>
          <w:rFonts w:ascii="Cambria" w:hAnsi="Cambria" w:cs="Arial"/>
          <w:b/>
          <w:bCs/>
          <w:sz w:val="32"/>
          <w:szCs w:val="32"/>
        </w:rPr>
      </w:pPr>
    </w:p>
    <w:p w14:paraId="15C7A353" w14:textId="77777777" w:rsidR="00722735" w:rsidRDefault="00722735" w:rsidP="00722735">
      <w:pPr>
        <w:jc w:val="center"/>
        <w:rPr>
          <w:rFonts w:ascii="Cambria" w:hAnsi="Cambria" w:cs="Arial"/>
          <w:b/>
          <w:bCs/>
          <w:sz w:val="32"/>
          <w:szCs w:val="32"/>
        </w:rPr>
      </w:pPr>
    </w:p>
    <w:p w14:paraId="19660166" w14:textId="56DC1E0A"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sidR="00E061E6">
        <w:rPr>
          <w:rFonts w:ascii="Cambria" w:hAnsi="Cambria" w:cs="Arial"/>
          <w:b/>
          <w:bCs/>
          <w:sz w:val="32"/>
          <w:szCs w:val="32"/>
        </w:rPr>
        <w:t>6</w:t>
      </w:r>
    </w:p>
    <w:p w14:paraId="7950721B" w14:textId="2012FF52" w:rsidR="00722735" w:rsidRDefault="00722735" w:rsidP="00722735">
      <w:pPr>
        <w:jc w:val="center"/>
        <w:rPr>
          <w:rFonts w:ascii="Cambria" w:hAnsi="Cambria" w:cs="Arial"/>
          <w:b/>
          <w:bCs/>
          <w:iCs/>
          <w:caps/>
          <w:sz w:val="32"/>
          <w:szCs w:val="32"/>
        </w:rPr>
      </w:pPr>
      <w:r>
        <w:rPr>
          <w:rFonts w:ascii="Cambria" w:hAnsi="Cambria" w:cs="Arial"/>
          <w:b/>
          <w:bCs/>
          <w:iCs/>
          <w:caps/>
          <w:sz w:val="32"/>
          <w:szCs w:val="32"/>
        </w:rPr>
        <w:t>Zoznam Odborníkov</w:t>
      </w:r>
    </w:p>
    <w:p w14:paraId="1E365DA9" w14:textId="77777777" w:rsidR="00722735" w:rsidRDefault="00722735" w:rsidP="00722735">
      <w:pPr>
        <w:rPr>
          <w:rFonts w:ascii="Cambria" w:hAnsi="Cambria" w:cs="Arial"/>
          <w:b/>
          <w:bCs/>
          <w:iCs/>
          <w:caps/>
          <w:sz w:val="32"/>
          <w:szCs w:val="32"/>
        </w:rPr>
      </w:pPr>
      <w:r>
        <w:rPr>
          <w:rFonts w:ascii="Cambria" w:hAnsi="Cambria" w:cs="Arial"/>
          <w:b/>
          <w:bCs/>
          <w:iCs/>
          <w:caps/>
          <w:sz w:val="32"/>
          <w:szCs w:val="32"/>
        </w:rPr>
        <w:br w:type="page"/>
      </w:r>
    </w:p>
    <w:bookmarkEnd w:id="0"/>
    <w:p w14:paraId="1B4DDB73" w14:textId="50F95855" w:rsidR="00132025" w:rsidRPr="00473B6E" w:rsidRDefault="00132025" w:rsidP="0013202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w:t>
      </w:r>
      <w:r>
        <w:rPr>
          <w:rFonts w:ascii="Cambria" w:hAnsi="Cambria" w:cs="Arial"/>
          <w:i/>
          <w:iCs/>
          <w:highlight w:val="yellow"/>
        </w:rPr>
        <w:t>6</w:t>
      </w:r>
      <w:r w:rsidRPr="003757D5">
        <w:rPr>
          <w:rFonts w:ascii="Cambria" w:hAnsi="Cambria" w:cs="Arial"/>
          <w:i/>
          <w:iCs/>
          <w:highlight w:val="yellow"/>
        </w:rPr>
        <w:t xml:space="preserve"> bud</w:t>
      </w:r>
      <w:r>
        <w:rPr>
          <w:rFonts w:ascii="Cambria" w:hAnsi="Cambria" w:cs="Arial"/>
          <w:i/>
          <w:iCs/>
          <w:highlight w:val="yellow"/>
        </w:rPr>
        <w:t>e</w:t>
      </w:r>
      <w:r w:rsidRPr="003757D5">
        <w:rPr>
          <w:rFonts w:ascii="Cambria" w:hAnsi="Cambria" w:cs="Arial"/>
          <w:i/>
          <w:iCs/>
          <w:highlight w:val="yellow"/>
        </w:rPr>
        <w:t xml:space="preserve"> tvoriť časti ponuky uchádzača, ktorú predloží podľa bodu </w:t>
      </w:r>
      <w:r w:rsidRPr="00050499">
        <w:rPr>
          <w:rFonts w:ascii="Cambria" w:hAnsi="Cambria" w:cs="Arial"/>
          <w:i/>
          <w:iCs/>
          <w:highlight w:val="yellow"/>
        </w:rPr>
        <w:t>8.2</w:t>
      </w:r>
      <w:r>
        <w:rPr>
          <w:rFonts w:ascii="Cambria" w:hAnsi="Cambria" w:cs="Arial"/>
          <w:i/>
          <w:iCs/>
          <w:highlight w:val="yellow"/>
        </w:rPr>
        <w:t>c</w:t>
      </w:r>
      <w:r w:rsidRPr="00050499">
        <w:rPr>
          <w:rFonts w:ascii="Cambria" w:hAnsi="Cambria" w:cs="Arial"/>
          <w:i/>
          <w:iCs/>
          <w:highlight w:val="yellow"/>
        </w:rPr>
        <w:t xml:space="preserve">) časti A. Pokyny pre uchádzačov súťažných podkladov </w:t>
      </w:r>
      <w:r>
        <w:rPr>
          <w:rFonts w:ascii="Cambria" w:hAnsi="Cambria" w:cs="Arial"/>
          <w:i/>
          <w:iCs/>
          <w:highlight w:val="yellow"/>
        </w:rPr>
        <w:t>podľa vzoru Prílohy č. F.2 súťažných podkladov</w:t>
      </w:r>
      <w:r w:rsidRPr="003757D5">
        <w:rPr>
          <w:rFonts w:ascii="Cambria" w:hAnsi="Cambria" w:cs="Arial"/>
          <w:i/>
          <w:iCs/>
          <w:highlight w:val="yellow"/>
        </w:rPr>
        <w:t>]</w:t>
      </w:r>
    </w:p>
    <w:p w14:paraId="5498081E" w14:textId="0135ACE5" w:rsidR="000E1BC2" w:rsidRPr="00A60D9C" w:rsidRDefault="000E1BC2">
      <w:pPr>
        <w:pStyle w:val="Heading4"/>
        <w:keepNext w:val="0"/>
        <w:keepLines w:val="0"/>
        <w:numPr>
          <w:ilvl w:val="0"/>
          <w:numId w:val="0"/>
        </w:numPr>
        <w:rPr>
          <w:rFonts w:ascii="Cambria" w:eastAsiaTheme="majorEastAsia" w:hAnsi="Cambria" w:cs="Arial"/>
        </w:rPr>
      </w:pPr>
    </w:p>
    <w:sectPr w:rsidR="000E1BC2" w:rsidRPr="00A60D9C" w:rsidSect="00473B6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B4EE2" w14:textId="77777777" w:rsidR="000F119C" w:rsidRDefault="000F119C" w:rsidP="00061E6B">
      <w:pPr>
        <w:spacing w:after="0" w:line="240" w:lineRule="auto"/>
      </w:pPr>
      <w:r>
        <w:separator/>
      </w:r>
    </w:p>
  </w:endnote>
  <w:endnote w:type="continuationSeparator" w:id="0">
    <w:p w14:paraId="464FA407" w14:textId="77777777" w:rsidR="000F119C" w:rsidRDefault="000F119C" w:rsidP="00061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badi MT Condensed Light">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Proba Pro">
    <w:altName w:val="Calibri"/>
    <w:panose1 w:val="00000000000000000000"/>
    <w:charset w:val="00"/>
    <w:family w:val="swiss"/>
    <w:notTrueType/>
    <w:pitch w:val="variable"/>
    <w:sig w:usb0="A000022F" w:usb1="0000002A" w:usb2="00000000" w:usb3="00000000" w:csb0="00000097" w:csb1="00000000"/>
  </w:font>
  <w:font w:name="PT Serif">
    <w:altName w:val="Times New Roman"/>
    <w:charset w:val="00"/>
    <w:family w:val="auto"/>
    <w:pitch w:val="variable"/>
    <w:sig w:usb0="00000001" w:usb1="5000204B" w:usb2="00000000" w:usb3="00000000" w:csb0="00000097" w:csb1="00000000"/>
  </w:font>
  <w:font w:name="Cambria">
    <w:altName w:val="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altName w:val="Segoe UI"/>
    <w:panose1 w:val="020B0502040204020203"/>
    <w:charset w:val="EE"/>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Bez Patky">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Math">
    <w:panose1 w:val="02040503050406030204"/>
    <w:charset w:val="EE"/>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0592663"/>
      <w:docPartObj>
        <w:docPartGallery w:val="Page Numbers (Bottom of Page)"/>
        <w:docPartUnique/>
      </w:docPartObj>
    </w:sdtPr>
    <w:sdtEndPr/>
    <w:sdtContent>
      <w:sdt>
        <w:sdtPr>
          <w:id w:val="-1769616900"/>
          <w:docPartObj>
            <w:docPartGallery w:val="Page Numbers (Top of Page)"/>
            <w:docPartUnique/>
          </w:docPartObj>
        </w:sdtPr>
        <w:sdtEndPr/>
        <w:sdtContent>
          <w:p w14:paraId="2B801A17" w14:textId="79D24F92" w:rsidR="000F119C" w:rsidRDefault="000F119C">
            <w:pPr>
              <w:pStyle w:val="Footer"/>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9E8727F" w14:textId="77777777" w:rsidR="000F119C" w:rsidRDefault="000F1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C4A78" w14:textId="77777777" w:rsidR="000F119C" w:rsidRDefault="000F119C" w:rsidP="00061E6B">
      <w:pPr>
        <w:spacing w:after="0" w:line="240" w:lineRule="auto"/>
      </w:pPr>
      <w:r>
        <w:separator/>
      </w:r>
    </w:p>
  </w:footnote>
  <w:footnote w:type="continuationSeparator" w:id="0">
    <w:p w14:paraId="0227BE72" w14:textId="77777777" w:rsidR="000F119C" w:rsidRDefault="000F119C" w:rsidP="00061E6B">
      <w:pPr>
        <w:spacing w:after="0" w:line="240" w:lineRule="auto"/>
      </w:pPr>
      <w:r>
        <w:continuationSeparator/>
      </w:r>
    </w:p>
  </w:footnote>
  <w:footnote w:id="1">
    <w:p w14:paraId="2A545D5F" w14:textId="18985601" w:rsidR="000F119C" w:rsidRPr="003757D5" w:rsidRDefault="000F119C">
      <w:pPr>
        <w:pStyle w:val="FootnoteText"/>
        <w:rPr>
          <w:lang w:val="en-US"/>
        </w:rPr>
      </w:pPr>
      <w:r>
        <w:rPr>
          <w:rStyle w:val="FootnoteReference"/>
        </w:rPr>
        <w:footnoteRef/>
      </w:r>
      <w:r>
        <w:t xml:space="preserve"> </w:t>
      </w:r>
      <w:r w:rsidRPr="003757D5">
        <w:rPr>
          <w:rFonts w:ascii="Cambria" w:hAnsi="Cambria"/>
          <w:sz w:val="20"/>
          <w:szCs w:val="20"/>
        </w:rPr>
        <w:t>Bude doplnené pred podpisom zmluvy s úspešným uchádzačom podľa ponuky uchádzača</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BE47A" w14:textId="77777777" w:rsidR="000F119C" w:rsidRDefault="000F119C" w:rsidP="00A60D9C">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83102" w14:textId="77777777" w:rsidR="000F119C" w:rsidRDefault="000F119C" w:rsidP="009947DF">
    <w:pPr>
      <w:rPr>
        <w:rFonts w:ascii="Cambria" w:hAnsi="Cambria" w:cs="Arial"/>
        <w:b/>
      </w:rPr>
    </w:pPr>
    <w:r w:rsidRPr="00A60D9C">
      <w:rPr>
        <w:rFonts w:ascii="Cambria" w:hAnsi="Cambria" w:cs="Arial"/>
        <w:b/>
      </w:rPr>
      <w:t xml:space="preserve">Príloha č. </w:t>
    </w:r>
    <w:r>
      <w:rPr>
        <w:rFonts w:ascii="Cambria" w:hAnsi="Cambria" w:cs="Arial"/>
        <w:b/>
      </w:rPr>
      <w:t>D.1</w:t>
    </w:r>
    <w:r w:rsidRPr="00A60D9C">
      <w:rPr>
        <w:rFonts w:ascii="Cambria" w:hAnsi="Cambria" w:cs="Arial"/>
        <w:b/>
      </w:rPr>
      <w:t xml:space="preserve"> súťažných podkladov</w:t>
    </w:r>
  </w:p>
  <w:p w14:paraId="378CF930" w14:textId="77777777" w:rsidR="000F119C" w:rsidRPr="00A60D9C" w:rsidRDefault="000F119C" w:rsidP="009947DF">
    <w:pPr>
      <w:rPr>
        <w:rFonts w:ascii="Cambria" w:hAnsi="Cambria" w:cs="Arial"/>
        <w:b/>
      </w:rPr>
    </w:pPr>
    <w:r>
      <w:rPr>
        <w:rFonts w:ascii="Cambria" w:hAnsi="Cambria" w:cs="Arial"/>
        <w:b/>
      </w:rPr>
      <w:t xml:space="preserve">Zmluva </w:t>
    </w:r>
    <w:r w:rsidRPr="00A60D9C">
      <w:rPr>
        <w:rFonts w:ascii="Cambria" w:hAnsi="Cambria" w:cs="Arial"/>
        <w:b/>
      </w:rPr>
      <w:t>o Dielo s rozšírenými zárukami</w:t>
    </w:r>
    <w:r>
      <w:rPr>
        <w:rFonts w:ascii="Cambria" w:hAnsi="Cambria" w:cs="Arial"/>
        <w:b/>
      </w:rPr>
      <w:t xml:space="preserve"> (vzor)</w:t>
    </w:r>
  </w:p>
  <w:p w14:paraId="14BED1F3" w14:textId="77777777" w:rsidR="000F119C" w:rsidRDefault="000F11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3FEB1E4"/>
    <w:multiLevelType w:val="hybridMultilevel"/>
    <w:tmpl w:val="8B0C02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430C7C98"/>
    <w:lvl w:ilvl="0">
      <w:start w:val="1"/>
      <w:numFmt w:val="decimal"/>
      <w:pStyle w:val="Nadpis51"/>
      <w:lvlText w:val="%1."/>
      <w:lvlJc w:val="left"/>
      <w:pPr>
        <w:tabs>
          <w:tab w:val="num" w:pos="360"/>
        </w:tabs>
        <w:ind w:left="360" w:hanging="360"/>
      </w:pPr>
      <w:rPr>
        <w:rFonts w:cs="Times New Roman"/>
      </w:rPr>
    </w:lvl>
  </w:abstractNum>
  <w:abstractNum w:abstractNumId="2" w15:restartNumberingAfterBreak="0">
    <w:nsid w:val="003A5709"/>
    <w:multiLevelType w:val="multilevel"/>
    <w:tmpl w:val="7B107BFC"/>
    <w:lvl w:ilvl="0">
      <w:start w:val="1"/>
      <w:numFmt w:val="decimal"/>
      <w:pStyle w:val="prvninadpis"/>
      <w:lvlText w:val="%1."/>
      <w:lvlJc w:val="left"/>
      <w:pPr>
        <w:ind w:left="709" w:hanging="567"/>
      </w:pPr>
      <w:rPr>
        <w:rFonts w:ascii="Times New Roman" w:hAnsi="Times New Roman" w:cs="Times New Roman" w:hint="default"/>
        <w:color w:val="2F5496" w:themeColor="accent1" w:themeShade="BF"/>
      </w:rPr>
    </w:lvl>
    <w:lvl w:ilvl="1">
      <w:start w:val="1"/>
      <w:numFmt w:val="decimal"/>
      <w:pStyle w:val="podnadpis"/>
      <w:isLgl/>
      <w:lvlText w:val="%1.%2"/>
      <w:lvlJc w:val="left"/>
      <w:pPr>
        <w:ind w:left="567" w:hanging="567"/>
      </w:pPr>
      <w:rPr>
        <w:rFonts w:cs="Times New Roman"/>
        <w:b/>
        <w:color w:val="2F5496" w:themeColor="accent1" w:themeShade="BF"/>
      </w:rPr>
    </w:lvl>
    <w:lvl w:ilvl="2">
      <w:start w:val="1"/>
      <w:numFmt w:val="decimal"/>
      <w:pStyle w:val="PODpodstyl"/>
      <w:isLgl/>
      <w:lvlText w:val="%1.%2.%3"/>
      <w:lvlJc w:val="left"/>
      <w:pPr>
        <w:ind w:left="1135" w:hanging="567"/>
      </w:pPr>
      <w:rPr>
        <w:rFonts w:ascii="Times New Roman" w:hAnsi="Times New Roman" w:cs="Times New Roman" w:hint="default"/>
        <w:color w:val="2F5496" w:themeColor="accent1" w:themeShade="BF"/>
        <w:sz w:val="24"/>
        <w:szCs w:val="24"/>
      </w:rPr>
    </w:lvl>
    <w:lvl w:ilvl="3">
      <w:start w:val="1"/>
      <w:numFmt w:val="decimal"/>
      <w:isLgl/>
      <w:lvlText w:val="%1.%2.%3.%4"/>
      <w:lvlJc w:val="left"/>
      <w:pPr>
        <w:ind w:left="702" w:hanging="363"/>
      </w:pPr>
      <w:rPr>
        <w:rFonts w:cs="Times New Roman"/>
        <w:color w:val="2F5496" w:themeColor="accent1" w:themeShade="BF"/>
      </w:rPr>
    </w:lvl>
    <w:lvl w:ilvl="4">
      <w:start w:val="1"/>
      <w:numFmt w:val="decimal"/>
      <w:isLgl/>
      <w:lvlText w:val="%1.%2.%3.%4.%5"/>
      <w:lvlJc w:val="left"/>
      <w:pPr>
        <w:ind w:left="696" w:hanging="363"/>
      </w:pPr>
      <w:rPr>
        <w:rFonts w:cs="Times New Roman"/>
      </w:rPr>
    </w:lvl>
    <w:lvl w:ilvl="5">
      <w:start w:val="1"/>
      <w:numFmt w:val="decimal"/>
      <w:isLgl/>
      <w:lvlText w:val="%1.%2.%3.%4.%5.%6"/>
      <w:lvlJc w:val="left"/>
      <w:pPr>
        <w:ind w:left="690" w:hanging="363"/>
      </w:pPr>
      <w:rPr>
        <w:rFonts w:cs="Times New Roman"/>
      </w:rPr>
    </w:lvl>
    <w:lvl w:ilvl="6">
      <w:start w:val="1"/>
      <w:numFmt w:val="decimal"/>
      <w:isLgl/>
      <w:lvlText w:val="%1.%2.%3.%4.%5.%6.%7"/>
      <w:lvlJc w:val="left"/>
      <w:pPr>
        <w:ind w:left="684" w:hanging="363"/>
      </w:pPr>
      <w:rPr>
        <w:rFonts w:cs="Times New Roman"/>
      </w:rPr>
    </w:lvl>
    <w:lvl w:ilvl="7">
      <w:start w:val="1"/>
      <w:numFmt w:val="decimal"/>
      <w:isLgl/>
      <w:lvlText w:val="%1.%2.%3.%4.%5.%6.%7.%8"/>
      <w:lvlJc w:val="left"/>
      <w:pPr>
        <w:ind w:left="678" w:hanging="363"/>
      </w:pPr>
      <w:rPr>
        <w:rFonts w:cs="Times New Roman"/>
      </w:rPr>
    </w:lvl>
    <w:lvl w:ilvl="8">
      <w:start w:val="1"/>
      <w:numFmt w:val="decimal"/>
      <w:isLgl/>
      <w:lvlText w:val="%1.%2.%3.%4.%5.%6.%7.%8.%9"/>
      <w:lvlJc w:val="left"/>
      <w:pPr>
        <w:ind w:left="672" w:hanging="363"/>
      </w:pPr>
      <w:rPr>
        <w:rFonts w:cs="Times New Roman"/>
      </w:rPr>
    </w:lvl>
  </w:abstractNum>
  <w:abstractNum w:abstractNumId="3" w15:restartNumberingAfterBreak="0">
    <w:nsid w:val="03AA4210"/>
    <w:multiLevelType w:val="multilevel"/>
    <w:tmpl w:val="2E864ACC"/>
    <w:lvl w:ilvl="0">
      <w:start w:val="1"/>
      <w:numFmt w:val="decimal"/>
      <w:lvlText w:val="%1"/>
      <w:lvlJc w:val="left"/>
      <w:pPr>
        <w:ind w:left="705" w:hanging="705"/>
      </w:pPr>
    </w:lvl>
    <w:lvl w:ilvl="1">
      <w:start w:val="1"/>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04AD2239"/>
    <w:multiLevelType w:val="multilevel"/>
    <w:tmpl w:val="C9DC8DF0"/>
    <w:lvl w:ilvl="0">
      <w:start w:val="1"/>
      <w:numFmt w:val="decimal"/>
      <w:lvlText w:val="%1"/>
      <w:lvlJc w:val="left"/>
      <w:pPr>
        <w:ind w:left="360" w:hanging="360"/>
      </w:pPr>
    </w:lvl>
    <w:lvl w:ilvl="1">
      <w:start w:val="1"/>
      <w:numFmt w:val="decimal"/>
      <w:lvlText w:val="21.%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4BD6D1B"/>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075F77B3"/>
    <w:multiLevelType w:val="multilevel"/>
    <w:tmpl w:val="2E864ACC"/>
    <w:lvl w:ilvl="0">
      <w:start w:val="1"/>
      <w:numFmt w:val="decimal"/>
      <w:lvlText w:val="%1"/>
      <w:lvlJc w:val="left"/>
      <w:pPr>
        <w:ind w:left="705" w:hanging="705"/>
      </w:pPr>
    </w:lvl>
    <w:lvl w:ilvl="1">
      <w:start w:val="1"/>
      <w:numFmt w:val="decimal"/>
      <w:pStyle w:val="druhynadpis"/>
      <w:lvlText w:val="%1.%2"/>
      <w:lvlJc w:val="left"/>
      <w:pPr>
        <w:ind w:left="705" w:hanging="705"/>
      </w:pPr>
    </w:lvl>
    <w:lvl w:ilvl="2">
      <w:start w:val="1"/>
      <w:numFmt w:val="decimal"/>
      <w:pStyle w:val="tetnadpis"/>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08B94665"/>
    <w:multiLevelType w:val="hybridMultilevel"/>
    <w:tmpl w:val="50A65FB2"/>
    <w:lvl w:ilvl="0" w:tplc="BE88DDB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0A0F09C1"/>
    <w:multiLevelType w:val="hybridMultilevel"/>
    <w:tmpl w:val="C2DE5304"/>
    <w:lvl w:ilvl="0" w:tplc="979E0898">
      <w:start w:val="1"/>
      <w:numFmt w:val="decimal"/>
      <w:lvlText w:val="3.4.%1"/>
      <w:lvlJc w:val="left"/>
      <w:pPr>
        <w:ind w:left="200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B2E0A9D"/>
    <w:multiLevelType w:val="multilevel"/>
    <w:tmpl w:val="46EC1BC8"/>
    <w:lvl w:ilvl="0">
      <w:start w:val="1"/>
      <w:numFmt w:val="decimal"/>
      <w:lvlText w:val="%1"/>
      <w:lvlJc w:val="left"/>
      <w:pPr>
        <w:ind w:left="360" w:hanging="360"/>
      </w:pPr>
    </w:lvl>
    <w:lvl w:ilvl="1">
      <w:start w:val="1"/>
      <w:numFmt w:val="decimal"/>
      <w:lvlText w:val="16.%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0CCB7BCA"/>
    <w:multiLevelType w:val="hybridMultilevel"/>
    <w:tmpl w:val="28606452"/>
    <w:lvl w:ilvl="0" w:tplc="6080A7A6">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0DE41A2E"/>
    <w:multiLevelType w:val="hybridMultilevel"/>
    <w:tmpl w:val="B922E2FA"/>
    <w:lvl w:ilvl="0" w:tplc="9200A844">
      <w:start w:val="1"/>
      <w:numFmt w:val="lowerRoman"/>
      <w:lvlText w:val="(%1)"/>
      <w:lvlJc w:val="left"/>
      <w:pPr>
        <w:ind w:left="1789" w:hanging="72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0E8B1FB3"/>
    <w:multiLevelType w:val="hybridMultilevel"/>
    <w:tmpl w:val="38C2E126"/>
    <w:lvl w:ilvl="0" w:tplc="04050001">
      <w:start w:val="1"/>
      <w:numFmt w:val="bullet"/>
      <w:pStyle w:val="Textodstavce"/>
      <w:lvlText w:val=""/>
      <w:lvlJc w:val="left"/>
      <w:pPr>
        <w:tabs>
          <w:tab w:val="num" w:pos="720"/>
        </w:tabs>
        <w:ind w:left="720" w:hanging="360"/>
      </w:pPr>
      <w:rPr>
        <w:rFonts w:ascii="Symbol" w:hAnsi="Symbol" w:hint="default"/>
      </w:rPr>
    </w:lvl>
    <w:lvl w:ilvl="1" w:tplc="04050003">
      <w:start w:val="1"/>
      <w:numFmt w:val="bullet"/>
      <w:pStyle w:val="Textpsmene"/>
      <w:lvlText w:val="o"/>
      <w:lvlJc w:val="left"/>
      <w:pPr>
        <w:tabs>
          <w:tab w:val="num" w:pos="1440"/>
        </w:tabs>
        <w:ind w:left="1440" w:hanging="360"/>
      </w:pPr>
      <w:rPr>
        <w:rFonts w:ascii="Courier New" w:hAnsi="Courier New" w:cs="Times New Roman" w:hint="default"/>
      </w:rPr>
    </w:lvl>
    <w:lvl w:ilvl="2" w:tplc="04050005">
      <w:start w:val="1"/>
      <w:numFmt w:val="bullet"/>
      <w:pStyle w:val="Textbodu"/>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3F18AD"/>
    <w:multiLevelType w:val="multilevel"/>
    <w:tmpl w:val="923EC524"/>
    <w:lvl w:ilvl="0">
      <w:start w:val="1"/>
      <w:numFmt w:val="decimal"/>
      <w:pStyle w:val="Style6"/>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A56BD2"/>
    <w:multiLevelType w:val="hybridMultilevel"/>
    <w:tmpl w:val="50C0626A"/>
    <w:lvl w:ilvl="0" w:tplc="041B001B">
      <w:start w:val="1"/>
      <w:numFmt w:val="lowerRoman"/>
      <w:lvlText w:val="%1."/>
      <w:lvlJc w:val="righ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106470D9"/>
    <w:multiLevelType w:val="multilevel"/>
    <w:tmpl w:val="10E2315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11D00ED6"/>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2D824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8B5CDC"/>
    <w:multiLevelType w:val="hybridMultilevel"/>
    <w:tmpl w:val="7D82435C"/>
    <w:lvl w:ilvl="0" w:tplc="041B0001">
      <w:start w:val="1"/>
      <w:numFmt w:val="bullet"/>
      <w:lvlText w:val=""/>
      <w:lvlJc w:val="left"/>
      <w:pPr>
        <w:ind w:left="1485" w:hanging="360"/>
      </w:pPr>
      <w:rPr>
        <w:rFonts w:ascii="Symbol" w:hAnsi="Symbol" w:hint="default"/>
      </w:rPr>
    </w:lvl>
    <w:lvl w:ilvl="1" w:tplc="041B0003">
      <w:start w:val="1"/>
      <w:numFmt w:val="bullet"/>
      <w:lvlText w:val="o"/>
      <w:lvlJc w:val="left"/>
      <w:pPr>
        <w:ind w:left="2205" w:hanging="360"/>
      </w:pPr>
      <w:rPr>
        <w:rFonts w:ascii="Courier New" w:hAnsi="Courier New" w:cs="Courier New" w:hint="default"/>
      </w:rPr>
    </w:lvl>
    <w:lvl w:ilvl="2" w:tplc="041B0005">
      <w:start w:val="1"/>
      <w:numFmt w:val="bullet"/>
      <w:lvlText w:val=""/>
      <w:lvlJc w:val="left"/>
      <w:pPr>
        <w:ind w:left="2925" w:hanging="360"/>
      </w:pPr>
      <w:rPr>
        <w:rFonts w:ascii="Wingdings" w:hAnsi="Wingdings" w:hint="default"/>
      </w:rPr>
    </w:lvl>
    <w:lvl w:ilvl="3" w:tplc="041B0001">
      <w:start w:val="1"/>
      <w:numFmt w:val="bullet"/>
      <w:lvlText w:val=""/>
      <w:lvlJc w:val="left"/>
      <w:pPr>
        <w:ind w:left="3645" w:hanging="360"/>
      </w:pPr>
      <w:rPr>
        <w:rFonts w:ascii="Symbol" w:hAnsi="Symbol" w:hint="default"/>
      </w:rPr>
    </w:lvl>
    <w:lvl w:ilvl="4" w:tplc="041B0003">
      <w:start w:val="1"/>
      <w:numFmt w:val="bullet"/>
      <w:lvlText w:val="o"/>
      <w:lvlJc w:val="left"/>
      <w:pPr>
        <w:ind w:left="4365" w:hanging="360"/>
      </w:pPr>
      <w:rPr>
        <w:rFonts w:ascii="Courier New" w:hAnsi="Courier New" w:cs="Courier New" w:hint="default"/>
      </w:rPr>
    </w:lvl>
    <w:lvl w:ilvl="5" w:tplc="041B0005">
      <w:start w:val="1"/>
      <w:numFmt w:val="bullet"/>
      <w:lvlText w:val=""/>
      <w:lvlJc w:val="left"/>
      <w:pPr>
        <w:ind w:left="5085" w:hanging="360"/>
      </w:pPr>
      <w:rPr>
        <w:rFonts w:ascii="Wingdings" w:hAnsi="Wingdings" w:hint="default"/>
      </w:rPr>
    </w:lvl>
    <w:lvl w:ilvl="6" w:tplc="041B0001">
      <w:start w:val="1"/>
      <w:numFmt w:val="bullet"/>
      <w:lvlText w:val=""/>
      <w:lvlJc w:val="left"/>
      <w:pPr>
        <w:ind w:left="5805" w:hanging="360"/>
      </w:pPr>
      <w:rPr>
        <w:rFonts w:ascii="Symbol" w:hAnsi="Symbol" w:hint="default"/>
      </w:rPr>
    </w:lvl>
    <w:lvl w:ilvl="7" w:tplc="041B0003">
      <w:start w:val="1"/>
      <w:numFmt w:val="bullet"/>
      <w:lvlText w:val="o"/>
      <w:lvlJc w:val="left"/>
      <w:pPr>
        <w:ind w:left="6525" w:hanging="360"/>
      </w:pPr>
      <w:rPr>
        <w:rFonts w:ascii="Courier New" w:hAnsi="Courier New" w:cs="Courier New" w:hint="default"/>
      </w:rPr>
    </w:lvl>
    <w:lvl w:ilvl="8" w:tplc="041B0005">
      <w:start w:val="1"/>
      <w:numFmt w:val="bullet"/>
      <w:lvlText w:val=""/>
      <w:lvlJc w:val="left"/>
      <w:pPr>
        <w:ind w:left="7245" w:hanging="360"/>
      </w:pPr>
      <w:rPr>
        <w:rFonts w:ascii="Wingdings" w:hAnsi="Wingdings" w:hint="default"/>
      </w:rPr>
    </w:lvl>
  </w:abstractNum>
  <w:abstractNum w:abstractNumId="19" w15:restartNumberingAfterBreak="0">
    <w:nsid w:val="143437B5"/>
    <w:multiLevelType w:val="multilevel"/>
    <w:tmpl w:val="62B07044"/>
    <w:styleLink w:val="tl1"/>
    <w:lvl w:ilvl="0">
      <w:start w:val="1"/>
      <w:numFmt w:val="none"/>
      <w:lvlText w:val=""/>
      <w:lvlJc w:val="left"/>
      <w:pPr>
        <w:ind w:left="432" w:hanging="432"/>
      </w:pPr>
      <w:rPr>
        <w:b w:val="0"/>
        <w:bCs w:val="0"/>
        <w:i w:val="0"/>
        <w:iCs w:val="0"/>
        <w:caps w:val="0"/>
        <w:smallCaps w:val="0"/>
        <w:strike w:val="0"/>
        <w:dstrike w:val="0"/>
        <w:vanish w:val="0"/>
        <w:webHidden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20" w:hanging="720"/>
      </w:pPr>
    </w:lvl>
    <w:lvl w:ilvl="3">
      <w:start w:val="1"/>
      <w:numFmt w:val="decimal"/>
      <w:lvlText w:val="%2.%3.%4"/>
      <w:lvlJc w:val="left"/>
      <w:pPr>
        <w:ind w:left="864" w:hanging="864"/>
      </w:pPr>
      <w:rPr>
        <w:b w:val="0"/>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57A0B19"/>
    <w:multiLevelType w:val="hybridMultilevel"/>
    <w:tmpl w:val="5D0C10CA"/>
    <w:lvl w:ilvl="0" w:tplc="6070FE2A">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1"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1CD954C7"/>
    <w:multiLevelType w:val="hybridMultilevel"/>
    <w:tmpl w:val="37507A5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23" w15:restartNumberingAfterBreak="0">
    <w:nsid w:val="1CE379D3"/>
    <w:multiLevelType w:val="multilevel"/>
    <w:tmpl w:val="B5923526"/>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val="0"/>
        <w:bCs/>
        <w:color w:val="auto"/>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0AF106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13B1D33"/>
    <w:multiLevelType w:val="multilevel"/>
    <w:tmpl w:val="CB88A060"/>
    <w:lvl w:ilvl="0">
      <w:start w:val="1"/>
      <w:numFmt w:val="decimal"/>
      <w:lvlText w:val="%1"/>
      <w:lvlJc w:val="left"/>
      <w:pPr>
        <w:ind w:left="360" w:hanging="360"/>
      </w:pPr>
    </w:lvl>
    <w:lvl w:ilvl="1">
      <w:start w:val="1"/>
      <w:numFmt w:val="decimal"/>
      <w:lvlText w:val="24.%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24260943"/>
    <w:multiLevelType w:val="multilevel"/>
    <w:tmpl w:val="99D62C46"/>
    <w:lvl w:ilvl="0">
      <w:start w:val="1"/>
      <w:numFmt w:val="decimal"/>
      <w:pStyle w:val="NADPIS4"/>
      <w:isLgl/>
      <w:lvlText w:val="%1."/>
      <w:lvlJc w:val="left"/>
      <w:pPr>
        <w:tabs>
          <w:tab w:val="num" w:pos="360"/>
        </w:tabs>
        <w:ind w:left="360" w:hanging="360"/>
      </w:pPr>
      <w:rPr>
        <w:rFonts w:cs="Times New Roman"/>
      </w:rPr>
    </w:lvl>
    <w:lvl w:ilvl="1">
      <w:start w:val="1"/>
      <w:numFmt w:val="decimal"/>
      <w:pStyle w:val="OBRZEK"/>
      <w:isLgl/>
      <w:lvlText w:val="%1.%2"/>
      <w:lvlJc w:val="left"/>
      <w:pPr>
        <w:tabs>
          <w:tab w:val="num" w:pos="510"/>
        </w:tabs>
        <w:ind w:left="510" w:hanging="510"/>
      </w:pPr>
      <w:rPr>
        <w:rFonts w:cs="Times New Roman"/>
      </w:rPr>
    </w:lvl>
    <w:lvl w:ilvl="2">
      <w:start w:val="1"/>
      <w:numFmt w:val="decimal"/>
      <w:pStyle w:val="WW-Zkladntext2"/>
      <w:isLgl/>
      <w:lvlText w:val="%1.%2.%3"/>
      <w:lvlJc w:val="left"/>
      <w:pPr>
        <w:tabs>
          <w:tab w:val="num" w:pos="680"/>
        </w:tabs>
        <w:ind w:left="680" w:hanging="680"/>
      </w:pPr>
      <w:rPr>
        <w:rFonts w:cs="Times New Roman"/>
      </w:rPr>
    </w:lvl>
    <w:lvl w:ilvl="3">
      <w:start w:val="1"/>
      <w:numFmt w:val="decimal"/>
      <w:pStyle w:val="TEXT"/>
      <w:isLgl/>
      <w:lvlText w:val="%1.%2.%3.%4"/>
      <w:lvlJc w:val="left"/>
      <w:pPr>
        <w:tabs>
          <w:tab w:val="num" w:pos="851"/>
        </w:tabs>
        <w:ind w:left="851" w:hanging="85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4CF5D64"/>
    <w:multiLevelType w:val="multilevel"/>
    <w:tmpl w:val="0DA6D6E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bCs w:val="0"/>
        <w:color w:val="auto"/>
      </w:rPr>
    </w:lvl>
    <w:lvl w:ilvl="2">
      <w:start w:val="1"/>
      <w:numFmt w:val="decimal"/>
      <w:lvlText w:val="%1.%2.%3"/>
      <w:lvlJc w:val="left"/>
      <w:pPr>
        <w:ind w:left="709" w:hanging="709"/>
      </w:pPr>
      <w:rPr>
        <w:rFonts w:hint="default"/>
        <w:b/>
        <w:bCs/>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9AD0152"/>
    <w:multiLevelType w:val="multilevel"/>
    <w:tmpl w:val="EB0CCA3C"/>
    <w:lvl w:ilvl="0">
      <w:start w:val="1"/>
      <w:numFmt w:val="decimal"/>
      <w:lvlText w:val="%1"/>
      <w:lvlJc w:val="left"/>
      <w:pPr>
        <w:ind w:left="705" w:hanging="705"/>
      </w:pPr>
    </w:lvl>
    <w:lvl w:ilvl="1">
      <w:start w:val="1"/>
      <w:numFmt w:val="decimal"/>
      <w:lvlText w:val="12.%2"/>
      <w:lvlJc w:val="left"/>
      <w:pPr>
        <w:ind w:left="1410" w:hanging="705"/>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540" w:hanging="720"/>
      </w:pPr>
    </w:lvl>
    <w:lvl w:ilvl="5">
      <w:start w:val="1"/>
      <w:numFmt w:val="decimal"/>
      <w:lvlText w:val="%1.%2.%3.%4.%5.%6"/>
      <w:lvlJc w:val="left"/>
      <w:pPr>
        <w:ind w:left="4605" w:hanging="1080"/>
      </w:pPr>
    </w:lvl>
    <w:lvl w:ilvl="6">
      <w:start w:val="1"/>
      <w:numFmt w:val="decimal"/>
      <w:lvlText w:val="%1.%2.%3.%4.%5.%6.%7"/>
      <w:lvlJc w:val="left"/>
      <w:pPr>
        <w:ind w:left="5310" w:hanging="1080"/>
      </w:pPr>
    </w:lvl>
    <w:lvl w:ilvl="7">
      <w:start w:val="1"/>
      <w:numFmt w:val="decimal"/>
      <w:lvlText w:val="%1.%2.%3.%4.%5.%6.%7.%8"/>
      <w:lvlJc w:val="left"/>
      <w:pPr>
        <w:ind w:left="6375" w:hanging="1440"/>
      </w:pPr>
    </w:lvl>
    <w:lvl w:ilvl="8">
      <w:start w:val="1"/>
      <w:numFmt w:val="decimal"/>
      <w:lvlText w:val="%1.%2.%3.%4.%5.%6.%7.%8.%9"/>
      <w:lvlJc w:val="left"/>
      <w:pPr>
        <w:ind w:left="7080" w:hanging="1440"/>
      </w:pPr>
    </w:lvl>
  </w:abstractNum>
  <w:abstractNum w:abstractNumId="30" w15:restartNumberingAfterBreak="0">
    <w:nsid w:val="2B2605ED"/>
    <w:multiLevelType w:val="hybridMultilevel"/>
    <w:tmpl w:val="9698B2D2"/>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1" w15:restartNumberingAfterBreak="0">
    <w:nsid w:val="2CB85BDE"/>
    <w:multiLevelType w:val="hybridMultilevel"/>
    <w:tmpl w:val="3A88E1DC"/>
    <w:lvl w:ilvl="0" w:tplc="E4A64A2E">
      <w:start w:val="1"/>
      <w:numFmt w:val="decimal"/>
      <w:lvlText w:val="25.%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F9D67FC"/>
    <w:multiLevelType w:val="multilevel"/>
    <w:tmpl w:val="F7200F2E"/>
    <w:numStyleLink w:val="TOMAS"/>
  </w:abstractNum>
  <w:abstractNum w:abstractNumId="33" w15:restartNumberingAfterBreak="0">
    <w:nsid w:val="302C4918"/>
    <w:multiLevelType w:val="multilevel"/>
    <w:tmpl w:val="CEE239C0"/>
    <w:lvl w:ilvl="0">
      <w:start w:val="1"/>
      <w:numFmt w:val="decimal"/>
      <w:lvlText w:val="%1"/>
      <w:lvlJc w:val="left"/>
      <w:pPr>
        <w:ind w:left="705" w:hanging="705"/>
      </w:pPr>
    </w:lvl>
    <w:lvl w:ilvl="1">
      <w:start w:val="1"/>
      <w:numFmt w:val="decimal"/>
      <w:lvlText w:val="1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330E59B7"/>
    <w:multiLevelType w:val="multilevel"/>
    <w:tmpl w:val="C114A514"/>
    <w:lvl w:ilvl="0">
      <w:start w:val="1"/>
      <w:numFmt w:val="decimal"/>
      <w:lvlText w:val="%1."/>
      <w:lvlJc w:val="left"/>
      <w:pPr>
        <w:ind w:left="720" w:hanging="720"/>
      </w:pPr>
    </w:lvl>
    <w:lvl w:ilvl="1">
      <w:start w:val="1"/>
      <w:numFmt w:val="decimal"/>
      <w:pStyle w:val="fiha"/>
      <w:lvlText w:val="%1.%2."/>
      <w:lvlJc w:val="left"/>
      <w:pPr>
        <w:ind w:left="720" w:hanging="720"/>
      </w:pPr>
    </w:lvl>
    <w:lvl w:ilvl="2">
      <w:start w:val="1"/>
      <w:numFmt w:val="decimal"/>
      <w:pStyle w:val="fiha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37BE3AF2"/>
    <w:multiLevelType w:val="multilevel"/>
    <w:tmpl w:val="95A2D730"/>
    <w:lvl w:ilvl="0">
      <w:start w:val="1"/>
      <w:numFmt w:val="decimal"/>
      <w:lvlText w:val="%1"/>
      <w:lvlJc w:val="left"/>
      <w:pPr>
        <w:ind w:left="705" w:hanging="705"/>
      </w:pPr>
    </w:lvl>
    <w:lvl w:ilvl="1">
      <w:start w:val="1"/>
      <w:numFmt w:val="decimal"/>
      <w:lvlText w:val="10.%2"/>
      <w:lvlJc w:val="left"/>
      <w:pPr>
        <w:ind w:left="705" w:hanging="705"/>
      </w:pPr>
    </w:lvl>
    <w:lvl w:ilvl="2">
      <w:start w:val="1"/>
      <w:numFmt w:val="decimal"/>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38B35C1B"/>
    <w:multiLevelType w:val="hybridMultilevel"/>
    <w:tmpl w:val="939AF0C8"/>
    <w:lvl w:ilvl="0" w:tplc="FFF03A6C">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38" w15:restartNumberingAfterBreak="0">
    <w:nsid w:val="39121A50"/>
    <w:multiLevelType w:val="multilevel"/>
    <w:tmpl w:val="25A6A368"/>
    <w:lvl w:ilvl="0">
      <w:start w:val="1"/>
      <w:numFmt w:val="decimal"/>
      <w:lvlText w:val="%1"/>
      <w:lvlJc w:val="left"/>
      <w:pPr>
        <w:ind w:left="360" w:hanging="360"/>
      </w:pPr>
    </w:lvl>
    <w:lvl w:ilvl="1">
      <w:start w:val="1"/>
      <w:numFmt w:val="decimal"/>
      <w:lvlText w:val="22.%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b/>
        <w:color w:val="2F5496"/>
        <w:sz w:val="22"/>
        <w:szCs w:val="22"/>
        <w:u w:color="FFFFFF"/>
      </w:rPr>
    </w:lvl>
    <w:lvl w:ilvl="1">
      <w:start w:val="1"/>
      <w:numFmt w:val="decimal"/>
      <w:lvlText w:val="%1.%2"/>
      <w:lvlJc w:val="left"/>
      <w:pPr>
        <w:tabs>
          <w:tab w:val="num" w:pos="576"/>
        </w:tabs>
        <w:ind w:left="576" w:hanging="576"/>
      </w:pPr>
      <w:rPr>
        <w:rFonts w:cs="Times New Roman"/>
        <w:b w:val="0"/>
        <w:i w:val="0"/>
        <w:iCs w:val="0"/>
        <w:color w:val="000000"/>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3AC83844"/>
    <w:multiLevelType w:val="hybridMultilevel"/>
    <w:tmpl w:val="8208F6D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41" w15:restartNumberingAfterBreak="0">
    <w:nsid w:val="3D1D447C"/>
    <w:multiLevelType w:val="multilevel"/>
    <w:tmpl w:val="BC7C5E62"/>
    <w:lvl w:ilvl="0">
      <w:start w:val="1"/>
      <w:numFmt w:val="decimal"/>
      <w:lvlText w:val="%1"/>
      <w:lvlJc w:val="left"/>
      <w:pPr>
        <w:ind w:left="360" w:hanging="360"/>
      </w:pPr>
    </w:lvl>
    <w:lvl w:ilvl="1">
      <w:start w:val="1"/>
      <w:numFmt w:val="decimal"/>
      <w:lvlText w:val="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360" w:hanging="36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2" w15:restartNumberingAfterBreak="0">
    <w:nsid w:val="3DB75803"/>
    <w:multiLevelType w:val="multilevel"/>
    <w:tmpl w:val="222A1198"/>
    <w:lvl w:ilvl="0">
      <w:start w:val="1"/>
      <w:numFmt w:val="decimal"/>
      <w:lvlText w:val="%1"/>
      <w:lvlJc w:val="left"/>
      <w:pPr>
        <w:ind w:left="360" w:hanging="360"/>
      </w:pPr>
    </w:lvl>
    <w:lvl w:ilvl="1">
      <w:start w:val="1"/>
      <w:numFmt w:val="decimal"/>
      <w:lvlText w:val="1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3" w15:restartNumberingAfterBreak="0">
    <w:nsid w:val="3E97555B"/>
    <w:multiLevelType w:val="multilevel"/>
    <w:tmpl w:val="3C9EF688"/>
    <w:lvl w:ilvl="0">
      <w:start w:val="1"/>
      <w:numFmt w:val="decimal"/>
      <w:lvlText w:val="%1"/>
      <w:lvlJc w:val="left"/>
      <w:pPr>
        <w:ind w:left="360" w:hanging="360"/>
      </w:pPr>
    </w:lvl>
    <w:lvl w:ilvl="1">
      <w:start w:val="1"/>
      <w:numFmt w:val="decimal"/>
      <w:lvlText w:val="17.%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4" w15:restartNumberingAfterBreak="0">
    <w:nsid w:val="3F142EF6"/>
    <w:multiLevelType w:val="multilevel"/>
    <w:tmpl w:val="E4D8B008"/>
    <w:lvl w:ilvl="0">
      <w:start w:val="1"/>
      <w:numFmt w:val="upperRoman"/>
      <w:pStyle w:val="Heading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b/>
        <w:color w:val="008998"/>
        <w:sz w:val="22"/>
      </w:rPr>
    </w:lvl>
    <w:lvl w:ilvl="2">
      <w:start w:val="1"/>
      <w:numFmt w:val="decimal"/>
      <w:pStyle w:val="Heading3"/>
      <w:lvlText w:val="%2.%3"/>
      <w:lvlJc w:val="left"/>
      <w:pPr>
        <w:ind w:left="1163" w:hanging="737"/>
      </w:pPr>
      <w:rPr>
        <w:rFonts w:ascii="Arial" w:hAnsi="Arial" w:cs="Arial" w:hint="default"/>
        <w:b w:val="0"/>
        <w:color w:val="auto"/>
        <w:sz w:val="20"/>
        <w:szCs w:val="20"/>
      </w:rPr>
    </w:lvl>
    <w:lvl w:ilvl="3">
      <w:start w:val="1"/>
      <w:numFmt w:val="decimal"/>
      <w:pStyle w:val="Heading4"/>
      <w:lvlText w:val="%2.%3.%4"/>
      <w:lvlJc w:val="left"/>
      <w:pPr>
        <w:ind w:left="864" w:hanging="864"/>
      </w:pPr>
      <w:rPr>
        <w:rFonts w:ascii="Arial" w:hAnsi="Arial" w:cs="Arial" w:hint="default"/>
        <w:b w:val="0"/>
        <w:color w:val="000000"/>
        <w:sz w:val="20"/>
        <w:szCs w:val="20"/>
      </w:rPr>
    </w:lvl>
    <w:lvl w:ilvl="4">
      <w:start w:val="1"/>
      <w:numFmt w:val="decimal"/>
      <w:pStyle w:val="Heading5"/>
      <w:lvlText w:val="%2.%3.%4.%5"/>
      <w:lvlJc w:val="left"/>
      <w:pPr>
        <w:ind w:left="1008" w:hanging="1008"/>
      </w:pPr>
      <w:rPr>
        <w:rFonts w:ascii="Arial" w:hAnsi="Arial" w:cs="Arial" w:hint="default"/>
        <w:b w:val="0"/>
        <w:color w:val="auto"/>
        <w:sz w:val="20"/>
        <w:szCs w:val="2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46" w15:restartNumberingAfterBreak="0">
    <w:nsid w:val="405246BC"/>
    <w:multiLevelType w:val="hybridMultilevel"/>
    <w:tmpl w:val="73C00830"/>
    <w:lvl w:ilvl="0" w:tplc="615A4662">
      <w:start w:val="1"/>
      <w:numFmt w:val="decimal"/>
      <w:lvlText w:val="%1."/>
      <w:lvlJc w:val="left"/>
      <w:pPr>
        <w:ind w:left="720" w:hanging="360"/>
      </w:pPr>
      <w:rPr>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15:restartNumberingAfterBreak="0">
    <w:nsid w:val="416E6940"/>
    <w:multiLevelType w:val="multilevel"/>
    <w:tmpl w:val="F1062E8E"/>
    <w:lvl w:ilvl="0">
      <w:start w:val="1"/>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8" w15:restartNumberingAfterBreak="0">
    <w:nsid w:val="422B2BF2"/>
    <w:multiLevelType w:val="hybridMultilevel"/>
    <w:tmpl w:val="4B9ADF3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49" w15:restartNumberingAfterBreak="0">
    <w:nsid w:val="42AE4A93"/>
    <w:multiLevelType w:val="multilevel"/>
    <w:tmpl w:val="F7200F2E"/>
    <w:styleLink w:val="TOMA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26344D"/>
    <w:multiLevelType w:val="multilevel"/>
    <w:tmpl w:val="DD9AFE0C"/>
    <w:lvl w:ilvl="0">
      <w:start w:val="1"/>
      <w:numFmt w:val="decimal"/>
      <w:lvlText w:val="%1."/>
      <w:lvlJc w:val="left"/>
      <w:pPr>
        <w:ind w:left="1069" w:hanging="360"/>
      </w:pPr>
      <w:rPr>
        <w:rFonts w:ascii="Abadi MT Condensed Light" w:hAnsi="Abadi MT Condensed Light" w:hint="default"/>
        <w:b w:val="0"/>
      </w:rPr>
    </w:lvl>
    <w:lvl w:ilvl="1">
      <w:start w:val="1"/>
      <w:numFmt w:val="decimal"/>
      <w:isLgl/>
      <w:lvlText w:val="%1.%2"/>
      <w:lvlJc w:val="left"/>
      <w:pPr>
        <w:ind w:left="1414" w:hanging="705"/>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429" w:hanging="720"/>
      </w:pPr>
    </w:lvl>
    <w:lvl w:ilvl="5">
      <w:start w:val="1"/>
      <w:numFmt w:val="decimal"/>
      <w:isLgl/>
      <w:lvlText w:val="%1.%2.%3.%4.%5.%6"/>
      <w:lvlJc w:val="left"/>
      <w:pPr>
        <w:ind w:left="1789" w:hanging="1080"/>
      </w:pPr>
    </w:lvl>
    <w:lvl w:ilvl="6">
      <w:start w:val="1"/>
      <w:numFmt w:val="decimal"/>
      <w:isLgl/>
      <w:lvlText w:val="%1.%2.%3.%4.%5.%6.%7"/>
      <w:lvlJc w:val="left"/>
      <w:pPr>
        <w:ind w:left="1789" w:hanging="108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abstractNum w:abstractNumId="51" w15:restartNumberingAfterBreak="0">
    <w:nsid w:val="4A404D7B"/>
    <w:multiLevelType w:val="multilevel"/>
    <w:tmpl w:val="B3067E56"/>
    <w:lvl w:ilvl="0">
      <w:start w:val="1"/>
      <w:numFmt w:val="decimal"/>
      <w:lvlText w:val="%1"/>
      <w:lvlJc w:val="left"/>
      <w:pPr>
        <w:ind w:left="360" w:hanging="360"/>
      </w:pPr>
    </w:lvl>
    <w:lvl w:ilvl="1">
      <w:start w:val="1"/>
      <w:numFmt w:val="decimal"/>
      <w:lvlText w:val="19.%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2" w15:restartNumberingAfterBreak="0">
    <w:nsid w:val="4AC11E71"/>
    <w:multiLevelType w:val="multilevel"/>
    <w:tmpl w:val="47B099C4"/>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53" w15:restartNumberingAfterBreak="0">
    <w:nsid w:val="4B55539B"/>
    <w:multiLevelType w:val="multilevel"/>
    <w:tmpl w:val="423EBA1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Letter"/>
      <w:lvlText w:val="%5)"/>
      <w:lvlJc w:val="left"/>
      <w:pPr>
        <w:ind w:left="720" w:hanging="720"/>
      </w:pPr>
      <w:rPr>
        <w:rFonts w:asciiTheme="minorHAnsi" w:hAnsiTheme="minorHAnsi" w:cstheme="minorHAnsi" w:hint="default"/>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4C9A63F7"/>
    <w:multiLevelType w:val="hybridMultilevel"/>
    <w:tmpl w:val="EAD6C49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6" w15:restartNumberingAfterBreak="0">
    <w:nsid w:val="4E08597F"/>
    <w:multiLevelType w:val="hybridMultilevel"/>
    <w:tmpl w:val="59F8EE6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57"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50D41D1E"/>
    <w:multiLevelType w:val="multilevel"/>
    <w:tmpl w:val="403A81DC"/>
    <w:lvl w:ilvl="0">
      <w:start w:val="1"/>
      <w:numFmt w:val="decimal"/>
      <w:lvlText w:val="%1"/>
      <w:lvlJc w:val="left"/>
      <w:pPr>
        <w:ind w:left="405" w:hanging="405"/>
      </w:pPr>
    </w:lvl>
    <w:lvl w:ilvl="1">
      <w:start w:val="1"/>
      <w:numFmt w:val="decimal"/>
      <w:lvlText w:val="13.%2"/>
      <w:lvlJc w:val="left"/>
      <w:pPr>
        <w:ind w:left="405" w:hanging="40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9"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527C1FA7"/>
    <w:multiLevelType w:val="multilevel"/>
    <w:tmpl w:val="FC1433EE"/>
    <w:lvl w:ilvl="0">
      <w:start w:val="1"/>
      <w:numFmt w:val="upperLetter"/>
      <w:pStyle w:val="OM-nadpis1"/>
      <w:lvlText w:val="%1."/>
      <w:lvlJc w:val="left"/>
      <w:pPr>
        <w:ind w:left="432" w:hanging="432"/>
      </w:pPr>
      <w:rPr>
        <w:rFonts w:cs="Times New Roman"/>
      </w:rPr>
    </w:lvl>
    <w:lvl w:ilvl="1">
      <w:start w:val="1"/>
      <w:numFmt w:val="decimal"/>
      <w:pStyle w:val="OM-nadpis2"/>
      <w:lvlText w:val="%1.%2"/>
      <w:lvlJc w:val="left"/>
      <w:pPr>
        <w:ind w:left="737" w:hanging="737"/>
      </w:pPr>
      <w:rPr>
        <w:rFonts w:cs="Times New Roman"/>
      </w:rPr>
    </w:lvl>
    <w:lvl w:ilvl="2">
      <w:start w:val="1"/>
      <w:numFmt w:val="decimal"/>
      <w:pStyle w:val="OM-napdis3"/>
      <w:lvlText w:val="%1.%2.%3"/>
      <w:lvlJc w:val="left"/>
      <w:pPr>
        <w:ind w:left="720" w:hanging="720"/>
      </w:pPr>
      <w:rPr>
        <w:rFonts w:cs="Times New Roman"/>
      </w:rPr>
    </w:lvl>
    <w:lvl w:ilvl="3">
      <w:start w:val="1"/>
      <w:numFmt w:val="decimal"/>
      <w:pStyle w:val="OM-nadpis4"/>
      <w:lvlText w:val="%1.%2.%3.%4"/>
      <w:lvlJc w:val="left"/>
      <w:pPr>
        <w:ind w:left="864" w:hanging="864"/>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4">
      <w:start w:val="1"/>
      <w:numFmt w:val="decimal"/>
      <w:pStyle w:val="OM-nadpis5"/>
      <w:lvlText w:val="%1.%2.%3.%4.%5"/>
      <w:lvlJc w:val="left"/>
      <w:pPr>
        <w:ind w:left="1008" w:hanging="1008"/>
      </w:pPr>
      <w:rPr>
        <w:rFonts w:cs="Times New Roman"/>
      </w:rPr>
    </w:lvl>
    <w:lvl w:ilvl="5">
      <w:start w:val="1"/>
      <w:numFmt w:val="decimal"/>
      <w:pStyle w:val="OM-nadpis6"/>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1" w15:restartNumberingAfterBreak="0">
    <w:nsid w:val="54BF68FE"/>
    <w:multiLevelType w:val="hybridMultilevel"/>
    <w:tmpl w:val="A92A2912"/>
    <w:lvl w:ilvl="0" w:tplc="041B0019">
      <w:start w:val="1"/>
      <w:numFmt w:val="lowerLetter"/>
      <w:lvlText w:val="%1."/>
      <w:lvlJc w:val="left"/>
      <w:pPr>
        <w:ind w:left="1069" w:hanging="360"/>
      </w:p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62" w15:restartNumberingAfterBreak="0">
    <w:nsid w:val="5F395D6C"/>
    <w:multiLevelType w:val="singleLevel"/>
    <w:tmpl w:val="61C079C8"/>
    <w:lvl w:ilvl="0">
      <w:start w:val="1"/>
      <w:numFmt w:val="decimal"/>
      <w:pStyle w:val="TEXTCharCharCharCharCharChar"/>
      <w:lvlText w:val="Obr. %1"/>
      <w:lvlJc w:val="left"/>
      <w:pPr>
        <w:tabs>
          <w:tab w:val="num" w:pos="794"/>
        </w:tabs>
        <w:ind w:left="794" w:hanging="794"/>
      </w:pPr>
      <w:rPr>
        <w:rFonts w:cs="Times New Roman"/>
        <w:b w:val="0"/>
        <w:i/>
        <w:sz w:val="24"/>
      </w:rPr>
    </w:lvl>
  </w:abstractNum>
  <w:abstractNum w:abstractNumId="63" w15:restartNumberingAfterBreak="0">
    <w:nsid w:val="5FD40927"/>
    <w:multiLevelType w:val="hybridMultilevel"/>
    <w:tmpl w:val="3B4C2586"/>
    <w:lvl w:ilvl="0" w:tplc="041B001B">
      <w:start w:val="1"/>
      <w:numFmt w:val="lowerRoman"/>
      <w:lvlText w:val="%1."/>
      <w:lvlJc w:val="righ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64" w15:restartNumberingAfterBreak="0">
    <w:nsid w:val="61914826"/>
    <w:multiLevelType w:val="hybridMultilevel"/>
    <w:tmpl w:val="EC7E5FC2"/>
    <w:lvl w:ilvl="0" w:tplc="27AEA1F6">
      <w:start w:val="1"/>
      <w:numFmt w:val="lowerLetter"/>
      <w:lvlText w:val="%1)"/>
      <w:lvlJc w:val="left"/>
      <w:pPr>
        <w:ind w:left="1146" w:hanging="720"/>
      </w:pPr>
      <w:rPr>
        <w:rFonts w:ascii="Proba Pro" w:eastAsiaTheme="minorEastAsia"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65" w15:restartNumberingAfterBreak="0">
    <w:nsid w:val="6203460E"/>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8" w15:restartNumberingAfterBreak="0">
    <w:nsid w:val="632F3D8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3C41916"/>
    <w:multiLevelType w:val="multilevel"/>
    <w:tmpl w:val="450C6FFC"/>
    <w:lvl w:ilvl="0">
      <w:start w:val="1"/>
      <w:numFmt w:val="decimal"/>
      <w:lvlText w:val="%1"/>
      <w:lvlJc w:val="left"/>
      <w:pPr>
        <w:ind w:left="360" w:hanging="360"/>
      </w:pPr>
    </w:lvl>
    <w:lvl w:ilvl="1">
      <w:start w:val="1"/>
      <w:numFmt w:val="decimal"/>
      <w:lvlText w:val="1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0" w15:restartNumberingAfterBreak="0">
    <w:nsid w:val="64BC497D"/>
    <w:multiLevelType w:val="multilevel"/>
    <w:tmpl w:val="481A8576"/>
    <w:lvl w:ilvl="0">
      <w:start w:val="1"/>
      <w:numFmt w:val="decimal"/>
      <w:lvlText w:val="%1"/>
      <w:lvlJc w:val="left"/>
      <w:pPr>
        <w:ind w:left="360" w:hanging="360"/>
      </w:pPr>
    </w:lvl>
    <w:lvl w:ilvl="1">
      <w:start w:val="1"/>
      <w:numFmt w:val="decimal"/>
      <w:lvlText w:val="14.%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1" w15:restartNumberingAfterBreak="0">
    <w:nsid w:val="670B4B49"/>
    <w:multiLevelType w:val="multilevel"/>
    <w:tmpl w:val="BB460760"/>
    <w:styleLink w:val="Tatratender"/>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2" w15:restartNumberingAfterBreak="0">
    <w:nsid w:val="67FE4545"/>
    <w:multiLevelType w:val="multilevel"/>
    <w:tmpl w:val="8AD69704"/>
    <w:lvl w:ilvl="0">
      <w:start w:val="1"/>
      <w:numFmt w:val="decimal"/>
      <w:lvlText w:val="%1"/>
      <w:lvlJc w:val="left"/>
      <w:pPr>
        <w:ind w:left="705" w:hanging="705"/>
      </w:pPr>
    </w:lvl>
    <w:lvl w:ilvl="1">
      <w:start w:val="1"/>
      <w:numFmt w:val="decimal"/>
      <w:lvlText w:val="9.%2"/>
      <w:lvlJc w:val="left"/>
      <w:pPr>
        <w:ind w:left="705" w:hanging="705"/>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3" w15:restartNumberingAfterBreak="0">
    <w:nsid w:val="68AC5390"/>
    <w:multiLevelType w:val="multilevel"/>
    <w:tmpl w:val="783ADD62"/>
    <w:lvl w:ilvl="0">
      <w:start w:val="1"/>
      <w:numFmt w:val="decimal"/>
      <w:lvlText w:val="%1"/>
      <w:lvlJc w:val="left"/>
      <w:pPr>
        <w:ind w:left="765" w:hanging="765"/>
      </w:pPr>
    </w:lvl>
    <w:lvl w:ilvl="1">
      <w:start w:val="1"/>
      <w:numFmt w:val="decimal"/>
      <w:lvlText w:val="7.%2"/>
      <w:lvlJc w:val="left"/>
      <w:pPr>
        <w:ind w:left="765" w:hanging="765"/>
      </w:pPr>
      <w:rPr>
        <w:rFonts w:ascii="Arial" w:hAnsi="Arial" w:cs="Arial" w:hint="default"/>
        <w:sz w:val="20"/>
        <w:szCs w:val="20"/>
      </w:rPr>
    </w:lvl>
    <w:lvl w:ilvl="2">
      <w:start w:val="1"/>
      <w:numFmt w:val="decimal"/>
      <w:lvlText w:val="%1.%2.%3"/>
      <w:lvlJc w:val="left"/>
      <w:pPr>
        <w:ind w:left="765" w:hanging="765"/>
      </w:pPr>
    </w:lvl>
    <w:lvl w:ilvl="3">
      <w:start w:val="1"/>
      <w:numFmt w:val="decimal"/>
      <w:lvlText w:val="%1.%2.%3.%4"/>
      <w:lvlJc w:val="left"/>
      <w:pPr>
        <w:ind w:left="765" w:hanging="765"/>
      </w:pPr>
    </w:lvl>
    <w:lvl w:ilvl="4">
      <w:start w:val="1"/>
      <w:numFmt w:val="decimal"/>
      <w:lvlText w:val="%1.%2.%3.%4.%5"/>
      <w:lvlJc w:val="left"/>
      <w:pPr>
        <w:ind w:left="765" w:hanging="765"/>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4" w15:restartNumberingAfterBreak="0">
    <w:nsid w:val="6A9F3039"/>
    <w:multiLevelType w:val="hybridMultilevel"/>
    <w:tmpl w:val="4DC87E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B0D259A"/>
    <w:multiLevelType w:val="hybridMultilevel"/>
    <w:tmpl w:val="98D80C96"/>
    <w:lvl w:ilvl="0" w:tplc="041B000F">
      <w:start w:val="1"/>
      <w:numFmt w:val="decimal"/>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76" w15:restartNumberingAfterBreak="0">
    <w:nsid w:val="6F706613"/>
    <w:multiLevelType w:val="multilevel"/>
    <w:tmpl w:val="CC7E9E7C"/>
    <w:lvl w:ilvl="0">
      <w:start w:val="1"/>
      <w:numFmt w:val="decimal"/>
      <w:lvlText w:val="%1"/>
      <w:lvlJc w:val="left"/>
      <w:pPr>
        <w:ind w:left="360" w:hanging="360"/>
      </w:pPr>
    </w:lvl>
    <w:lvl w:ilvl="1">
      <w:start w:val="1"/>
      <w:numFmt w:val="decimal"/>
      <w:lvlText w:val="23.%2"/>
      <w:lvlJc w:val="left"/>
      <w:pPr>
        <w:ind w:left="786"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7" w15:restartNumberingAfterBreak="0">
    <w:nsid w:val="707101D6"/>
    <w:multiLevelType w:val="multilevel"/>
    <w:tmpl w:val="3880ECFE"/>
    <w:lvl w:ilvl="0">
      <w:start w:val="1"/>
      <w:numFmt w:val="decimal"/>
      <w:lvlText w:val="%1"/>
      <w:lvlJc w:val="left"/>
      <w:pPr>
        <w:ind w:left="360" w:hanging="360"/>
      </w:pPr>
    </w:lvl>
    <w:lvl w:ilvl="1">
      <w:start w:val="1"/>
      <w:numFmt w:val="decimal"/>
      <w:lvlText w:val="7.%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1429" w:hanging="360"/>
      </w:pPr>
      <w:rPr>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8" w15:restartNumberingAfterBreak="0">
    <w:nsid w:val="72E80E0E"/>
    <w:multiLevelType w:val="hybridMultilevel"/>
    <w:tmpl w:val="93E4F9DA"/>
    <w:lvl w:ilvl="0" w:tplc="EFD66762">
      <w:start w:val="1"/>
      <w:numFmt w:val="low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9" w15:restartNumberingAfterBreak="0">
    <w:nsid w:val="7486124F"/>
    <w:multiLevelType w:val="multilevel"/>
    <w:tmpl w:val="49B03CE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0" w15:restartNumberingAfterBreak="0">
    <w:nsid w:val="75091A56"/>
    <w:multiLevelType w:val="multilevel"/>
    <w:tmpl w:val="1FDCA382"/>
    <w:lvl w:ilvl="0">
      <w:start w:val="1"/>
      <w:numFmt w:val="decimal"/>
      <w:lvlText w:val="%1"/>
      <w:lvlJc w:val="left"/>
      <w:pPr>
        <w:ind w:left="585" w:hanging="585"/>
      </w:pPr>
    </w:lvl>
    <w:lvl w:ilvl="1">
      <w:start w:val="1"/>
      <w:numFmt w:val="decimal"/>
      <w:lvlText w:val="%1.%2"/>
      <w:lvlJc w:val="left"/>
      <w:pPr>
        <w:ind w:left="585" w:hanging="58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1" w15:restartNumberingAfterBreak="0">
    <w:nsid w:val="760D1A78"/>
    <w:multiLevelType w:val="multilevel"/>
    <w:tmpl w:val="9DE264D8"/>
    <w:lvl w:ilvl="0">
      <w:start w:val="1"/>
      <w:numFmt w:val="decimal"/>
      <w:lvlText w:val="%1"/>
      <w:lvlJc w:val="left"/>
      <w:pPr>
        <w:ind w:left="360" w:hanging="360"/>
      </w:pPr>
    </w:lvl>
    <w:lvl w:ilvl="1">
      <w:start w:val="1"/>
      <w:numFmt w:val="decimal"/>
      <w:lvlText w:val="20.%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2" w15:restartNumberingAfterBreak="0">
    <w:nsid w:val="769D3922"/>
    <w:multiLevelType w:val="hybridMultilevel"/>
    <w:tmpl w:val="7736E19C"/>
    <w:lvl w:ilvl="0" w:tplc="CD6EB16A">
      <w:start w:val="1"/>
      <w:numFmt w:val="decimal"/>
      <w:pStyle w:val="TableHeading"/>
      <w:lvlText w:val="Tab.%1:"/>
      <w:lvlJc w:val="left"/>
      <w:pPr>
        <w:tabs>
          <w:tab w:val="num" w:pos="1248"/>
        </w:tabs>
        <w:ind w:left="0" w:firstLine="0"/>
      </w:pPr>
      <w:rPr>
        <w:rFonts w:ascii="Calibri" w:hAnsi="Calibri" w:cs="Times New Roman" w:hint="default"/>
        <w:b/>
        <w:i w:val="0"/>
        <w:sz w:val="20"/>
        <w:szCs w:val="20"/>
      </w:rPr>
    </w:lvl>
    <w:lvl w:ilvl="1" w:tplc="FFFFFFFF">
      <w:start w:val="1"/>
      <w:numFmt w:val="lowerLetter"/>
      <w:lvlText w:val="%2."/>
      <w:lvlJc w:val="left"/>
      <w:pPr>
        <w:tabs>
          <w:tab w:val="num" w:pos="2291"/>
        </w:tabs>
        <w:ind w:left="2291" w:hanging="360"/>
      </w:pPr>
      <w:rPr>
        <w:rFonts w:cs="Times New Roman"/>
      </w:rPr>
    </w:lvl>
    <w:lvl w:ilvl="2" w:tplc="FFFFFFFF">
      <w:start w:val="1"/>
      <w:numFmt w:val="lowerRoman"/>
      <w:lvlText w:val="%3."/>
      <w:lvlJc w:val="right"/>
      <w:pPr>
        <w:tabs>
          <w:tab w:val="num" w:pos="3011"/>
        </w:tabs>
        <w:ind w:left="3011" w:hanging="180"/>
      </w:pPr>
      <w:rPr>
        <w:rFonts w:cs="Times New Roman"/>
      </w:rPr>
    </w:lvl>
    <w:lvl w:ilvl="3" w:tplc="FFFFFFFF">
      <w:start w:val="1"/>
      <w:numFmt w:val="decimal"/>
      <w:lvlText w:val="%4."/>
      <w:lvlJc w:val="left"/>
      <w:pPr>
        <w:tabs>
          <w:tab w:val="num" w:pos="3731"/>
        </w:tabs>
        <w:ind w:left="3731" w:hanging="360"/>
      </w:pPr>
      <w:rPr>
        <w:rFonts w:cs="Times New Roman"/>
      </w:rPr>
    </w:lvl>
    <w:lvl w:ilvl="4" w:tplc="FFFFFFFF">
      <w:start w:val="1"/>
      <w:numFmt w:val="lowerLetter"/>
      <w:lvlText w:val="%5."/>
      <w:lvlJc w:val="left"/>
      <w:pPr>
        <w:tabs>
          <w:tab w:val="num" w:pos="4451"/>
        </w:tabs>
        <w:ind w:left="4451" w:hanging="360"/>
      </w:pPr>
      <w:rPr>
        <w:rFonts w:cs="Times New Roman"/>
      </w:rPr>
    </w:lvl>
    <w:lvl w:ilvl="5" w:tplc="FFFFFFFF">
      <w:start w:val="1"/>
      <w:numFmt w:val="lowerRoman"/>
      <w:lvlText w:val="%6."/>
      <w:lvlJc w:val="right"/>
      <w:pPr>
        <w:tabs>
          <w:tab w:val="num" w:pos="5171"/>
        </w:tabs>
        <w:ind w:left="5171" w:hanging="180"/>
      </w:pPr>
      <w:rPr>
        <w:rFonts w:cs="Times New Roman"/>
      </w:rPr>
    </w:lvl>
    <w:lvl w:ilvl="6" w:tplc="FFFFFFFF">
      <w:start w:val="1"/>
      <w:numFmt w:val="decimal"/>
      <w:lvlText w:val="%7."/>
      <w:lvlJc w:val="left"/>
      <w:pPr>
        <w:tabs>
          <w:tab w:val="num" w:pos="5891"/>
        </w:tabs>
        <w:ind w:left="5891" w:hanging="360"/>
      </w:pPr>
      <w:rPr>
        <w:rFonts w:cs="Times New Roman"/>
      </w:rPr>
    </w:lvl>
    <w:lvl w:ilvl="7" w:tplc="FFFFFFFF">
      <w:start w:val="1"/>
      <w:numFmt w:val="lowerLetter"/>
      <w:lvlText w:val="%8."/>
      <w:lvlJc w:val="left"/>
      <w:pPr>
        <w:tabs>
          <w:tab w:val="num" w:pos="6611"/>
        </w:tabs>
        <w:ind w:left="6611" w:hanging="360"/>
      </w:pPr>
      <w:rPr>
        <w:rFonts w:cs="Times New Roman"/>
      </w:rPr>
    </w:lvl>
    <w:lvl w:ilvl="8" w:tplc="FFFFFFFF">
      <w:start w:val="1"/>
      <w:numFmt w:val="lowerRoman"/>
      <w:lvlText w:val="%9."/>
      <w:lvlJc w:val="right"/>
      <w:pPr>
        <w:tabs>
          <w:tab w:val="num" w:pos="7331"/>
        </w:tabs>
        <w:ind w:left="7331" w:hanging="180"/>
      </w:pPr>
      <w:rPr>
        <w:rFonts w:cs="Times New Roman"/>
      </w:rPr>
    </w:lvl>
  </w:abstractNum>
  <w:abstractNum w:abstractNumId="8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15:restartNumberingAfterBreak="0">
    <w:nsid w:val="77CB742E"/>
    <w:multiLevelType w:val="multilevel"/>
    <w:tmpl w:val="CE0414CC"/>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85" w15:restartNumberingAfterBreak="0">
    <w:nsid w:val="79D77BF3"/>
    <w:multiLevelType w:val="multilevel"/>
    <w:tmpl w:val="DFD6D79A"/>
    <w:lvl w:ilvl="0">
      <w:start w:val="1"/>
      <w:numFmt w:val="decimal"/>
      <w:pStyle w:val="kriteria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9"/>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2"/>
    <w:lvlOverride w:ilvl="0">
      <w:startOverride w:val="1"/>
    </w:lvlOverride>
  </w:num>
  <w:num w:numId="17">
    <w:abstractNumId w:val="1"/>
    <w:lvlOverride w:ilvl="0">
      <w:startOverride w:val="1"/>
    </w:lvlOverride>
  </w:num>
  <w:num w:numId="1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67"/>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1"/>
    <w:lvlOverride w:ilvl="0">
      <w:startOverride w:val="1"/>
    </w:lvlOverride>
    <w:lvlOverride w:ilvl="1"/>
    <w:lvlOverride w:ilvl="2"/>
    <w:lvlOverride w:ilvl="3"/>
    <w:lvlOverride w:ilvl="4"/>
    <w:lvlOverride w:ilvl="5"/>
    <w:lvlOverride w:ilvl="6"/>
    <w:lvlOverride w:ilvl="7"/>
    <w:lvlOverride w:ilvl="8"/>
  </w:num>
  <w:num w:numId="3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num>
  <w:num w:numId="58">
    <w:abstractNumId w:val="40"/>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0"/>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num>
  <w:num w:numId="63">
    <w:abstractNumId w:val="48"/>
  </w:num>
  <w:num w:numId="6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9"/>
  </w:num>
  <w:num w:numId="66">
    <w:abstractNumId w:val="57"/>
  </w:num>
  <w:num w:numId="67">
    <w:abstractNumId w:val="66"/>
  </w:num>
  <w:num w:numId="68">
    <w:abstractNumId w:val="71"/>
  </w:num>
  <w:num w:numId="69">
    <w:abstractNumId w:val="86"/>
  </w:num>
  <w:num w:numId="70">
    <w:abstractNumId w:val="11"/>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0"/>
  </w:num>
  <w:num w:numId="74">
    <w:abstractNumId w:val="78"/>
  </w:num>
  <w:num w:numId="75">
    <w:abstractNumId w:val="7"/>
  </w:num>
  <w:num w:numId="76">
    <w:abstractNumId w:val="22"/>
  </w:num>
  <w:num w:numId="77">
    <w:abstractNumId w:val="31"/>
  </w:num>
  <w:num w:numId="78">
    <w:abstractNumId w:val="5"/>
  </w:num>
  <w:num w:numId="79">
    <w:abstractNumId w:val="65"/>
  </w:num>
  <w:num w:numId="80">
    <w:abstractNumId w:val="55"/>
  </w:num>
  <w:num w:numId="81">
    <w:abstractNumId w:val="37"/>
  </w:num>
  <w:num w:numId="8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
  </w:num>
  <w:num w:numId="84">
    <w:abstractNumId w:val="23"/>
  </w:num>
  <w:num w:numId="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2"/>
  </w:num>
  <w:num w:numId="87">
    <w:abstractNumId w:val="68"/>
  </w:num>
  <w:num w:numId="88">
    <w:abstractNumId w:val="16"/>
  </w:num>
  <w:num w:numId="89">
    <w:abstractNumId w:val="24"/>
  </w:num>
  <w:num w:numId="90">
    <w:abstractNumId w:val="32"/>
    <w:lvlOverride w:ilvl="0">
      <w:startOverride w:val="1"/>
      <w:lvl w:ilvl="0">
        <w:start w:val="1"/>
        <w:numFmt w:val="decimal"/>
        <w:lvlText w:val="%1."/>
        <w:lvlJc w:val="left"/>
        <w:pPr>
          <w:ind w:left="709" w:hanging="709"/>
        </w:pPr>
        <w:rPr>
          <w:rFonts w:ascii="Cambria" w:hAnsi="Cambria" w:cs="Times New Roman" w:hint="default"/>
          <w:sz w:val="20"/>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1">
    <w:abstractNumId w:val="32"/>
    <w:lvlOverride w:ilvl="0">
      <w:lvl w:ilvl="0">
        <w:start w:val="1"/>
        <w:numFmt w:val="decimal"/>
        <w:lvlText w:val="%1."/>
        <w:lvlJc w:val="left"/>
        <w:pPr>
          <w:ind w:left="709" w:hanging="709"/>
        </w:pPr>
        <w:rPr>
          <w:rFonts w:ascii="Cambria" w:hAnsi="Cambria" w:cs="Times New Roman" w:hint="default"/>
          <w:sz w:val="20"/>
        </w:rPr>
      </w:lvl>
    </w:lvlOverride>
  </w:num>
  <w:num w:numId="9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5"/>
  </w:num>
  <w:num w:numId="94">
    <w:abstractNumId w:val="34"/>
  </w:num>
  <w:num w:numId="95">
    <w:abstractNumId w:val="74"/>
  </w:num>
  <w:num w:numId="96">
    <w:abstractNumId w:val="2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53"/>
    <w:rsid w:val="00000649"/>
    <w:rsid w:val="00000AB3"/>
    <w:rsid w:val="00000AB4"/>
    <w:rsid w:val="000029D4"/>
    <w:rsid w:val="00003686"/>
    <w:rsid w:val="00005835"/>
    <w:rsid w:val="00005C7F"/>
    <w:rsid w:val="00006B7B"/>
    <w:rsid w:val="00006D19"/>
    <w:rsid w:val="00006F00"/>
    <w:rsid w:val="00010802"/>
    <w:rsid w:val="00011623"/>
    <w:rsid w:val="00011746"/>
    <w:rsid w:val="00013578"/>
    <w:rsid w:val="00014527"/>
    <w:rsid w:val="000155B5"/>
    <w:rsid w:val="00015E47"/>
    <w:rsid w:val="00017853"/>
    <w:rsid w:val="00017FBD"/>
    <w:rsid w:val="00024726"/>
    <w:rsid w:val="0002542A"/>
    <w:rsid w:val="000254FB"/>
    <w:rsid w:val="00027990"/>
    <w:rsid w:val="00031446"/>
    <w:rsid w:val="00033E7C"/>
    <w:rsid w:val="00035663"/>
    <w:rsid w:val="00036BF1"/>
    <w:rsid w:val="00040446"/>
    <w:rsid w:val="0004604A"/>
    <w:rsid w:val="0004665E"/>
    <w:rsid w:val="00050499"/>
    <w:rsid w:val="0005483E"/>
    <w:rsid w:val="00057AD7"/>
    <w:rsid w:val="00060925"/>
    <w:rsid w:val="00061916"/>
    <w:rsid w:val="00061E6B"/>
    <w:rsid w:val="000637AD"/>
    <w:rsid w:val="00065034"/>
    <w:rsid w:val="0006534F"/>
    <w:rsid w:val="00070BC2"/>
    <w:rsid w:val="00071330"/>
    <w:rsid w:val="00072E2B"/>
    <w:rsid w:val="0007406C"/>
    <w:rsid w:val="00074CEF"/>
    <w:rsid w:val="0008047E"/>
    <w:rsid w:val="00080DBE"/>
    <w:rsid w:val="000833A8"/>
    <w:rsid w:val="00083451"/>
    <w:rsid w:val="000848E5"/>
    <w:rsid w:val="00084A38"/>
    <w:rsid w:val="00085F2B"/>
    <w:rsid w:val="000871A1"/>
    <w:rsid w:val="000877A8"/>
    <w:rsid w:val="0009666D"/>
    <w:rsid w:val="000A1C41"/>
    <w:rsid w:val="000A2C5E"/>
    <w:rsid w:val="000A5433"/>
    <w:rsid w:val="000A77F4"/>
    <w:rsid w:val="000B0194"/>
    <w:rsid w:val="000B1030"/>
    <w:rsid w:val="000B2142"/>
    <w:rsid w:val="000B443F"/>
    <w:rsid w:val="000B7A7F"/>
    <w:rsid w:val="000C01E0"/>
    <w:rsid w:val="000C3C69"/>
    <w:rsid w:val="000C5718"/>
    <w:rsid w:val="000C65ED"/>
    <w:rsid w:val="000D1E52"/>
    <w:rsid w:val="000D2B2D"/>
    <w:rsid w:val="000D5E81"/>
    <w:rsid w:val="000D7EFA"/>
    <w:rsid w:val="000E0113"/>
    <w:rsid w:val="000E1BC2"/>
    <w:rsid w:val="000E3AAB"/>
    <w:rsid w:val="000E410B"/>
    <w:rsid w:val="000E48D6"/>
    <w:rsid w:val="000E5F06"/>
    <w:rsid w:val="000F08B9"/>
    <w:rsid w:val="000F119C"/>
    <w:rsid w:val="000F38BF"/>
    <w:rsid w:val="000F5F46"/>
    <w:rsid w:val="000F7744"/>
    <w:rsid w:val="0010263F"/>
    <w:rsid w:val="001031B7"/>
    <w:rsid w:val="00103AA1"/>
    <w:rsid w:val="00104A99"/>
    <w:rsid w:val="0010589B"/>
    <w:rsid w:val="00105C9A"/>
    <w:rsid w:val="00113821"/>
    <w:rsid w:val="0011428E"/>
    <w:rsid w:val="001142ED"/>
    <w:rsid w:val="00116795"/>
    <w:rsid w:val="0012140E"/>
    <w:rsid w:val="001233B9"/>
    <w:rsid w:val="001237D6"/>
    <w:rsid w:val="00132025"/>
    <w:rsid w:val="0013566A"/>
    <w:rsid w:val="00137851"/>
    <w:rsid w:val="00137882"/>
    <w:rsid w:val="0014337B"/>
    <w:rsid w:val="001447FD"/>
    <w:rsid w:val="0014555A"/>
    <w:rsid w:val="0015073F"/>
    <w:rsid w:val="00150C17"/>
    <w:rsid w:val="001520BB"/>
    <w:rsid w:val="00153449"/>
    <w:rsid w:val="00157424"/>
    <w:rsid w:val="00160A40"/>
    <w:rsid w:val="00160EE5"/>
    <w:rsid w:val="00161A8E"/>
    <w:rsid w:val="001621DA"/>
    <w:rsid w:val="00162E0B"/>
    <w:rsid w:val="00164A2E"/>
    <w:rsid w:val="00167B47"/>
    <w:rsid w:val="00170D3D"/>
    <w:rsid w:val="001764DD"/>
    <w:rsid w:val="00177267"/>
    <w:rsid w:val="00180177"/>
    <w:rsid w:val="0018063A"/>
    <w:rsid w:val="00181EBF"/>
    <w:rsid w:val="00185954"/>
    <w:rsid w:val="00185CBC"/>
    <w:rsid w:val="0019201D"/>
    <w:rsid w:val="00192128"/>
    <w:rsid w:val="00192BDB"/>
    <w:rsid w:val="00193BD4"/>
    <w:rsid w:val="00193DA7"/>
    <w:rsid w:val="00197361"/>
    <w:rsid w:val="00197DA5"/>
    <w:rsid w:val="001A0E30"/>
    <w:rsid w:val="001A117E"/>
    <w:rsid w:val="001A18DA"/>
    <w:rsid w:val="001A2F22"/>
    <w:rsid w:val="001A45ED"/>
    <w:rsid w:val="001A5F4A"/>
    <w:rsid w:val="001B159F"/>
    <w:rsid w:val="001B2D25"/>
    <w:rsid w:val="001B5005"/>
    <w:rsid w:val="001C36D4"/>
    <w:rsid w:val="001C37DA"/>
    <w:rsid w:val="001C3F28"/>
    <w:rsid w:val="001C5FC2"/>
    <w:rsid w:val="001D0FFA"/>
    <w:rsid w:val="001D386B"/>
    <w:rsid w:val="001D49A1"/>
    <w:rsid w:val="001D6A83"/>
    <w:rsid w:val="001D7810"/>
    <w:rsid w:val="001E018E"/>
    <w:rsid w:val="001E0871"/>
    <w:rsid w:val="001E2279"/>
    <w:rsid w:val="001E4C1F"/>
    <w:rsid w:val="001E5777"/>
    <w:rsid w:val="001E57AC"/>
    <w:rsid w:val="001E71BA"/>
    <w:rsid w:val="001F207F"/>
    <w:rsid w:val="001F5319"/>
    <w:rsid w:val="001F59FF"/>
    <w:rsid w:val="001F79EA"/>
    <w:rsid w:val="00200ACB"/>
    <w:rsid w:val="00201595"/>
    <w:rsid w:val="00202136"/>
    <w:rsid w:val="00202647"/>
    <w:rsid w:val="00203EBA"/>
    <w:rsid w:val="00204771"/>
    <w:rsid w:val="00205E5B"/>
    <w:rsid w:val="00216B6D"/>
    <w:rsid w:val="00216D83"/>
    <w:rsid w:val="0022272B"/>
    <w:rsid w:val="00222949"/>
    <w:rsid w:val="00223666"/>
    <w:rsid w:val="002308EA"/>
    <w:rsid w:val="00230DDD"/>
    <w:rsid w:val="00231CEF"/>
    <w:rsid w:val="00231F34"/>
    <w:rsid w:val="00233AC8"/>
    <w:rsid w:val="002348FC"/>
    <w:rsid w:val="002359EF"/>
    <w:rsid w:val="00235A38"/>
    <w:rsid w:val="00240DE3"/>
    <w:rsid w:val="00242726"/>
    <w:rsid w:val="0024356C"/>
    <w:rsid w:val="0024566F"/>
    <w:rsid w:val="002458C8"/>
    <w:rsid w:val="00246638"/>
    <w:rsid w:val="002554AD"/>
    <w:rsid w:val="00256489"/>
    <w:rsid w:val="002565F7"/>
    <w:rsid w:val="00261E07"/>
    <w:rsid w:val="00266DEB"/>
    <w:rsid w:val="002676C7"/>
    <w:rsid w:val="00267D76"/>
    <w:rsid w:val="00270D12"/>
    <w:rsid w:val="00272F48"/>
    <w:rsid w:val="0027350D"/>
    <w:rsid w:val="00274D92"/>
    <w:rsid w:val="00276B0D"/>
    <w:rsid w:val="00280649"/>
    <w:rsid w:val="0028128D"/>
    <w:rsid w:val="002819C1"/>
    <w:rsid w:val="00285608"/>
    <w:rsid w:val="00287F97"/>
    <w:rsid w:val="00290B56"/>
    <w:rsid w:val="00290D84"/>
    <w:rsid w:val="00290E7F"/>
    <w:rsid w:val="0029356D"/>
    <w:rsid w:val="002945F6"/>
    <w:rsid w:val="00294BDA"/>
    <w:rsid w:val="00296076"/>
    <w:rsid w:val="002972F0"/>
    <w:rsid w:val="002A04B0"/>
    <w:rsid w:val="002A5E8C"/>
    <w:rsid w:val="002A6137"/>
    <w:rsid w:val="002A7180"/>
    <w:rsid w:val="002A73E6"/>
    <w:rsid w:val="002A7400"/>
    <w:rsid w:val="002B0DED"/>
    <w:rsid w:val="002B4051"/>
    <w:rsid w:val="002C0F0D"/>
    <w:rsid w:val="002C0FC6"/>
    <w:rsid w:val="002C494B"/>
    <w:rsid w:val="002C6F5C"/>
    <w:rsid w:val="002C7A30"/>
    <w:rsid w:val="002D0723"/>
    <w:rsid w:val="002D0D64"/>
    <w:rsid w:val="002D3428"/>
    <w:rsid w:val="002D3514"/>
    <w:rsid w:val="002D4DB3"/>
    <w:rsid w:val="002D6FDD"/>
    <w:rsid w:val="002D7C4D"/>
    <w:rsid w:val="002E01E4"/>
    <w:rsid w:val="002E023E"/>
    <w:rsid w:val="002E08C9"/>
    <w:rsid w:val="002E3511"/>
    <w:rsid w:val="002E68DD"/>
    <w:rsid w:val="002F047A"/>
    <w:rsid w:val="002F2CE6"/>
    <w:rsid w:val="002F4A5E"/>
    <w:rsid w:val="002F6E0F"/>
    <w:rsid w:val="00303E7C"/>
    <w:rsid w:val="0030431E"/>
    <w:rsid w:val="00306044"/>
    <w:rsid w:val="00310D65"/>
    <w:rsid w:val="00310D8A"/>
    <w:rsid w:val="00311169"/>
    <w:rsid w:val="003121A9"/>
    <w:rsid w:val="00315037"/>
    <w:rsid w:val="0032067D"/>
    <w:rsid w:val="00322F3D"/>
    <w:rsid w:val="003232F5"/>
    <w:rsid w:val="0032626E"/>
    <w:rsid w:val="003316D6"/>
    <w:rsid w:val="00331E74"/>
    <w:rsid w:val="00336E86"/>
    <w:rsid w:val="00340F12"/>
    <w:rsid w:val="00343034"/>
    <w:rsid w:val="0034483C"/>
    <w:rsid w:val="00345A8F"/>
    <w:rsid w:val="0035291D"/>
    <w:rsid w:val="00353DC3"/>
    <w:rsid w:val="0035429F"/>
    <w:rsid w:val="003542B8"/>
    <w:rsid w:val="00354C9E"/>
    <w:rsid w:val="00354D25"/>
    <w:rsid w:val="0035534E"/>
    <w:rsid w:val="003553AD"/>
    <w:rsid w:val="003601E8"/>
    <w:rsid w:val="00361C76"/>
    <w:rsid w:val="00362FBB"/>
    <w:rsid w:val="00364D3A"/>
    <w:rsid w:val="00367152"/>
    <w:rsid w:val="00367C9F"/>
    <w:rsid w:val="00370821"/>
    <w:rsid w:val="00375508"/>
    <w:rsid w:val="0037550D"/>
    <w:rsid w:val="003757D5"/>
    <w:rsid w:val="00375D3C"/>
    <w:rsid w:val="00382F4F"/>
    <w:rsid w:val="00385089"/>
    <w:rsid w:val="00391D3F"/>
    <w:rsid w:val="00391E09"/>
    <w:rsid w:val="00395730"/>
    <w:rsid w:val="00395EF5"/>
    <w:rsid w:val="0039667E"/>
    <w:rsid w:val="003A43E5"/>
    <w:rsid w:val="003A4CCA"/>
    <w:rsid w:val="003A5FA1"/>
    <w:rsid w:val="003A6AF7"/>
    <w:rsid w:val="003B0FDB"/>
    <w:rsid w:val="003B1518"/>
    <w:rsid w:val="003B18EC"/>
    <w:rsid w:val="003B2001"/>
    <w:rsid w:val="003B3BDE"/>
    <w:rsid w:val="003B3E95"/>
    <w:rsid w:val="003B409F"/>
    <w:rsid w:val="003B47A7"/>
    <w:rsid w:val="003B4E1E"/>
    <w:rsid w:val="003B53F8"/>
    <w:rsid w:val="003B771E"/>
    <w:rsid w:val="003B7828"/>
    <w:rsid w:val="003C02DB"/>
    <w:rsid w:val="003C2D45"/>
    <w:rsid w:val="003C4456"/>
    <w:rsid w:val="003C4483"/>
    <w:rsid w:val="003C5F69"/>
    <w:rsid w:val="003C78FE"/>
    <w:rsid w:val="003D04A5"/>
    <w:rsid w:val="003D1574"/>
    <w:rsid w:val="003D3034"/>
    <w:rsid w:val="003D3306"/>
    <w:rsid w:val="003D5361"/>
    <w:rsid w:val="003D690B"/>
    <w:rsid w:val="003E2374"/>
    <w:rsid w:val="003E4E5F"/>
    <w:rsid w:val="003E6C09"/>
    <w:rsid w:val="003E7311"/>
    <w:rsid w:val="003F141D"/>
    <w:rsid w:val="003F3A21"/>
    <w:rsid w:val="003F6C00"/>
    <w:rsid w:val="004001D4"/>
    <w:rsid w:val="00401646"/>
    <w:rsid w:val="004026C0"/>
    <w:rsid w:val="004033C1"/>
    <w:rsid w:val="0040561B"/>
    <w:rsid w:val="004078C9"/>
    <w:rsid w:val="00411340"/>
    <w:rsid w:val="004123E3"/>
    <w:rsid w:val="00412AF2"/>
    <w:rsid w:val="00420F3A"/>
    <w:rsid w:val="00421023"/>
    <w:rsid w:val="0042382B"/>
    <w:rsid w:val="00424886"/>
    <w:rsid w:val="00425378"/>
    <w:rsid w:val="00425A52"/>
    <w:rsid w:val="00425B13"/>
    <w:rsid w:val="00426017"/>
    <w:rsid w:val="00430409"/>
    <w:rsid w:val="004306DB"/>
    <w:rsid w:val="004316FC"/>
    <w:rsid w:val="004321B3"/>
    <w:rsid w:val="00432808"/>
    <w:rsid w:val="00437177"/>
    <w:rsid w:val="00437868"/>
    <w:rsid w:val="00447F0F"/>
    <w:rsid w:val="00450B6F"/>
    <w:rsid w:val="00451B81"/>
    <w:rsid w:val="004575EC"/>
    <w:rsid w:val="00457F0B"/>
    <w:rsid w:val="0046041D"/>
    <w:rsid w:val="0046121A"/>
    <w:rsid w:val="00465B6C"/>
    <w:rsid w:val="00470062"/>
    <w:rsid w:val="00470DA7"/>
    <w:rsid w:val="004712AB"/>
    <w:rsid w:val="00472374"/>
    <w:rsid w:val="0047338D"/>
    <w:rsid w:val="00473B6E"/>
    <w:rsid w:val="00473B7C"/>
    <w:rsid w:val="00474BFF"/>
    <w:rsid w:val="004766F3"/>
    <w:rsid w:val="00477404"/>
    <w:rsid w:val="004774D3"/>
    <w:rsid w:val="004829FA"/>
    <w:rsid w:val="00483E94"/>
    <w:rsid w:val="0048456D"/>
    <w:rsid w:val="00486879"/>
    <w:rsid w:val="00487E0F"/>
    <w:rsid w:val="00490A9F"/>
    <w:rsid w:val="00492550"/>
    <w:rsid w:val="004928B0"/>
    <w:rsid w:val="00493C50"/>
    <w:rsid w:val="00496581"/>
    <w:rsid w:val="004A0A50"/>
    <w:rsid w:val="004A0BA6"/>
    <w:rsid w:val="004A3636"/>
    <w:rsid w:val="004A3AD2"/>
    <w:rsid w:val="004A4E67"/>
    <w:rsid w:val="004A5086"/>
    <w:rsid w:val="004A6B9E"/>
    <w:rsid w:val="004B06DF"/>
    <w:rsid w:val="004B16D3"/>
    <w:rsid w:val="004B1F9D"/>
    <w:rsid w:val="004B1FE8"/>
    <w:rsid w:val="004B22C3"/>
    <w:rsid w:val="004B527A"/>
    <w:rsid w:val="004B623B"/>
    <w:rsid w:val="004B7132"/>
    <w:rsid w:val="004B732B"/>
    <w:rsid w:val="004B7BF9"/>
    <w:rsid w:val="004B7DA4"/>
    <w:rsid w:val="004C0470"/>
    <w:rsid w:val="004C2F9E"/>
    <w:rsid w:val="004C3120"/>
    <w:rsid w:val="004C3EAB"/>
    <w:rsid w:val="004C615E"/>
    <w:rsid w:val="004D2091"/>
    <w:rsid w:val="004D20A9"/>
    <w:rsid w:val="004D2213"/>
    <w:rsid w:val="004D6FD3"/>
    <w:rsid w:val="004D742A"/>
    <w:rsid w:val="004E662E"/>
    <w:rsid w:val="004E7DDB"/>
    <w:rsid w:val="004F1D10"/>
    <w:rsid w:val="004F2E42"/>
    <w:rsid w:val="004F3697"/>
    <w:rsid w:val="004F3F4C"/>
    <w:rsid w:val="004F4B72"/>
    <w:rsid w:val="004F7F2A"/>
    <w:rsid w:val="00501C7F"/>
    <w:rsid w:val="00502AC4"/>
    <w:rsid w:val="0050317D"/>
    <w:rsid w:val="00505851"/>
    <w:rsid w:val="0051209D"/>
    <w:rsid w:val="00512227"/>
    <w:rsid w:val="005126B3"/>
    <w:rsid w:val="005126F5"/>
    <w:rsid w:val="00515290"/>
    <w:rsid w:val="005169E1"/>
    <w:rsid w:val="005171DF"/>
    <w:rsid w:val="00521A39"/>
    <w:rsid w:val="00521FFF"/>
    <w:rsid w:val="0052711B"/>
    <w:rsid w:val="00527AC2"/>
    <w:rsid w:val="00530F4E"/>
    <w:rsid w:val="005338F2"/>
    <w:rsid w:val="00533FBF"/>
    <w:rsid w:val="00534A3A"/>
    <w:rsid w:val="005412CE"/>
    <w:rsid w:val="005414D6"/>
    <w:rsid w:val="00541554"/>
    <w:rsid w:val="005421A8"/>
    <w:rsid w:val="00545BFF"/>
    <w:rsid w:val="0055112D"/>
    <w:rsid w:val="00552405"/>
    <w:rsid w:val="00553D6E"/>
    <w:rsid w:val="005558CB"/>
    <w:rsid w:val="005576FC"/>
    <w:rsid w:val="00560427"/>
    <w:rsid w:val="0056054A"/>
    <w:rsid w:val="005611B2"/>
    <w:rsid w:val="00561C77"/>
    <w:rsid w:val="005708B7"/>
    <w:rsid w:val="00570D29"/>
    <w:rsid w:val="00573173"/>
    <w:rsid w:val="00573ECF"/>
    <w:rsid w:val="00575714"/>
    <w:rsid w:val="0057640F"/>
    <w:rsid w:val="005766F3"/>
    <w:rsid w:val="00582096"/>
    <w:rsid w:val="005836B3"/>
    <w:rsid w:val="00583B73"/>
    <w:rsid w:val="00585DA5"/>
    <w:rsid w:val="00586537"/>
    <w:rsid w:val="00586593"/>
    <w:rsid w:val="00590400"/>
    <w:rsid w:val="00591A8E"/>
    <w:rsid w:val="0059456A"/>
    <w:rsid w:val="00594731"/>
    <w:rsid w:val="0059499B"/>
    <w:rsid w:val="00596401"/>
    <w:rsid w:val="00596F38"/>
    <w:rsid w:val="005A32C3"/>
    <w:rsid w:val="005A6B3E"/>
    <w:rsid w:val="005A7D7A"/>
    <w:rsid w:val="005B157D"/>
    <w:rsid w:val="005B1D7F"/>
    <w:rsid w:val="005B4C82"/>
    <w:rsid w:val="005C383E"/>
    <w:rsid w:val="005D1F11"/>
    <w:rsid w:val="005D3ACC"/>
    <w:rsid w:val="005D4127"/>
    <w:rsid w:val="005D723C"/>
    <w:rsid w:val="005D7DAA"/>
    <w:rsid w:val="005E0B30"/>
    <w:rsid w:val="005E120D"/>
    <w:rsid w:val="005E52C5"/>
    <w:rsid w:val="005E69FA"/>
    <w:rsid w:val="005F087C"/>
    <w:rsid w:val="005F1C9A"/>
    <w:rsid w:val="005F219D"/>
    <w:rsid w:val="005F27D4"/>
    <w:rsid w:val="005F4EFE"/>
    <w:rsid w:val="006001B5"/>
    <w:rsid w:val="0060155A"/>
    <w:rsid w:val="00602221"/>
    <w:rsid w:val="00602DD7"/>
    <w:rsid w:val="00604746"/>
    <w:rsid w:val="00604836"/>
    <w:rsid w:val="00606130"/>
    <w:rsid w:val="00607B9E"/>
    <w:rsid w:val="00610BFA"/>
    <w:rsid w:val="00613C2A"/>
    <w:rsid w:val="00614FB4"/>
    <w:rsid w:val="00617291"/>
    <w:rsid w:val="00621AA6"/>
    <w:rsid w:val="006236E5"/>
    <w:rsid w:val="00623DD7"/>
    <w:rsid w:val="006324F7"/>
    <w:rsid w:val="00635E4F"/>
    <w:rsid w:val="0064443A"/>
    <w:rsid w:val="00645854"/>
    <w:rsid w:val="00646004"/>
    <w:rsid w:val="006469BA"/>
    <w:rsid w:val="006501FC"/>
    <w:rsid w:val="0065624F"/>
    <w:rsid w:val="006567B9"/>
    <w:rsid w:val="00657B59"/>
    <w:rsid w:val="00660FF9"/>
    <w:rsid w:val="00661635"/>
    <w:rsid w:val="006625ED"/>
    <w:rsid w:val="00664FBF"/>
    <w:rsid w:val="0066560E"/>
    <w:rsid w:val="00666373"/>
    <w:rsid w:val="006701E7"/>
    <w:rsid w:val="00671B26"/>
    <w:rsid w:val="00672817"/>
    <w:rsid w:val="00675707"/>
    <w:rsid w:val="006831E6"/>
    <w:rsid w:val="0068518A"/>
    <w:rsid w:val="0068745D"/>
    <w:rsid w:val="0069079D"/>
    <w:rsid w:val="00692089"/>
    <w:rsid w:val="00692D0F"/>
    <w:rsid w:val="0069572D"/>
    <w:rsid w:val="006962BD"/>
    <w:rsid w:val="006969CE"/>
    <w:rsid w:val="00696A65"/>
    <w:rsid w:val="00697677"/>
    <w:rsid w:val="006A24F1"/>
    <w:rsid w:val="006A33FA"/>
    <w:rsid w:val="006A3ADF"/>
    <w:rsid w:val="006B0DA3"/>
    <w:rsid w:val="006B2C88"/>
    <w:rsid w:val="006B6F52"/>
    <w:rsid w:val="006B741E"/>
    <w:rsid w:val="006C1603"/>
    <w:rsid w:val="006C185D"/>
    <w:rsid w:val="006C2323"/>
    <w:rsid w:val="006C39FC"/>
    <w:rsid w:val="006C642D"/>
    <w:rsid w:val="006C65A6"/>
    <w:rsid w:val="006C6F0B"/>
    <w:rsid w:val="006C74DE"/>
    <w:rsid w:val="006D3AF9"/>
    <w:rsid w:val="006D4D72"/>
    <w:rsid w:val="006D5157"/>
    <w:rsid w:val="006E0637"/>
    <w:rsid w:val="006E06B8"/>
    <w:rsid w:val="006E09A7"/>
    <w:rsid w:val="006E6030"/>
    <w:rsid w:val="006E6529"/>
    <w:rsid w:val="006E709A"/>
    <w:rsid w:val="006E7522"/>
    <w:rsid w:val="006F0490"/>
    <w:rsid w:val="006F2A40"/>
    <w:rsid w:val="006F3E69"/>
    <w:rsid w:val="006F5AE2"/>
    <w:rsid w:val="006F70D5"/>
    <w:rsid w:val="006F737D"/>
    <w:rsid w:val="00700537"/>
    <w:rsid w:val="0070375F"/>
    <w:rsid w:val="007077F0"/>
    <w:rsid w:val="00707981"/>
    <w:rsid w:val="007117E5"/>
    <w:rsid w:val="0071329A"/>
    <w:rsid w:val="00715B91"/>
    <w:rsid w:val="007163F4"/>
    <w:rsid w:val="00716875"/>
    <w:rsid w:val="00722735"/>
    <w:rsid w:val="00723565"/>
    <w:rsid w:val="0072667C"/>
    <w:rsid w:val="0072692B"/>
    <w:rsid w:val="007301E3"/>
    <w:rsid w:val="0073239B"/>
    <w:rsid w:val="00732A54"/>
    <w:rsid w:val="00735FD1"/>
    <w:rsid w:val="00736422"/>
    <w:rsid w:val="00741CEA"/>
    <w:rsid w:val="00741F02"/>
    <w:rsid w:val="0074262E"/>
    <w:rsid w:val="00744835"/>
    <w:rsid w:val="007449A9"/>
    <w:rsid w:val="00744FA4"/>
    <w:rsid w:val="007468B0"/>
    <w:rsid w:val="00747703"/>
    <w:rsid w:val="00747D24"/>
    <w:rsid w:val="00750F28"/>
    <w:rsid w:val="00753241"/>
    <w:rsid w:val="00756C21"/>
    <w:rsid w:val="00756D4A"/>
    <w:rsid w:val="007644FA"/>
    <w:rsid w:val="007649EB"/>
    <w:rsid w:val="00764AA4"/>
    <w:rsid w:val="00765EB3"/>
    <w:rsid w:val="00766557"/>
    <w:rsid w:val="007668BB"/>
    <w:rsid w:val="00766F96"/>
    <w:rsid w:val="00771A39"/>
    <w:rsid w:val="00774D3C"/>
    <w:rsid w:val="00776A7C"/>
    <w:rsid w:val="0077729C"/>
    <w:rsid w:val="00777B82"/>
    <w:rsid w:val="00782398"/>
    <w:rsid w:val="0078418F"/>
    <w:rsid w:val="0079019A"/>
    <w:rsid w:val="00790E12"/>
    <w:rsid w:val="00791620"/>
    <w:rsid w:val="00795A5C"/>
    <w:rsid w:val="007A681E"/>
    <w:rsid w:val="007A6B6F"/>
    <w:rsid w:val="007A79D1"/>
    <w:rsid w:val="007B267A"/>
    <w:rsid w:val="007B3894"/>
    <w:rsid w:val="007B45F1"/>
    <w:rsid w:val="007B7C03"/>
    <w:rsid w:val="007C065E"/>
    <w:rsid w:val="007C12A6"/>
    <w:rsid w:val="007C1476"/>
    <w:rsid w:val="007C1D19"/>
    <w:rsid w:val="007C5B51"/>
    <w:rsid w:val="007D1713"/>
    <w:rsid w:val="007D3996"/>
    <w:rsid w:val="007D3C05"/>
    <w:rsid w:val="007D590F"/>
    <w:rsid w:val="007D6944"/>
    <w:rsid w:val="007D6A5A"/>
    <w:rsid w:val="007E0FA5"/>
    <w:rsid w:val="007E105B"/>
    <w:rsid w:val="007E1C72"/>
    <w:rsid w:val="007E30AE"/>
    <w:rsid w:val="007E3BE6"/>
    <w:rsid w:val="007E55B4"/>
    <w:rsid w:val="007F02DE"/>
    <w:rsid w:val="007F0436"/>
    <w:rsid w:val="007F282E"/>
    <w:rsid w:val="007F4434"/>
    <w:rsid w:val="007F5B3E"/>
    <w:rsid w:val="007F78CC"/>
    <w:rsid w:val="0080098B"/>
    <w:rsid w:val="008021C5"/>
    <w:rsid w:val="00802B9E"/>
    <w:rsid w:val="00805125"/>
    <w:rsid w:val="00805BD4"/>
    <w:rsid w:val="00806C0E"/>
    <w:rsid w:val="00810F29"/>
    <w:rsid w:val="00813D85"/>
    <w:rsid w:val="00817DA5"/>
    <w:rsid w:val="008207B0"/>
    <w:rsid w:val="008234A1"/>
    <w:rsid w:val="00823B39"/>
    <w:rsid w:val="008264AC"/>
    <w:rsid w:val="00827061"/>
    <w:rsid w:val="008272B4"/>
    <w:rsid w:val="008274C5"/>
    <w:rsid w:val="00827757"/>
    <w:rsid w:val="00827C2D"/>
    <w:rsid w:val="008347AB"/>
    <w:rsid w:val="00836720"/>
    <w:rsid w:val="008367DB"/>
    <w:rsid w:val="00837D39"/>
    <w:rsid w:val="008411F4"/>
    <w:rsid w:val="008421F6"/>
    <w:rsid w:val="008430D5"/>
    <w:rsid w:val="00843229"/>
    <w:rsid w:val="008476D8"/>
    <w:rsid w:val="00851CA9"/>
    <w:rsid w:val="00851F1D"/>
    <w:rsid w:val="00852A60"/>
    <w:rsid w:val="00854077"/>
    <w:rsid w:val="008578D6"/>
    <w:rsid w:val="00861503"/>
    <w:rsid w:val="00862192"/>
    <w:rsid w:val="008657B4"/>
    <w:rsid w:val="00865EA5"/>
    <w:rsid w:val="00866A37"/>
    <w:rsid w:val="008671B6"/>
    <w:rsid w:val="0086788A"/>
    <w:rsid w:val="00872D85"/>
    <w:rsid w:val="00875617"/>
    <w:rsid w:val="0087707B"/>
    <w:rsid w:val="00877248"/>
    <w:rsid w:val="0087755E"/>
    <w:rsid w:val="00884750"/>
    <w:rsid w:val="00884E02"/>
    <w:rsid w:val="00884E45"/>
    <w:rsid w:val="00885A3E"/>
    <w:rsid w:val="00885E9D"/>
    <w:rsid w:val="00892538"/>
    <w:rsid w:val="00894260"/>
    <w:rsid w:val="008952E2"/>
    <w:rsid w:val="00897BAC"/>
    <w:rsid w:val="008A0A31"/>
    <w:rsid w:val="008A2BE3"/>
    <w:rsid w:val="008A2C5F"/>
    <w:rsid w:val="008A31AF"/>
    <w:rsid w:val="008A533F"/>
    <w:rsid w:val="008A7F24"/>
    <w:rsid w:val="008B1961"/>
    <w:rsid w:val="008B5187"/>
    <w:rsid w:val="008B524C"/>
    <w:rsid w:val="008B587D"/>
    <w:rsid w:val="008B6AB1"/>
    <w:rsid w:val="008C028C"/>
    <w:rsid w:val="008C2CBD"/>
    <w:rsid w:val="008C5890"/>
    <w:rsid w:val="008C7402"/>
    <w:rsid w:val="008D11FF"/>
    <w:rsid w:val="008D1C82"/>
    <w:rsid w:val="008D2BE7"/>
    <w:rsid w:val="008D72B1"/>
    <w:rsid w:val="008D799C"/>
    <w:rsid w:val="008D7C21"/>
    <w:rsid w:val="008E23F1"/>
    <w:rsid w:val="008E3249"/>
    <w:rsid w:val="008E60E7"/>
    <w:rsid w:val="008F0365"/>
    <w:rsid w:val="008F4D6F"/>
    <w:rsid w:val="008F5129"/>
    <w:rsid w:val="008F6A76"/>
    <w:rsid w:val="008F6B0E"/>
    <w:rsid w:val="00900147"/>
    <w:rsid w:val="00900B36"/>
    <w:rsid w:val="00904351"/>
    <w:rsid w:val="00906955"/>
    <w:rsid w:val="00911474"/>
    <w:rsid w:val="00911E10"/>
    <w:rsid w:val="009124CE"/>
    <w:rsid w:val="009139D1"/>
    <w:rsid w:val="00916810"/>
    <w:rsid w:val="009174DC"/>
    <w:rsid w:val="00917C54"/>
    <w:rsid w:val="0092359C"/>
    <w:rsid w:val="0092482C"/>
    <w:rsid w:val="00924E5E"/>
    <w:rsid w:val="0092659B"/>
    <w:rsid w:val="00930B4F"/>
    <w:rsid w:val="00931F01"/>
    <w:rsid w:val="00931FC9"/>
    <w:rsid w:val="009349CA"/>
    <w:rsid w:val="00936034"/>
    <w:rsid w:val="009364C0"/>
    <w:rsid w:val="009400B7"/>
    <w:rsid w:val="00941323"/>
    <w:rsid w:val="00942859"/>
    <w:rsid w:val="00954936"/>
    <w:rsid w:val="0095749A"/>
    <w:rsid w:val="0096184E"/>
    <w:rsid w:val="00966B10"/>
    <w:rsid w:val="00970574"/>
    <w:rsid w:val="00972B90"/>
    <w:rsid w:val="00980707"/>
    <w:rsid w:val="00984D32"/>
    <w:rsid w:val="00985D4A"/>
    <w:rsid w:val="00990D2C"/>
    <w:rsid w:val="00991CC1"/>
    <w:rsid w:val="009947DF"/>
    <w:rsid w:val="009975C2"/>
    <w:rsid w:val="009A2406"/>
    <w:rsid w:val="009A2B91"/>
    <w:rsid w:val="009A51BF"/>
    <w:rsid w:val="009A66BB"/>
    <w:rsid w:val="009A6CD2"/>
    <w:rsid w:val="009B2A9A"/>
    <w:rsid w:val="009B3992"/>
    <w:rsid w:val="009B488D"/>
    <w:rsid w:val="009B66A2"/>
    <w:rsid w:val="009B67E8"/>
    <w:rsid w:val="009C0698"/>
    <w:rsid w:val="009C079C"/>
    <w:rsid w:val="009C1D30"/>
    <w:rsid w:val="009C2B94"/>
    <w:rsid w:val="009C5343"/>
    <w:rsid w:val="009C5B69"/>
    <w:rsid w:val="009D38FC"/>
    <w:rsid w:val="009D6DC9"/>
    <w:rsid w:val="009E174A"/>
    <w:rsid w:val="009E4219"/>
    <w:rsid w:val="009E55DB"/>
    <w:rsid w:val="009E5862"/>
    <w:rsid w:val="009E5DA7"/>
    <w:rsid w:val="009F0EC8"/>
    <w:rsid w:val="009F56C9"/>
    <w:rsid w:val="009F69AC"/>
    <w:rsid w:val="009F7898"/>
    <w:rsid w:val="009F7BBC"/>
    <w:rsid w:val="00A00614"/>
    <w:rsid w:val="00A014CE"/>
    <w:rsid w:val="00A0306A"/>
    <w:rsid w:val="00A0337A"/>
    <w:rsid w:val="00A06510"/>
    <w:rsid w:val="00A07A9B"/>
    <w:rsid w:val="00A11F00"/>
    <w:rsid w:val="00A1527C"/>
    <w:rsid w:val="00A172D8"/>
    <w:rsid w:val="00A20368"/>
    <w:rsid w:val="00A2117A"/>
    <w:rsid w:val="00A22EBB"/>
    <w:rsid w:val="00A243D5"/>
    <w:rsid w:val="00A24FF9"/>
    <w:rsid w:val="00A25140"/>
    <w:rsid w:val="00A3111D"/>
    <w:rsid w:val="00A31928"/>
    <w:rsid w:val="00A335F2"/>
    <w:rsid w:val="00A3648A"/>
    <w:rsid w:val="00A374F8"/>
    <w:rsid w:val="00A42E09"/>
    <w:rsid w:val="00A42E30"/>
    <w:rsid w:val="00A43DD6"/>
    <w:rsid w:val="00A44253"/>
    <w:rsid w:val="00A44E61"/>
    <w:rsid w:val="00A5150E"/>
    <w:rsid w:val="00A52553"/>
    <w:rsid w:val="00A53383"/>
    <w:rsid w:val="00A5426C"/>
    <w:rsid w:val="00A546C4"/>
    <w:rsid w:val="00A55306"/>
    <w:rsid w:val="00A57373"/>
    <w:rsid w:val="00A60D9C"/>
    <w:rsid w:val="00A614AE"/>
    <w:rsid w:val="00A66899"/>
    <w:rsid w:val="00A67E17"/>
    <w:rsid w:val="00A703AF"/>
    <w:rsid w:val="00A73C6D"/>
    <w:rsid w:val="00A75365"/>
    <w:rsid w:val="00A7541B"/>
    <w:rsid w:val="00A765E5"/>
    <w:rsid w:val="00A854E6"/>
    <w:rsid w:val="00A856CF"/>
    <w:rsid w:val="00A942AB"/>
    <w:rsid w:val="00A94834"/>
    <w:rsid w:val="00A96675"/>
    <w:rsid w:val="00A96A31"/>
    <w:rsid w:val="00AA0455"/>
    <w:rsid w:val="00AA5D8C"/>
    <w:rsid w:val="00AA750C"/>
    <w:rsid w:val="00AB35F8"/>
    <w:rsid w:val="00AB54C8"/>
    <w:rsid w:val="00AB5B09"/>
    <w:rsid w:val="00AC04F0"/>
    <w:rsid w:val="00AC0909"/>
    <w:rsid w:val="00AC1CF7"/>
    <w:rsid w:val="00AC1FC7"/>
    <w:rsid w:val="00AC78BE"/>
    <w:rsid w:val="00AD3C45"/>
    <w:rsid w:val="00AD7DB5"/>
    <w:rsid w:val="00AE1C0D"/>
    <w:rsid w:val="00AE3222"/>
    <w:rsid w:val="00AE4125"/>
    <w:rsid w:val="00AE490B"/>
    <w:rsid w:val="00AE569D"/>
    <w:rsid w:val="00AE5715"/>
    <w:rsid w:val="00AF0885"/>
    <w:rsid w:val="00AF0DEE"/>
    <w:rsid w:val="00AF1F34"/>
    <w:rsid w:val="00AF3E96"/>
    <w:rsid w:val="00AF6345"/>
    <w:rsid w:val="00AF6FB1"/>
    <w:rsid w:val="00B007E6"/>
    <w:rsid w:val="00B0305E"/>
    <w:rsid w:val="00B030A8"/>
    <w:rsid w:val="00B0694A"/>
    <w:rsid w:val="00B075DD"/>
    <w:rsid w:val="00B10C3A"/>
    <w:rsid w:val="00B2287D"/>
    <w:rsid w:val="00B252B6"/>
    <w:rsid w:val="00B253A0"/>
    <w:rsid w:val="00B30AF0"/>
    <w:rsid w:val="00B34EB1"/>
    <w:rsid w:val="00B40D5C"/>
    <w:rsid w:val="00B40F86"/>
    <w:rsid w:val="00B45969"/>
    <w:rsid w:val="00B475AF"/>
    <w:rsid w:val="00B5059E"/>
    <w:rsid w:val="00B542E4"/>
    <w:rsid w:val="00B605A4"/>
    <w:rsid w:val="00B6129C"/>
    <w:rsid w:val="00B618FA"/>
    <w:rsid w:val="00B61C72"/>
    <w:rsid w:val="00B63332"/>
    <w:rsid w:val="00B646C3"/>
    <w:rsid w:val="00B66E11"/>
    <w:rsid w:val="00B66E4C"/>
    <w:rsid w:val="00B67C0E"/>
    <w:rsid w:val="00B706EC"/>
    <w:rsid w:val="00B7274A"/>
    <w:rsid w:val="00B752F9"/>
    <w:rsid w:val="00B85120"/>
    <w:rsid w:val="00B90920"/>
    <w:rsid w:val="00B910B2"/>
    <w:rsid w:val="00B92466"/>
    <w:rsid w:val="00B97789"/>
    <w:rsid w:val="00BA10C7"/>
    <w:rsid w:val="00BA1AF2"/>
    <w:rsid w:val="00BA2487"/>
    <w:rsid w:val="00BA4301"/>
    <w:rsid w:val="00BA5AB9"/>
    <w:rsid w:val="00BA5D23"/>
    <w:rsid w:val="00BB0AC1"/>
    <w:rsid w:val="00BB26A2"/>
    <w:rsid w:val="00BB2B3B"/>
    <w:rsid w:val="00BB31BA"/>
    <w:rsid w:val="00BC146D"/>
    <w:rsid w:val="00BC1963"/>
    <w:rsid w:val="00BC355A"/>
    <w:rsid w:val="00BC5545"/>
    <w:rsid w:val="00BC55CE"/>
    <w:rsid w:val="00BD0290"/>
    <w:rsid w:val="00BD0427"/>
    <w:rsid w:val="00BD0489"/>
    <w:rsid w:val="00BD084D"/>
    <w:rsid w:val="00BD0CF6"/>
    <w:rsid w:val="00BD2180"/>
    <w:rsid w:val="00BD7269"/>
    <w:rsid w:val="00BE18BE"/>
    <w:rsid w:val="00BE19C5"/>
    <w:rsid w:val="00BE1FA7"/>
    <w:rsid w:val="00BE28B1"/>
    <w:rsid w:val="00BE35DF"/>
    <w:rsid w:val="00BF592B"/>
    <w:rsid w:val="00BF6753"/>
    <w:rsid w:val="00C00F16"/>
    <w:rsid w:val="00C01F10"/>
    <w:rsid w:val="00C02C75"/>
    <w:rsid w:val="00C067F1"/>
    <w:rsid w:val="00C10B73"/>
    <w:rsid w:val="00C15856"/>
    <w:rsid w:val="00C176B4"/>
    <w:rsid w:val="00C23DDE"/>
    <w:rsid w:val="00C24B5C"/>
    <w:rsid w:val="00C26798"/>
    <w:rsid w:val="00C27C0D"/>
    <w:rsid w:val="00C27C55"/>
    <w:rsid w:val="00C27CE0"/>
    <w:rsid w:val="00C27F16"/>
    <w:rsid w:val="00C302B4"/>
    <w:rsid w:val="00C303DA"/>
    <w:rsid w:val="00C31110"/>
    <w:rsid w:val="00C34CAE"/>
    <w:rsid w:val="00C36491"/>
    <w:rsid w:val="00C40E01"/>
    <w:rsid w:val="00C41651"/>
    <w:rsid w:val="00C425FC"/>
    <w:rsid w:val="00C432F2"/>
    <w:rsid w:val="00C456A2"/>
    <w:rsid w:val="00C456EE"/>
    <w:rsid w:val="00C45777"/>
    <w:rsid w:val="00C502B8"/>
    <w:rsid w:val="00C50437"/>
    <w:rsid w:val="00C50A47"/>
    <w:rsid w:val="00C52320"/>
    <w:rsid w:val="00C52AEB"/>
    <w:rsid w:val="00C52B18"/>
    <w:rsid w:val="00C56B41"/>
    <w:rsid w:val="00C57397"/>
    <w:rsid w:val="00C617E0"/>
    <w:rsid w:val="00C619C2"/>
    <w:rsid w:val="00C6377E"/>
    <w:rsid w:val="00C668FA"/>
    <w:rsid w:val="00C76258"/>
    <w:rsid w:val="00C7794D"/>
    <w:rsid w:val="00C77FFA"/>
    <w:rsid w:val="00C802EC"/>
    <w:rsid w:val="00C82B9F"/>
    <w:rsid w:val="00C82D47"/>
    <w:rsid w:val="00C82E31"/>
    <w:rsid w:val="00C83672"/>
    <w:rsid w:val="00C83713"/>
    <w:rsid w:val="00C860E0"/>
    <w:rsid w:val="00C8792F"/>
    <w:rsid w:val="00C9367E"/>
    <w:rsid w:val="00C93683"/>
    <w:rsid w:val="00C93BD9"/>
    <w:rsid w:val="00C94252"/>
    <w:rsid w:val="00C948CC"/>
    <w:rsid w:val="00C9510B"/>
    <w:rsid w:val="00C96A5B"/>
    <w:rsid w:val="00CA0114"/>
    <w:rsid w:val="00CA124C"/>
    <w:rsid w:val="00CA15D6"/>
    <w:rsid w:val="00CA3525"/>
    <w:rsid w:val="00CA368E"/>
    <w:rsid w:val="00CA473A"/>
    <w:rsid w:val="00CA52EB"/>
    <w:rsid w:val="00CA7D1C"/>
    <w:rsid w:val="00CB218C"/>
    <w:rsid w:val="00CB522F"/>
    <w:rsid w:val="00CB65BD"/>
    <w:rsid w:val="00CB74A7"/>
    <w:rsid w:val="00CB754A"/>
    <w:rsid w:val="00CC07F4"/>
    <w:rsid w:val="00CC0CC2"/>
    <w:rsid w:val="00CC26C4"/>
    <w:rsid w:val="00CC4F4C"/>
    <w:rsid w:val="00CC5460"/>
    <w:rsid w:val="00CC5EAC"/>
    <w:rsid w:val="00CD09AC"/>
    <w:rsid w:val="00CD1B9D"/>
    <w:rsid w:val="00CD4B86"/>
    <w:rsid w:val="00CD5C18"/>
    <w:rsid w:val="00CD5D3A"/>
    <w:rsid w:val="00CD6160"/>
    <w:rsid w:val="00CD7139"/>
    <w:rsid w:val="00CD76E4"/>
    <w:rsid w:val="00CE0203"/>
    <w:rsid w:val="00CE3B0C"/>
    <w:rsid w:val="00CE4E00"/>
    <w:rsid w:val="00CE614F"/>
    <w:rsid w:val="00CE70EA"/>
    <w:rsid w:val="00CE7812"/>
    <w:rsid w:val="00CF0235"/>
    <w:rsid w:val="00CF462C"/>
    <w:rsid w:val="00CF4FC6"/>
    <w:rsid w:val="00CF7621"/>
    <w:rsid w:val="00CF7A7F"/>
    <w:rsid w:val="00D0174F"/>
    <w:rsid w:val="00D03566"/>
    <w:rsid w:val="00D03F75"/>
    <w:rsid w:val="00D04C8C"/>
    <w:rsid w:val="00D14EA4"/>
    <w:rsid w:val="00D17739"/>
    <w:rsid w:val="00D202CE"/>
    <w:rsid w:val="00D20C0A"/>
    <w:rsid w:val="00D233F2"/>
    <w:rsid w:val="00D27AC6"/>
    <w:rsid w:val="00D3060B"/>
    <w:rsid w:val="00D3075A"/>
    <w:rsid w:val="00D30AEA"/>
    <w:rsid w:val="00D31877"/>
    <w:rsid w:val="00D326BC"/>
    <w:rsid w:val="00D3479F"/>
    <w:rsid w:val="00D3657A"/>
    <w:rsid w:val="00D36BD6"/>
    <w:rsid w:val="00D400D7"/>
    <w:rsid w:val="00D41C3B"/>
    <w:rsid w:val="00D42674"/>
    <w:rsid w:val="00D43B44"/>
    <w:rsid w:val="00D46A91"/>
    <w:rsid w:val="00D4787E"/>
    <w:rsid w:val="00D50E80"/>
    <w:rsid w:val="00D5135E"/>
    <w:rsid w:val="00D54715"/>
    <w:rsid w:val="00D555FA"/>
    <w:rsid w:val="00D5587B"/>
    <w:rsid w:val="00D57B7D"/>
    <w:rsid w:val="00D6169C"/>
    <w:rsid w:val="00D653AD"/>
    <w:rsid w:val="00D71136"/>
    <w:rsid w:val="00D7128F"/>
    <w:rsid w:val="00D7189C"/>
    <w:rsid w:val="00D73134"/>
    <w:rsid w:val="00D74736"/>
    <w:rsid w:val="00D81140"/>
    <w:rsid w:val="00D8320C"/>
    <w:rsid w:val="00D85DBA"/>
    <w:rsid w:val="00D87C5C"/>
    <w:rsid w:val="00D906A8"/>
    <w:rsid w:val="00D92110"/>
    <w:rsid w:val="00D96DFE"/>
    <w:rsid w:val="00D9717C"/>
    <w:rsid w:val="00DA028D"/>
    <w:rsid w:val="00DA0FD1"/>
    <w:rsid w:val="00DA4952"/>
    <w:rsid w:val="00DA4BBE"/>
    <w:rsid w:val="00DB3E5A"/>
    <w:rsid w:val="00DB5F2C"/>
    <w:rsid w:val="00DC1A63"/>
    <w:rsid w:val="00DC458D"/>
    <w:rsid w:val="00DC6356"/>
    <w:rsid w:val="00DC6D01"/>
    <w:rsid w:val="00DC75D2"/>
    <w:rsid w:val="00DD0E95"/>
    <w:rsid w:val="00DD13A0"/>
    <w:rsid w:val="00DD2917"/>
    <w:rsid w:val="00DD4B4A"/>
    <w:rsid w:val="00DD53D1"/>
    <w:rsid w:val="00DD674C"/>
    <w:rsid w:val="00DE2AC8"/>
    <w:rsid w:val="00DE3179"/>
    <w:rsid w:val="00DE462B"/>
    <w:rsid w:val="00DF3389"/>
    <w:rsid w:val="00E01414"/>
    <w:rsid w:val="00E04217"/>
    <w:rsid w:val="00E061E6"/>
    <w:rsid w:val="00E068FD"/>
    <w:rsid w:val="00E06C34"/>
    <w:rsid w:val="00E1136D"/>
    <w:rsid w:val="00E13AA5"/>
    <w:rsid w:val="00E17646"/>
    <w:rsid w:val="00E243D6"/>
    <w:rsid w:val="00E25016"/>
    <w:rsid w:val="00E301F7"/>
    <w:rsid w:val="00E32666"/>
    <w:rsid w:val="00E32D43"/>
    <w:rsid w:val="00E336D9"/>
    <w:rsid w:val="00E41C81"/>
    <w:rsid w:val="00E424B6"/>
    <w:rsid w:val="00E43211"/>
    <w:rsid w:val="00E457B3"/>
    <w:rsid w:val="00E4728A"/>
    <w:rsid w:val="00E502D9"/>
    <w:rsid w:val="00E506BB"/>
    <w:rsid w:val="00E50CB6"/>
    <w:rsid w:val="00E51E68"/>
    <w:rsid w:val="00E527DE"/>
    <w:rsid w:val="00E566E2"/>
    <w:rsid w:val="00E61EA6"/>
    <w:rsid w:val="00E62154"/>
    <w:rsid w:val="00E62842"/>
    <w:rsid w:val="00E64AC4"/>
    <w:rsid w:val="00E64F35"/>
    <w:rsid w:val="00E66D49"/>
    <w:rsid w:val="00E67C08"/>
    <w:rsid w:val="00E71323"/>
    <w:rsid w:val="00E72462"/>
    <w:rsid w:val="00E72BEA"/>
    <w:rsid w:val="00E7695A"/>
    <w:rsid w:val="00E82DC9"/>
    <w:rsid w:val="00E8753E"/>
    <w:rsid w:val="00E90CBF"/>
    <w:rsid w:val="00E9164B"/>
    <w:rsid w:val="00E92705"/>
    <w:rsid w:val="00E92903"/>
    <w:rsid w:val="00E94188"/>
    <w:rsid w:val="00E95E5E"/>
    <w:rsid w:val="00E9621E"/>
    <w:rsid w:val="00EA1FA5"/>
    <w:rsid w:val="00EB10E4"/>
    <w:rsid w:val="00EB18E0"/>
    <w:rsid w:val="00EB260D"/>
    <w:rsid w:val="00EB38E0"/>
    <w:rsid w:val="00EB4AF3"/>
    <w:rsid w:val="00EB536E"/>
    <w:rsid w:val="00EB61B6"/>
    <w:rsid w:val="00EB7B49"/>
    <w:rsid w:val="00EC2168"/>
    <w:rsid w:val="00EC409F"/>
    <w:rsid w:val="00EC7AC4"/>
    <w:rsid w:val="00ED0A99"/>
    <w:rsid w:val="00ED34F5"/>
    <w:rsid w:val="00EE24F1"/>
    <w:rsid w:val="00EE436F"/>
    <w:rsid w:val="00EE5357"/>
    <w:rsid w:val="00EE543D"/>
    <w:rsid w:val="00EE66C3"/>
    <w:rsid w:val="00EF0F17"/>
    <w:rsid w:val="00EF12FA"/>
    <w:rsid w:val="00EF1C89"/>
    <w:rsid w:val="00F00403"/>
    <w:rsid w:val="00F01CA8"/>
    <w:rsid w:val="00F01D54"/>
    <w:rsid w:val="00F043D6"/>
    <w:rsid w:val="00F060DD"/>
    <w:rsid w:val="00F06464"/>
    <w:rsid w:val="00F11DF7"/>
    <w:rsid w:val="00F121B1"/>
    <w:rsid w:val="00F135E8"/>
    <w:rsid w:val="00F139E9"/>
    <w:rsid w:val="00F13AAF"/>
    <w:rsid w:val="00F16BE7"/>
    <w:rsid w:val="00F17EB1"/>
    <w:rsid w:val="00F20460"/>
    <w:rsid w:val="00F2233B"/>
    <w:rsid w:val="00F23479"/>
    <w:rsid w:val="00F32623"/>
    <w:rsid w:val="00F32C1F"/>
    <w:rsid w:val="00F3711E"/>
    <w:rsid w:val="00F42C00"/>
    <w:rsid w:val="00F45E93"/>
    <w:rsid w:val="00F544E6"/>
    <w:rsid w:val="00F552EB"/>
    <w:rsid w:val="00F557CA"/>
    <w:rsid w:val="00F56301"/>
    <w:rsid w:val="00F57062"/>
    <w:rsid w:val="00F57718"/>
    <w:rsid w:val="00F607D3"/>
    <w:rsid w:val="00F61133"/>
    <w:rsid w:val="00F61621"/>
    <w:rsid w:val="00F62E88"/>
    <w:rsid w:val="00F65015"/>
    <w:rsid w:val="00F65101"/>
    <w:rsid w:val="00F651B6"/>
    <w:rsid w:val="00F65B1B"/>
    <w:rsid w:val="00F677CC"/>
    <w:rsid w:val="00F73255"/>
    <w:rsid w:val="00F74378"/>
    <w:rsid w:val="00F76773"/>
    <w:rsid w:val="00F81462"/>
    <w:rsid w:val="00F82196"/>
    <w:rsid w:val="00F83475"/>
    <w:rsid w:val="00F83D7F"/>
    <w:rsid w:val="00F84AAE"/>
    <w:rsid w:val="00F85ED4"/>
    <w:rsid w:val="00F92034"/>
    <w:rsid w:val="00F921D7"/>
    <w:rsid w:val="00F92E0F"/>
    <w:rsid w:val="00F93854"/>
    <w:rsid w:val="00F941E9"/>
    <w:rsid w:val="00FA08B9"/>
    <w:rsid w:val="00FA357B"/>
    <w:rsid w:val="00FA3DDA"/>
    <w:rsid w:val="00FA452B"/>
    <w:rsid w:val="00FB4205"/>
    <w:rsid w:val="00FC0258"/>
    <w:rsid w:val="00FC1218"/>
    <w:rsid w:val="00FC157F"/>
    <w:rsid w:val="00FC1D01"/>
    <w:rsid w:val="00FC30BF"/>
    <w:rsid w:val="00FC4B3F"/>
    <w:rsid w:val="00FC74EA"/>
    <w:rsid w:val="00FD1671"/>
    <w:rsid w:val="00FD16C3"/>
    <w:rsid w:val="00FD211C"/>
    <w:rsid w:val="00FE13B2"/>
    <w:rsid w:val="00FE14FB"/>
    <w:rsid w:val="00FE294B"/>
    <w:rsid w:val="00FE3272"/>
    <w:rsid w:val="00FE4467"/>
    <w:rsid w:val="00FE52DE"/>
    <w:rsid w:val="00FE55A4"/>
    <w:rsid w:val="00FE5E23"/>
    <w:rsid w:val="00FF1754"/>
    <w:rsid w:val="00FF1DFB"/>
    <w:rsid w:val="00FF26D8"/>
    <w:rsid w:val="00FF2A6D"/>
    <w:rsid w:val="00FF34A3"/>
    <w:rsid w:val="00FF59A1"/>
    <w:rsid w:val="00FF6207"/>
    <w:rsid w:val="00FF7742"/>
    <w:rsid w:val="00FF77B9"/>
    <w:rsid w:val="00FF77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EC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1BC2"/>
    <w:pPr>
      <w:keepNext/>
      <w:keepLines/>
      <w:numPr>
        <w:numId w:val="2"/>
      </w:numPr>
      <w:spacing w:before="120" w:after="0" w:line="240" w:lineRule="auto"/>
      <w:jc w:val="center"/>
      <w:outlineLvl w:val="0"/>
    </w:pPr>
    <w:rPr>
      <w:rFonts w:ascii="Proba Pro" w:eastAsia="Times New Roman" w:hAnsi="Proba Pro" w:cs="Times New Roman"/>
      <w:color w:val="000000"/>
      <w:spacing w:val="30"/>
      <w:sz w:val="24"/>
      <w:szCs w:val="24"/>
    </w:rPr>
  </w:style>
  <w:style w:type="paragraph" w:styleId="Heading2">
    <w:name w:val="heading 2"/>
    <w:basedOn w:val="Normal"/>
    <w:next w:val="Normal"/>
    <w:link w:val="Heading2Char"/>
    <w:uiPriority w:val="9"/>
    <w:unhideWhenUsed/>
    <w:qFormat/>
    <w:rsid w:val="000E1BC2"/>
    <w:pPr>
      <w:keepNext/>
      <w:keepLines/>
      <w:numPr>
        <w:ilvl w:val="1"/>
        <w:numId w:val="2"/>
      </w:numPr>
      <w:spacing w:before="360" w:after="0" w:line="240" w:lineRule="auto"/>
      <w:outlineLvl w:val="1"/>
    </w:pPr>
    <w:rPr>
      <w:rFonts w:ascii="Proba Pro" w:eastAsia="Times New Roman" w:hAnsi="Proba Pro" w:cs="Times New Roman"/>
      <w:caps/>
      <w:color w:val="000000"/>
      <w:spacing w:val="30"/>
      <w:sz w:val="24"/>
      <w:szCs w:val="24"/>
      <w:lang w:val="en-US"/>
    </w:rPr>
  </w:style>
  <w:style w:type="paragraph" w:styleId="Heading3">
    <w:name w:val="heading 3"/>
    <w:basedOn w:val="Normal"/>
    <w:next w:val="Normal"/>
    <w:link w:val="Heading3Char"/>
    <w:uiPriority w:val="9"/>
    <w:semiHidden/>
    <w:unhideWhenUsed/>
    <w:qFormat/>
    <w:rsid w:val="000E1BC2"/>
    <w:pPr>
      <w:keepNext/>
      <w:keepLines/>
      <w:numPr>
        <w:ilvl w:val="2"/>
        <w:numId w:val="2"/>
      </w:numPr>
      <w:spacing w:after="0" w:line="240" w:lineRule="auto"/>
      <w:outlineLvl w:val="2"/>
    </w:pPr>
    <w:rPr>
      <w:rFonts w:ascii="Proba Pro" w:eastAsia="Times New Roman" w:hAnsi="Proba Pro" w:cs="Times New Roman"/>
      <w:color w:val="000000"/>
      <w:sz w:val="20"/>
      <w:szCs w:val="24"/>
    </w:rPr>
  </w:style>
  <w:style w:type="paragraph" w:styleId="Heading4">
    <w:name w:val="heading 4"/>
    <w:basedOn w:val="Normal"/>
    <w:next w:val="Normal"/>
    <w:link w:val="Heading4Char"/>
    <w:uiPriority w:val="9"/>
    <w:unhideWhenUsed/>
    <w:qFormat/>
    <w:rsid w:val="000E1BC2"/>
    <w:pPr>
      <w:keepNext/>
      <w:keepLines/>
      <w:numPr>
        <w:ilvl w:val="3"/>
        <w:numId w:val="2"/>
      </w:numPr>
      <w:spacing w:after="0" w:line="240" w:lineRule="auto"/>
      <w:outlineLvl w:val="3"/>
    </w:pPr>
    <w:rPr>
      <w:rFonts w:ascii="Proba Pro" w:eastAsia="Times New Roman" w:hAnsi="Proba Pro" w:cs="Times New Roman"/>
      <w:iCs/>
      <w:color w:val="000000"/>
      <w:sz w:val="20"/>
    </w:rPr>
  </w:style>
  <w:style w:type="paragraph" w:styleId="Heading5">
    <w:name w:val="heading 5"/>
    <w:basedOn w:val="Normal"/>
    <w:next w:val="Normal"/>
    <w:link w:val="Heading5Char"/>
    <w:uiPriority w:val="9"/>
    <w:semiHidden/>
    <w:unhideWhenUsed/>
    <w:qFormat/>
    <w:rsid w:val="000E1BC2"/>
    <w:pPr>
      <w:keepNext/>
      <w:keepLines/>
      <w:numPr>
        <w:ilvl w:val="4"/>
        <w:numId w:val="2"/>
      </w:numPr>
      <w:spacing w:before="40" w:after="0" w:line="240" w:lineRule="auto"/>
      <w:outlineLvl w:val="4"/>
    </w:pPr>
    <w:rPr>
      <w:rFonts w:ascii="Calibri Light" w:eastAsia="Times New Roman" w:hAnsi="Calibri Light" w:cs="Times New Roman"/>
      <w:color w:val="2E74B5"/>
      <w:sz w:val="16"/>
    </w:rPr>
  </w:style>
  <w:style w:type="paragraph" w:styleId="Heading6">
    <w:name w:val="heading 6"/>
    <w:basedOn w:val="Normal"/>
    <w:next w:val="Normal"/>
    <w:link w:val="Heading6Char"/>
    <w:semiHidden/>
    <w:unhideWhenUsed/>
    <w:qFormat/>
    <w:rsid w:val="000E1BC2"/>
    <w:pPr>
      <w:keepNext/>
      <w:keepLines/>
      <w:numPr>
        <w:ilvl w:val="5"/>
        <w:numId w:val="2"/>
      </w:numPr>
      <w:spacing w:before="40" w:after="0" w:line="240" w:lineRule="auto"/>
      <w:outlineLvl w:val="5"/>
    </w:pPr>
    <w:rPr>
      <w:rFonts w:ascii="Calibri Light" w:eastAsia="Times New Roman" w:hAnsi="Calibri Light" w:cs="Times New Roman"/>
      <w:color w:val="1F4D78"/>
      <w:sz w:val="16"/>
    </w:rPr>
  </w:style>
  <w:style w:type="paragraph" w:styleId="Heading7">
    <w:name w:val="heading 7"/>
    <w:basedOn w:val="Normal"/>
    <w:next w:val="Normal"/>
    <w:link w:val="Heading7Char"/>
    <w:semiHidden/>
    <w:unhideWhenUsed/>
    <w:qFormat/>
    <w:rsid w:val="000E1BC2"/>
    <w:pPr>
      <w:keepNext/>
      <w:keepLines/>
      <w:numPr>
        <w:ilvl w:val="6"/>
        <w:numId w:val="2"/>
      </w:numPr>
      <w:spacing w:before="40" w:after="0" w:line="240" w:lineRule="auto"/>
      <w:outlineLvl w:val="6"/>
    </w:pPr>
    <w:rPr>
      <w:rFonts w:ascii="Calibri Light" w:eastAsia="Times New Roman" w:hAnsi="Calibri Light" w:cs="Times New Roman"/>
      <w:i/>
      <w:iCs/>
      <w:color w:val="1F4D78"/>
      <w:sz w:val="16"/>
    </w:rPr>
  </w:style>
  <w:style w:type="paragraph" w:styleId="Heading8">
    <w:name w:val="heading 8"/>
    <w:basedOn w:val="Normal"/>
    <w:next w:val="Normal"/>
    <w:link w:val="Heading8Char"/>
    <w:semiHidden/>
    <w:unhideWhenUsed/>
    <w:qFormat/>
    <w:rsid w:val="000E1BC2"/>
    <w:pPr>
      <w:keepNext/>
      <w:keepLines/>
      <w:numPr>
        <w:ilvl w:val="7"/>
        <w:numId w:val="2"/>
      </w:numPr>
      <w:spacing w:before="40" w:after="0" w:line="240" w:lineRule="auto"/>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semiHidden/>
    <w:unhideWhenUsed/>
    <w:qFormat/>
    <w:rsid w:val="000E1BC2"/>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OMAS">
    <w:name w:val="TOMAS"/>
    <w:rsid w:val="005F1C9A"/>
    <w:pPr>
      <w:numPr>
        <w:numId w:val="1"/>
      </w:numPr>
    </w:pPr>
  </w:style>
  <w:style w:type="character" w:customStyle="1" w:styleId="Heading1Char">
    <w:name w:val="Heading 1 Char"/>
    <w:basedOn w:val="DefaultParagraphFont"/>
    <w:link w:val="Heading1"/>
    <w:uiPriority w:val="9"/>
    <w:rsid w:val="000E1BC2"/>
    <w:rPr>
      <w:rFonts w:ascii="Proba Pro" w:eastAsia="Times New Roman" w:hAnsi="Proba Pro" w:cs="Times New Roman"/>
      <w:color w:val="000000"/>
      <w:spacing w:val="30"/>
      <w:sz w:val="24"/>
      <w:szCs w:val="24"/>
    </w:rPr>
  </w:style>
  <w:style w:type="character" w:customStyle="1" w:styleId="Heading2Char">
    <w:name w:val="Heading 2 Char"/>
    <w:basedOn w:val="DefaultParagraphFont"/>
    <w:link w:val="Heading2"/>
    <w:uiPriority w:val="9"/>
    <w:rsid w:val="000E1BC2"/>
    <w:rPr>
      <w:rFonts w:ascii="Proba Pro" w:eastAsia="Times New Roman" w:hAnsi="Proba Pro" w:cs="Times New Roman"/>
      <w:caps/>
      <w:color w:val="000000"/>
      <w:spacing w:val="30"/>
      <w:sz w:val="24"/>
      <w:szCs w:val="24"/>
      <w:lang w:val="en-US"/>
    </w:rPr>
  </w:style>
  <w:style w:type="character" w:customStyle="1" w:styleId="Heading3Char">
    <w:name w:val="Heading 3 Char"/>
    <w:basedOn w:val="DefaultParagraphFont"/>
    <w:link w:val="Heading3"/>
    <w:uiPriority w:val="9"/>
    <w:semiHidden/>
    <w:rsid w:val="000E1BC2"/>
    <w:rPr>
      <w:rFonts w:ascii="Proba Pro" w:eastAsia="Times New Roman" w:hAnsi="Proba Pro" w:cs="Times New Roman"/>
      <w:color w:val="000000"/>
      <w:sz w:val="20"/>
      <w:szCs w:val="24"/>
    </w:rPr>
  </w:style>
  <w:style w:type="character" w:customStyle="1" w:styleId="Heading4Char">
    <w:name w:val="Heading 4 Char"/>
    <w:basedOn w:val="DefaultParagraphFont"/>
    <w:link w:val="Heading4"/>
    <w:uiPriority w:val="9"/>
    <w:rsid w:val="000E1BC2"/>
    <w:rPr>
      <w:rFonts w:ascii="Proba Pro" w:eastAsia="Times New Roman" w:hAnsi="Proba Pro" w:cs="Times New Roman"/>
      <w:iCs/>
      <w:color w:val="000000"/>
      <w:sz w:val="20"/>
    </w:rPr>
  </w:style>
  <w:style w:type="character" w:customStyle="1" w:styleId="Heading5Char">
    <w:name w:val="Heading 5 Char"/>
    <w:basedOn w:val="DefaultParagraphFont"/>
    <w:link w:val="Heading5"/>
    <w:uiPriority w:val="9"/>
    <w:semiHidden/>
    <w:rsid w:val="000E1BC2"/>
    <w:rPr>
      <w:rFonts w:ascii="Calibri Light" w:eastAsia="Times New Roman" w:hAnsi="Calibri Light" w:cs="Times New Roman"/>
      <w:color w:val="2E74B5"/>
      <w:sz w:val="16"/>
    </w:rPr>
  </w:style>
  <w:style w:type="character" w:customStyle="1" w:styleId="Heading6Char">
    <w:name w:val="Heading 6 Char"/>
    <w:basedOn w:val="DefaultParagraphFont"/>
    <w:link w:val="Heading6"/>
    <w:semiHidden/>
    <w:rsid w:val="000E1BC2"/>
    <w:rPr>
      <w:rFonts w:ascii="Calibri Light" w:eastAsia="Times New Roman" w:hAnsi="Calibri Light" w:cs="Times New Roman"/>
      <w:color w:val="1F4D78"/>
      <w:sz w:val="16"/>
    </w:rPr>
  </w:style>
  <w:style w:type="character" w:customStyle="1" w:styleId="Heading7Char">
    <w:name w:val="Heading 7 Char"/>
    <w:basedOn w:val="DefaultParagraphFont"/>
    <w:link w:val="Heading7"/>
    <w:semiHidden/>
    <w:rsid w:val="000E1BC2"/>
    <w:rPr>
      <w:rFonts w:ascii="Calibri Light" w:eastAsia="Times New Roman" w:hAnsi="Calibri Light" w:cs="Times New Roman"/>
      <w:i/>
      <w:iCs/>
      <w:color w:val="1F4D78"/>
      <w:sz w:val="16"/>
    </w:rPr>
  </w:style>
  <w:style w:type="character" w:customStyle="1" w:styleId="Heading8Char">
    <w:name w:val="Heading 8 Char"/>
    <w:basedOn w:val="DefaultParagraphFont"/>
    <w:link w:val="Heading8"/>
    <w:semiHidden/>
    <w:rsid w:val="000E1BC2"/>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semiHidden/>
    <w:rsid w:val="000E1BC2"/>
    <w:rPr>
      <w:rFonts w:ascii="Calibri Light" w:eastAsia="Times New Roman" w:hAnsi="Calibri Light" w:cs="Times New Roman"/>
      <w:i/>
      <w:iCs/>
      <w:color w:val="272727"/>
      <w:sz w:val="21"/>
      <w:szCs w:val="21"/>
    </w:rPr>
  </w:style>
  <w:style w:type="character" w:styleId="Hyperlink">
    <w:name w:val="Hyperlink"/>
    <w:uiPriority w:val="99"/>
    <w:semiHidden/>
    <w:unhideWhenUsed/>
    <w:rsid w:val="000E1BC2"/>
    <w:rPr>
      <w:strike w:val="0"/>
      <w:dstrike w:val="0"/>
      <w:color w:val="000000"/>
      <w:u w:val="none"/>
      <w:effect w:val="none"/>
    </w:rPr>
  </w:style>
  <w:style w:type="character" w:styleId="FollowedHyperlink">
    <w:name w:val="FollowedHyperlink"/>
    <w:uiPriority w:val="99"/>
    <w:semiHidden/>
    <w:unhideWhenUsed/>
    <w:rsid w:val="000E1BC2"/>
    <w:rPr>
      <w:color w:val="954F72"/>
      <w:u w:val="single"/>
    </w:rPr>
  </w:style>
  <w:style w:type="paragraph" w:styleId="HTMLAddress">
    <w:name w:val="HTML Address"/>
    <w:basedOn w:val="Normal"/>
    <w:link w:val="HTMLAddressChar"/>
    <w:uiPriority w:val="99"/>
    <w:semiHidden/>
    <w:unhideWhenUsed/>
    <w:rsid w:val="000E1BC2"/>
    <w:pPr>
      <w:spacing w:before="120" w:after="0" w:line="240" w:lineRule="auto"/>
      <w:jc w:val="both"/>
    </w:pPr>
    <w:rPr>
      <w:rFonts w:ascii="Arial" w:eastAsia="Times New Roman" w:hAnsi="Arial" w:cs="Times New Roman"/>
      <w:i/>
      <w:iCs/>
      <w:szCs w:val="20"/>
      <w:lang w:val="cs-CZ" w:eastAsia="cs-CZ"/>
    </w:rPr>
  </w:style>
  <w:style w:type="character" w:customStyle="1" w:styleId="HTMLAddressChar">
    <w:name w:val="HTML Address Char"/>
    <w:basedOn w:val="DefaultParagraphFont"/>
    <w:link w:val="HTMLAddress"/>
    <w:uiPriority w:val="99"/>
    <w:semiHidden/>
    <w:rsid w:val="000E1BC2"/>
    <w:rPr>
      <w:rFonts w:ascii="Arial" w:eastAsia="Times New Roman" w:hAnsi="Arial" w:cs="Times New Roman"/>
      <w:i/>
      <w:iCs/>
      <w:szCs w:val="20"/>
      <w:lang w:val="cs-CZ" w:eastAsia="cs-CZ"/>
    </w:rPr>
  </w:style>
  <w:style w:type="character" w:styleId="Emphasis">
    <w:name w:val="Emphasis"/>
    <w:uiPriority w:val="20"/>
    <w:qFormat/>
    <w:rsid w:val="000E1BC2"/>
    <w:rPr>
      <w:rFonts w:ascii="Times New Roman" w:hAnsi="Times New Roman" w:cs="Times New Roman" w:hint="default"/>
      <w:i/>
      <w:iCs/>
    </w:rPr>
  </w:style>
  <w:style w:type="paragraph" w:styleId="HTMLPreformatted">
    <w:name w:val="HTML Preformatted"/>
    <w:basedOn w:val="Normal"/>
    <w:link w:val="HTMLPreformattedChar"/>
    <w:uiPriority w:val="99"/>
    <w:semiHidden/>
    <w:unhideWhenUsed/>
    <w:rsid w:val="000E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cs-CZ" w:eastAsia="cs-CZ"/>
    </w:rPr>
  </w:style>
  <w:style w:type="character" w:customStyle="1" w:styleId="HTMLPreformattedChar">
    <w:name w:val="HTML Preformatted Char"/>
    <w:basedOn w:val="DefaultParagraphFont"/>
    <w:link w:val="HTMLPreformatted"/>
    <w:uiPriority w:val="99"/>
    <w:semiHidden/>
    <w:rsid w:val="000E1BC2"/>
    <w:rPr>
      <w:rFonts w:ascii="Courier New" w:eastAsia="Times New Roman" w:hAnsi="Courier New" w:cs="Times New Roman"/>
      <w:sz w:val="20"/>
      <w:szCs w:val="20"/>
      <w:lang w:val="cs-CZ" w:eastAsia="cs-CZ"/>
    </w:rPr>
  </w:style>
  <w:style w:type="character" w:styleId="Strong">
    <w:name w:val="Strong"/>
    <w:uiPriority w:val="22"/>
    <w:qFormat/>
    <w:rsid w:val="000E1BC2"/>
    <w:rPr>
      <w:rFonts w:ascii="Times New Roman" w:hAnsi="Times New Roman" w:cs="Times New Roman" w:hint="default"/>
      <w:b/>
      <w:bCs/>
    </w:rPr>
  </w:style>
  <w:style w:type="character" w:customStyle="1" w:styleId="NormalWebChar">
    <w:name w:val="Normal (Web) Char"/>
    <w:aliases w:val="Normální (síť WWW) Char"/>
    <w:link w:val="NormalWeb"/>
    <w:uiPriority w:val="99"/>
    <w:semiHidden/>
    <w:locked/>
    <w:rsid w:val="000E1BC2"/>
    <w:rPr>
      <w:rFonts w:ascii="Times New Roman" w:hAnsi="Times New Roman" w:cs="Times New Roman"/>
      <w:sz w:val="24"/>
      <w:szCs w:val="24"/>
    </w:rPr>
  </w:style>
  <w:style w:type="paragraph" w:styleId="NormalWeb">
    <w:name w:val="Normal (Web)"/>
    <w:aliases w:val="Normální (síť WWW)"/>
    <w:basedOn w:val="Heading1"/>
    <w:next w:val="Normal"/>
    <w:link w:val="NormalWebChar"/>
    <w:autoRedefine/>
    <w:uiPriority w:val="99"/>
    <w:semiHidden/>
    <w:unhideWhenUsed/>
    <w:qFormat/>
    <w:rsid w:val="000E1BC2"/>
    <w:pPr>
      <w:numPr>
        <w:numId w:val="0"/>
      </w:numPr>
      <w:spacing w:before="480" w:line="276" w:lineRule="auto"/>
      <w:jc w:val="left"/>
      <w:outlineLvl w:val="9"/>
    </w:pPr>
    <w:rPr>
      <w:rFonts w:ascii="Times New Roman" w:eastAsiaTheme="minorHAnsi" w:hAnsi="Times New Roman"/>
      <w:color w:val="auto"/>
      <w:spacing w:val="0"/>
    </w:rPr>
  </w:style>
  <w:style w:type="character" w:customStyle="1" w:styleId="TOC1Char">
    <w:name w:val="TOC 1 Char"/>
    <w:aliases w:val="Tatra Tender Char"/>
    <w:link w:val="TOC1"/>
    <w:uiPriority w:val="39"/>
    <w:semiHidden/>
    <w:locked/>
    <w:rsid w:val="000E1BC2"/>
    <w:rPr>
      <w:rFonts w:ascii="Calibri Light" w:hAnsi="Calibri Light"/>
      <w:b/>
      <w:noProof/>
      <w:sz w:val="24"/>
      <w:szCs w:val="24"/>
    </w:rPr>
  </w:style>
  <w:style w:type="paragraph" w:styleId="TOC1">
    <w:name w:val="toc 1"/>
    <w:aliases w:val="Tatra Tender"/>
    <w:next w:val="Normal"/>
    <w:link w:val="TOC1Char"/>
    <w:autoRedefine/>
    <w:uiPriority w:val="39"/>
    <w:semiHidden/>
    <w:unhideWhenUsed/>
    <w:qFormat/>
    <w:rsid w:val="000E1BC2"/>
    <w:pPr>
      <w:tabs>
        <w:tab w:val="left" w:pos="1120"/>
        <w:tab w:val="right" w:leader="dot" w:pos="9056"/>
      </w:tabs>
      <w:spacing w:before="120" w:after="0" w:line="360" w:lineRule="auto"/>
    </w:pPr>
    <w:rPr>
      <w:rFonts w:ascii="Calibri Light" w:hAnsi="Calibri Light"/>
      <w:b/>
      <w:noProof/>
      <w:sz w:val="24"/>
      <w:szCs w:val="24"/>
    </w:rPr>
  </w:style>
  <w:style w:type="character" w:customStyle="1" w:styleId="FootnoteTextChar">
    <w:name w:val="Footnote Text Char"/>
    <w:basedOn w:val="DefaultParagraphFont"/>
    <w:link w:val="FootnoteText"/>
    <w:uiPriority w:val="99"/>
    <w:semiHidden/>
    <w:locked/>
    <w:rsid w:val="000E1BC2"/>
    <w:rPr>
      <w:rFonts w:ascii="PT Serif" w:hAnsi="PT Serif"/>
      <w:color w:val="000000"/>
    </w:rPr>
  </w:style>
  <w:style w:type="character" w:customStyle="1" w:styleId="CommentTextChar">
    <w:name w:val="Comment Text Char"/>
    <w:aliases w:val="Text poznámky Char"/>
    <w:basedOn w:val="DefaultParagraphFont"/>
    <w:link w:val="CommentText"/>
    <w:uiPriority w:val="99"/>
    <w:locked/>
    <w:rsid w:val="000E1BC2"/>
    <w:rPr>
      <w:rFonts w:ascii="Arial" w:eastAsia="Times New Roman" w:hAnsi="Arial" w:cs="Arial"/>
      <w:lang w:val="cs-CZ"/>
    </w:rPr>
  </w:style>
  <w:style w:type="paragraph" w:styleId="CommentText">
    <w:name w:val="annotation text"/>
    <w:aliases w:val="Text poznámky"/>
    <w:basedOn w:val="Normal"/>
    <w:link w:val="CommentTextChar"/>
    <w:uiPriority w:val="99"/>
    <w:unhideWhenUsed/>
    <w:rsid w:val="000E1BC2"/>
    <w:pPr>
      <w:spacing w:after="0" w:line="240" w:lineRule="auto"/>
    </w:pPr>
    <w:rPr>
      <w:rFonts w:ascii="Arial" w:eastAsia="Times New Roman" w:hAnsi="Arial" w:cs="Arial"/>
      <w:lang w:val="cs-CZ"/>
    </w:rPr>
  </w:style>
  <w:style w:type="character" w:customStyle="1" w:styleId="CommentTextChar1">
    <w:name w:val="Comment Text Char1"/>
    <w:aliases w:val="Text poznámky Char1"/>
    <w:basedOn w:val="DefaultParagraphFont"/>
    <w:uiPriority w:val="99"/>
    <w:semiHidden/>
    <w:rsid w:val="000E1BC2"/>
    <w:rPr>
      <w:sz w:val="20"/>
      <w:szCs w:val="20"/>
    </w:rPr>
  </w:style>
  <w:style w:type="character" w:customStyle="1" w:styleId="HeaderChar">
    <w:name w:val="Header Char"/>
    <w:aliases w:val="Header - Table Char"/>
    <w:basedOn w:val="DefaultParagraphFont"/>
    <w:link w:val="Header"/>
    <w:locked/>
    <w:rsid w:val="000E1BC2"/>
    <w:rPr>
      <w:rFonts w:ascii="bill corporate narrow medium" w:hAnsi="bill corporate narrow medium"/>
      <w:color w:val="000000"/>
      <w:sz w:val="16"/>
    </w:rPr>
  </w:style>
  <w:style w:type="paragraph" w:styleId="Header">
    <w:name w:val="header"/>
    <w:aliases w:val="Header - Table"/>
    <w:basedOn w:val="Normal"/>
    <w:link w:val="HeaderChar"/>
    <w:unhideWhenUsed/>
    <w:rsid w:val="000E1BC2"/>
    <w:pPr>
      <w:tabs>
        <w:tab w:val="center" w:pos="4536"/>
        <w:tab w:val="right" w:pos="9072"/>
      </w:tabs>
      <w:spacing w:after="0" w:line="240" w:lineRule="auto"/>
      <w:jc w:val="right"/>
    </w:pPr>
    <w:rPr>
      <w:rFonts w:ascii="bill corporate narrow medium" w:hAnsi="bill corporate narrow medium"/>
      <w:color w:val="000000"/>
      <w:sz w:val="16"/>
    </w:rPr>
  </w:style>
  <w:style w:type="character" w:customStyle="1" w:styleId="HeaderChar1">
    <w:name w:val="Header Char1"/>
    <w:aliases w:val="Header - Table Char1"/>
    <w:basedOn w:val="DefaultParagraphFont"/>
    <w:semiHidden/>
    <w:rsid w:val="000E1BC2"/>
  </w:style>
  <w:style w:type="character" w:customStyle="1" w:styleId="FooterChar">
    <w:name w:val="Footer Char"/>
    <w:basedOn w:val="DefaultParagraphFont"/>
    <w:link w:val="Footer"/>
    <w:uiPriority w:val="99"/>
    <w:locked/>
    <w:rsid w:val="000E1BC2"/>
    <w:rPr>
      <w:rFonts w:ascii="PT Serif" w:hAnsi="PT Serif"/>
      <w:color w:val="000000"/>
      <w:sz w:val="16"/>
    </w:rPr>
  </w:style>
  <w:style w:type="paragraph" w:styleId="Index1">
    <w:name w:val="index 1"/>
    <w:basedOn w:val="Normal"/>
    <w:next w:val="Normal"/>
    <w:autoRedefine/>
    <w:uiPriority w:val="99"/>
    <w:semiHidden/>
    <w:unhideWhenUsed/>
    <w:rsid w:val="000E1BC2"/>
    <w:pPr>
      <w:tabs>
        <w:tab w:val="right" w:leader="dot" w:pos="9072"/>
      </w:tabs>
      <w:spacing w:before="120" w:after="0" w:line="240" w:lineRule="auto"/>
      <w:ind w:left="220" w:hanging="220"/>
      <w:jc w:val="both"/>
    </w:pPr>
    <w:rPr>
      <w:rFonts w:ascii="Arial" w:eastAsia="Times New Roman" w:hAnsi="Arial" w:cs="Times New Roman"/>
      <w:szCs w:val="20"/>
      <w:lang w:val="cs-CZ" w:eastAsia="cs-CZ"/>
    </w:rPr>
  </w:style>
  <w:style w:type="paragraph" w:styleId="Caption">
    <w:name w:val="caption"/>
    <w:aliases w:val="Titulek Tab.,Nadpis tabulky a/nebo grafu"/>
    <w:basedOn w:val="Normal"/>
    <w:next w:val="Normal"/>
    <w:uiPriority w:val="99"/>
    <w:semiHidden/>
    <w:unhideWhenUsed/>
    <w:qFormat/>
    <w:rsid w:val="000E1BC2"/>
    <w:pPr>
      <w:spacing w:after="120" w:line="240" w:lineRule="auto"/>
    </w:pPr>
    <w:rPr>
      <w:rFonts w:eastAsiaTheme="minorEastAsia"/>
      <w:b/>
      <w:bCs/>
      <w:smallCaps/>
      <w:color w:val="595959" w:themeColor="text1" w:themeTint="A6"/>
      <w:spacing w:val="6"/>
      <w:sz w:val="20"/>
      <w:szCs w:val="20"/>
    </w:rPr>
  </w:style>
  <w:style w:type="paragraph" w:styleId="TableofFigures">
    <w:name w:val="table of figures"/>
    <w:aliases w:val="Seznam tabulek"/>
    <w:basedOn w:val="Normal"/>
    <w:next w:val="Normal"/>
    <w:uiPriority w:val="99"/>
    <w:semiHidden/>
    <w:unhideWhenUsed/>
    <w:rsid w:val="000E1BC2"/>
    <w:pPr>
      <w:tabs>
        <w:tab w:val="right" w:leader="dot" w:pos="9062"/>
      </w:tabs>
      <w:spacing w:after="200" w:line="276" w:lineRule="auto"/>
      <w:jc w:val="both"/>
    </w:pPr>
    <w:rPr>
      <w:rFonts w:ascii="Century Gothic" w:eastAsia="Calibri" w:hAnsi="Century Gothic" w:cs="Times New Roman"/>
      <w:sz w:val="20"/>
    </w:rPr>
  </w:style>
  <w:style w:type="character" w:customStyle="1" w:styleId="EndnoteTextChar">
    <w:name w:val="Endnote Text Char"/>
    <w:basedOn w:val="DefaultParagraphFont"/>
    <w:link w:val="EndnoteText"/>
    <w:uiPriority w:val="99"/>
    <w:semiHidden/>
    <w:locked/>
    <w:rsid w:val="000E1BC2"/>
    <w:rPr>
      <w:rFonts w:ascii="PT Serif" w:hAnsi="PT Serif"/>
      <w:color w:val="000000"/>
    </w:rPr>
  </w:style>
  <w:style w:type="character" w:customStyle="1" w:styleId="MacroTextChar">
    <w:name w:val="Macro Text Char"/>
    <w:basedOn w:val="DefaultParagraphFont"/>
    <w:link w:val="MacroText"/>
    <w:uiPriority w:val="99"/>
    <w:semiHidden/>
    <w:locked/>
    <w:rsid w:val="000E1BC2"/>
    <w:rPr>
      <w:rFonts w:ascii="Times New Roman" w:eastAsia="Times New Roman" w:hAnsi="Times New Roman" w:cs="Times New Roman"/>
      <w:lang w:val="cs-CZ" w:eastAsia="cs-CZ"/>
    </w:rPr>
  </w:style>
  <w:style w:type="paragraph" w:styleId="BodyText">
    <w:name w:val="Body Text"/>
    <w:basedOn w:val="Normal"/>
    <w:link w:val="BodyTextChar"/>
    <w:uiPriority w:val="99"/>
    <w:semiHidden/>
    <w:unhideWhenUsed/>
    <w:qFormat/>
    <w:rsid w:val="000E1BC2"/>
    <w:pPr>
      <w:spacing w:after="120" w:line="240" w:lineRule="auto"/>
    </w:pPr>
    <w:rPr>
      <w:rFonts w:ascii="PT Serif" w:eastAsia="Calibri" w:hAnsi="PT Serif" w:cs="Times New Roman"/>
      <w:color w:val="000000"/>
      <w:sz w:val="16"/>
    </w:rPr>
  </w:style>
  <w:style w:type="character" w:customStyle="1" w:styleId="BodyTextChar">
    <w:name w:val="Body Text Char"/>
    <w:basedOn w:val="DefaultParagraphFont"/>
    <w:link w:val="BodyText"/>
    <w:uiPriority w:val="99"/>
    <w:semiHidden/>
    <w:rsid w:val="000E1BC2"/>
    <w:rPr>
      <w:rFonts w:ascii="PT Serif" w:eastAsia="Calibri" w:hAnsi="PT Serif" w:cs="Times New Roman"/>
      <w:color w:val="000000"/>
      <w:sz w:val="16"/>
    </w:rPr>
  </w:style>
  <w:style w:type="paragraph" w:styleId="ListNumber2">
    <w:name w:val="List Number 2"/>
    <w:basedOn w:val="Normal"/>
    <w:uiPriority w:val="99"/>
    <w:semiHidden/>
    <w:unhideWhenUsed/>
    <w:rsid w:val="000E1BC2"/>
    <w:pPr>
      <w:spacing w:before="120" w:after="0" w:line="240" w:lineRule="auto"/>
      <w:ind w:left="566" w:hanging="283"/>
      <w:jc w:val="both"/>
    </w:pPr>
    <w:rPr>
      <w:rFonts w:ascii="Arial" w:eastAsia="Times New Roman" w:hAnsi="Arial" w:cs="Times New Roman"/>
      <w:szCs w:val="20"/>
      <w:lang w:val="cs-CZ" w:eastAsia="cs-CZ"/>
    </w:rPr>
  </w:style>
  <w:style w:type="paragraph" w:styleId="Subtitle">
    <w:name w:val="Subtitle"/>
    <w:basedOn w:val="Nadpis"/>
    <w:next w:val="BodyText"/>
    <w:link w:val="SubtitleChar"/>
    <w:uiPriority w:val="11"/>
    <w:qFormat/>
    <w:rsid w:val="000E1BC2"/>
    <w:pPr>
      <w:jc w:val="center"/>
    </w:pPr>
    <w:rPr>
      <w:i/>
      <w:iCs/>
    </w:rPr>
  </w:style>
  <w:style w:type="character" w:customStyle="1" w:styleId="SubtitleChar">
    <w:name w:val="Subtitle Char"/>
    <w:basedOn w:val="DefaultParagraphFont"/>
    <w:link w:val="Subtitle"/>
    <w:uiPriority w:val="11"/>
    <w:rsid w:val="000E1BC2"/>
    <w:rPr>
      <w:rFonts w:ascii="Arial" w:eastAsia="Microsoft YaHei" w:hAnsi="Arial" w:cs="Arial"/>
      <w:i/>
      <w:iCs/>
      <w:kern w:val="2"/>
      <w:sz w:val="28"/>
      <w:szCs w:val="28"/>
      <w:lang w:eastAsia="hi-IN" w:bidi="hi-IN"/>
    </w:rPr>
  </w:style>
  <w:style w:type="character" w:customStyle="1" w:styleId="BodyTextIndentChar">
    <w:name w:val="Body Text Indent Char"/>
    <w:basedOn w:val="DefaultParagraphFont"/>
    <w:link w:val="BodyTextIndent"/>
    <w:uiPriority w:val="99"/>
    <w:semiHidden/>
    <w:locked/>
    <w:rsid w:val="000E1BC2"/>
    <w:rPr>
      <w:rFonts w:ascii="PT Serif" w:hAnsi="PT Serif"/>
      <w:color w:val="000000"/>
      <w:sz w:val="16"/>
    </w:rPr>
  </w:style>
  <w:style w:type="character" w:customStyle="1" w:styleId="MessageHeaderChar">
    <w:name w:val="Message Header Char"/>
    <w:basedOn w:val="DefaultParagraphFont"/>
    <w:link w:val="MessageHeader"/>
    <w:uiPriority w:val="99"/>
    <w:semiHidden/>
    <w:locked/>
    <w:rsid w:val="000E1BC2"/>
    <w:rPr>
      <w:rFonts w:ascii="Arial" w:eastAsia="Times New Roman" w:hAnsi="Arial" w:cs="Arial"/>
      <w:sz w:val="24"/>
      <w:shd w:val="pct20" w:color="auto" w:fill="auto"/>
      <w:lang w:val="cs-CZ" w:eastAsia="cs-CZ"/>
    </w:rPr>
  </w:style>
  <w:style w:type="character" w:customStyle="1" w:styleId="BodyText2Char">
    <w:name w:val="Body Text 2 Char"/>
    <w:basedOn w:val="DefaultParagraphFont"/>
    <w:link w:val="BodyText2"/>
    <w:uiPriority w:val="99"/>
    <w:semiHidden/>
    <w:locked/>
    <w:rsid w:val="000E1BC2"/>
    <w:rPr>
      <w:rFonts w:ascii="PT Serif" w:hAnsi="PT Serif"/>
      <w:color w:val="000000"/>
      <w:sz w:val="16"/>
    </w:rPr>
  </w:style>
  <w:style w:type="character" w:customStyle="1" w:styleId="BodyText3Char">
    <w:name w:val="Body Text 3 Char"/>
    <w:basedOn w:val="DefaultParagraphFont"/>
    <w:link w:val="BodyText3"/>
    <w:uiPriority w:val="99"/>
    <w:semiHidden/>
    <w:locked/>
    <w:rsid w:val="000E1BC2"/>
    <w:rPr>
      <w:rFonts w:ascii="PT Serif" w:hAnsi="PT Serif"/>
      <w:color w:val="000000"/>
      <w:sz w:val="16"/>
      <w:szCs w:val="16"/>
    </w:rPr>
  </w:style>
  <w:style w:type="character" w:customStyle="1" w:styleId="BodyTextIndent2Char">
    <w:name w:val="Body Text Indent 2 Char"/>
    <w:basedOn w:val="DefaultParagraphFont"/>
    <w:link w:val="BodyTextIndent2"/>
    <w:uiPriority w:val="99"/>
    <w:semiHidden/>
    <w:locked/>
    <w:rsid w:val="000E1BC2"/>
    <w:rPr>
      <w:rFonts w:ascii="Arial" w:eastAsia="Times New Roman" w:hAnsi="Arial" w:cs="Arial"/>
      <w:szCs w:val="24"/>
    </w:rPr>
  </w:style>
  <w:style w:type="character" w:customStyle="1" w:styleId="BodyTextIndent3Char">
    <w:name w:val="Body Text Indent 3 Char"/>
    <w:basedOn w:val="DefaultParagraphFont"/>
    <w:link w:val="BodyTextIndent3"/>
    <w:uiPriority w:val="99"/>
    <w:semiHidden/>
    <w:locked/>
    <w:rsid w:val="000E1BC2"/>
    <w:rPr>
      <w:rFonts w:ascii="Times New Roman" w:eastAsia="Times New Roman" w:hAnsi="Times New Roman" w:cs="Times New Roman"/>
      <w:sz w:val="16"/>
      <w:szCs w:val="16"/>
      <w:lang w:val="cs-CZ" w:eastAsia="cs-CZ"/>
    </w:rPr>
  </w:style>
  <w:style w:type="character" w:customStyle="1" w:styleId="DocumentMapChar">
    <w:name w:val="Document Map Char"/>
    <w:basedOn w:val="DefaultParagraphFont"/>
    <w:link w:val="DocumentMap"/>
    <w:uiPriority w:val="99"/>
    <w:semiHidden/>
    <w:locked/>
    <w:rsid w:val="000E1BC2"/>
    <w:rPr>
      <w:rFonts w:ascii="Tahoma" w:eastAsia="Times New Roman" w:hAnsi="Tahoma" w:cs="Tahoma"/>
      <w:sz w:val="16"/>
      <w:szCs w:val="16"/>
      <w:lang w:val="cs-CZ" w:eastAsia="cs-CZ"/>
    </w:rPr>
  </w:style>
  <w:style w:type="character" w:customStyle="1" w:styleId="PlainTextChar">
    <w:name w:val="Plain Text Char"/>
    <w:basedOn w:val="DefaultParagraphFont"/>
    <w:link w:val="PlainText"/>
    <w:uiPriority w:val="99"/>
    <w:semiHidden/>
    <w:locked/>
    <w:rsid w:val="000E1BC2"/>
    <w:rPr>
      <w:rFonts w:ascii="Courier New" w:eastAsia="Times New Roman" w:hAnsi="Courier New" w:cs="Courier New"/>
      <w:lang w:eastAsia="cs-CZ"/>
    </w:rPr>
  </w:style>
  <w:style w:type="character" w:customStyle="1" w:styleId="CommentSubjectChar">
    <w:name w:val="Comment Subject Char"/>
    <w:basedOn w:val="CommentTextChar"/>
    <w:link w:val="CommentSubject"/>
    <w:uiPriority w:val="99"/>
    <w:semiHidden/>
    <w:locked/>
    <w:rsid w:val="000E1BC2"/>
    <w:rPr>
      <w:rFonts w:ascii="PT Serif" w:eastAsia="Times New Roman" w:hAnsi="PT Serif" w:cs="Arial"/>
      <w:b/>
      <w:bCs/>
      <w:color w:val="000000"/>
      <w:lang w:val="cs-CZ"/>
    </w:rPr>
  </w:style>
  <w:style w:type="character" w:customStyle="1" w:styleId="BalloonTextChar">
    <w:name w:val="Balloon Text Char"/>
    <w:basedOn w:val="DefaultParagraphFont"/>
    <w:link w:val="BalloonText"/>
    <w:uiPriority w:val="99"/>
    <w:semiHidden/>
    <w:locked/>
    <w:rsid w:val="000E1BC2"/>
    <w:rPr>
      <w:rFonts w:ascii="Times New Roman" w:hAnsi="Times New Roman" w:cs="Times New Roman"/>
      <w:color w:val="000000"/>
      <w:sz w:val="18"/>
      <w:szCs w:val="18"/>
    </w:rPr>
  </w:style>
  <w:style w:type="character" w:customStyle="1" w:styleId="NoSpacingChar">
    <w:name w:val="No Spacing Char"/>
    <w:basedOn w:val="DefaultParagraphFont"/>
    <w:link w:val="NoSpacing"/>
    <w:uiPriority w:val="1"/>
    <w:locked/>
    <w:rsid w:val="000E1BC2"/>
    <w:rPr>
      <w:rFonts w:eastAsiaTheme="minorEastAsia"/>
    </w:rPr>
  </w:style>
  <w:style w:type="paragraph" w:styleId="ListParagraph">
    <w:name w:val="List Paragraph"/>
    <w:aliases w:val="Nad,Odstavec cíl se seznamem,Odstavec_muj,Bullet Number,lp1,lp11,List Paragraph11,Use Case List Paragraph"/>
    <w:basedOn w:val="Normal"/>
    <w:link w:val="ListParagraphChar"/>
    <w:uiPriority w:val="34"/>
    <w:qFormat/>
    <w:rsid w:val="000E1BC2"/>
    <w:pPr>
      <w:spacing w:after="120" w:line="264" w:lineRule="auto"/>
      <w:ind w:left="720"/>
      <w:contextualSpacing/>
    </w:pPr>
    <w:rPr>
      <w:rFonts w:eastAsiaTheme="minorEastAsia"/>
      <w:sz w:val="20"/>
      <w:szCs w:val="20"/>
    </w:rPr>
  </w:style>
  <w:style w:type="character" w:customStyle="1" w:styleId="QuoteChar">
    <w:name w:val="Quote Char"/>
    <w:basedOn w:val="DefaultParagraphFont"/>
    <w:link w:val="Quote"/>
    <w:uiPriority w:val="29"/>
    <w:locked/>
    <w:rsid w:val="000E1BC2"/>
    <w:rPr>
      <w:rFonts w:eastAsiaTheme="minorEastAsia"/>
      <w:i/>
      <w:iCs/>
      <w:color w:val="404040" w:themeColor="text1" w:themeTint="BF"/>
    </w:rPr>
  </w:style>
  <w:style w:type="character" w:customStyle="1" w:styleId="IntenseQuoteChar">
    <w:name w:val="Intense Quote Char"/>
    <w:basedOn w:val="DefaultParagraphFont"/>
    <w:link w:val="IntenseQuote"/>
    <w:uiPriority w:val="30"/>
    <w:locked/>
    <w:rsid w:val="000E1BC2"/>
    <w:rPr>
      <w:rFonts w:asciiTheme="majorHAnsi" w:eastAsiaTheme="majorEastAsia" w:hAnsiTheme="majorHAnsi" w:cstheme="majorBidi"/>
      <w:color w:val="4472C4" w:themeColor="accent1"/>
      <w:sz w:val="28"/>
      <w:szCs w:val="28"/>
    </w:rPr>
  </w:style>
  <w:style w:type="paragraph" w:customStyle="1" w:styleId="ADBEENumberedlist">
    <w:name w:val="ADBEE Numbered list"/>
    <w:basedOn w:val="Normal"/>
    <w:uiPriority w:val="99"/>
    <w:qFormat/>
    <w:rsid w:val="000E1BC2"/>
    <w:pPr>
      <w:numPr>
        <w:numId w:val="3"/>
      </w:numPr>
      <w:spacing w:after="0" w:line="288" w:lineRule="auto"/>
      <w:ind w:right="380"/>
    </w:pPr>
    <w:rPr>
      <w:rFonts w:ascii="PT Serif" w:eastAsia="Calibri" w:hAnsi="PT Serif" w:cs="Times New Roman"/>
      <w:sz w:val="18"/>
      <w:szCs w:val="18"/>
    </w:rPr>
  </w:style>
  <w:style w:type="character" w:customStyle="1" w:styleId="NadpisoznaenedouasAChar">
    <w:name w:val="Nadpis (označené šedou) Časť A Char"/>
    <w:link w:val="NadpisoznaenedouasA"/>
    <w:uiPriority w:val="99"/>
    <w:locked/>
    <w:rsid w:val="000E1BC2"/>
    <w:rPr>
      <w:rFonts w:ascii="Arial" w:eastAsia="Times New Roman" w:hAnsi="Arial" w:cs="Arial"/>
      <w:b/>
      <w:color w:val="2F5496"/>
    </w:rPr>
  </w:style>
  <w:style w:type="paragraph" w:customStyle="1" w:styleId="NadpisoznaenedouasA">
    <w:name w:val="Nadpis (označené šedou) Časť A"/>
    <w:basedOn w:val="Normal"/>
    <w:link w:val="NadpisoznaenedouasAChar"/>
    <w:autoRedefine/>
    <w:uiPriority w:val="99"/>
    <w:qFormat/>
    <w:locked/>
    <w:rsid w:val="000E1BC2"/>
    <w:pPr>
      <w:numPr>
        <w:numId w:val="4"/>
      </w:numPr>
      <w:spacing w:after="0" w:line="240" w:lineRule="auto"/>
    </w:pPr>
    <w:rPr>
      <w:rFonts w:ascii="Arial" w:eastAsia="Times New Roman" w:hAnsi="Arial" w:cs="Arial"/>
      <w:b/>
      <w:color w:val="2F5496"/>
    </w:rPr>
  </w:style>
  <w:style w:type="character" w:customStyle="1" w:styleId="Nadpis2oddielChar">
    <w:name w:val="Nadpis 2 (oddiel) Char"/>
    <w:link w:val="Nadpis2oddiel"/>
    <w:locked/>
    <w:rsid w:val="000E1BC2"/>
    <w:rPr>
      <w:rFonts w:ascii="Arial" w:eastAsia="Times New Roman" w:hAnsi="Arial" w:cs="Arial"/>
      <w:b/>
      <w:sz w:val="26"/>
      <w:szCs w:val="26"/>
    </w:rPr>
  </w:style>
  <w:style w:type="paragraph" w:customStyle="1" w:styleId="Nadpis2oddiel">
    <w:name w:val="Nadpis 2 (oddiel)"/>
    <w:basedOn w:val="Normal"/>
    <w:link w:val="Nadpis2oddielChar"/>
    <w:autoRedefine/>
    <w:qFormat/>
    <w:locked/>
    <w:rsid w:val="000E1BC2"/>
    <w:pPr>
      <w:spacing w:after="0" w:line="240" w:lineRule="auto"/>
      <w:jc w:val="center"/>
    </w:pPr>
    <w:rPr>
      <w:rFonts w:ascii="Arial" w:eastAsia="Times New Roman" w:hAnsi="Arial" w:cs="Arial"/>
      <w:b/>
      <w:sz w:val="26"/>
      <w:szCs w:val="26"/>
    </w:rPr>
  </w:style>
  <w:style w:type="character" w:customStyle="1" w:styleId="OdsekzoznamuChar">
    <w:name w:val="Odsek zoznamu Char"/>
    <w:aliases w:val="body Char,Odsek zoznamu2 Char,Odsek zoznamu1 Char,Nad Char,Odstavec cíl se seznamem Char,Odstavec_muj Char,Bullet Number Char,lp1 Char,lp11 Char,List Paragraph11 Char,Bullet 1 Char,Use Case List Paragraph Char"/>
    <w:link w:val="Odsekzoznamu1"/>
    <w:uiPriority w:val="34"/>
    <w:qFormat/>
    <w:locked/>
    <w:rsid w:val="000E1BC2"/>
    <w:rPr>
      <w:rFonts w:ascii="Times New Roman" w:eastAsia="Times New Roman" w:hAnsi="Times New Roman" w:cs="Times New Roman"/>
    </w:rPr>
  </w:style>
  <w:style w:type="paragraph" w:customStyle="1" w:styleId="Odsekzoznamu1">
    <w:name w:val="Odsek zoznamu1"/>
    <w:aliases w:val="body,Odsek zoznamu2"/>
    <w:basedOn w:val="Normal"/>
    <w:link w:val="OdsekzoznamuChar"/>
    <w:uiPriority w:val="34"/>
    <w:qFormat/>
    <w:rsid w:val="000E1BC2"/>
    <w:pPr>
      <w:spacing w:after="0" w:line="240" w:lineRule="auto"/>
      <w:ind w:left="720"/>
      <w:contextualSpacing/>
    </w:pPr>
    <w:rPr>
      <w:rFonts w:ascii="Times New Roman" w:eastAsia="Times New Roman" w:hAnsi="Times New Roman" w:cs="Times New Roman"/>
    </w:rPr>
  </w:style>
  <w:style w:type="paragraph" w:customStyle="1" w:styleId="NadpisoznaenedouasB">
    <w:name w:val="Nadpis (označený šedou) časť B"/>
    <w:basedOn w:val="Normal"/>
    <w:autoRedefine/>
    <w:uiPriority w:val="99"/>
    <w:qFormat/>
    <w:locked/>
    <w:rsid w:val="000E1BC2"/>
    <w:pPr>
      <w:numPr>
        <w:numId w:val="5"/>
      </w:numPr>
      <w:spacing w:after="0" w:line="240" w:lineRule="auto"/>
    </w:pPr>
    <w:rPr>
      <w:rFonts w:ascii="Arial" w:eastAsia="Times New Roman" w:hAnsi="Arial" w:cs="Arial"/>
      <w:b/>
      <w:bCs/>
      <w:smallCaps/>
      <w:color w:val="2F5496"/>
      <w:lang w:eastAsia="sk-SK"/>
    </w:rPr>
  </w:style>
  <w:style w:type="character" w:customStyle="1" w:styleId="nadpisedouasCChar">
    <w:name w:val="nadpis (šedou) Časť C Char"/>
    <w:link w:val="nadpisedouasC"/>
    <w:uiPriority w:val="99"/>
    <w:locked/>
    <w:rsid w:val="000E1BC2"/>
    <w:rPr>
      <w:rFonts w:ascii="Arial" w:eastAsia="Times New Roman" w:hAnsi="Arial" w:cs="Arial"/>
      <w:b/>
      <w:bCs/>
      <w:smallCaps/>
      <w:color w:val="2F5496"/>
      <w:spacing w:val="10"/>
      <w:sz w:val="16"/>
    </w:rPr>
  </w:style>
  <w:style w:type="paragraph" w:customStyle="1" w:styleId="nadpisedouasC">
    <w:name w:val="nadpis (šedou) Časť C"/>
    <w:basedOn w:val="Normal"/>
    <w:link w:val="nadpisedouasCChar"/>
    <w:autoRedefine/>
    <w:uiPriority w:val="99"/>
    <w:qFormat/>
    <w:locked/>
    <w:rsid w:val="000E1BC2"/>
    <w:pPr>
      <w:numPr>
        <w:numId w:val="6"/>
      </w:numPr>
      <w:spacing w:after="0" w:line="240" w:lineRule="auto"/>
    </w:pPr>
    <w:rPr>
      <w:rFonts w:ascii="Arial" w:eastAsia="Times New Roman" w:hAnsi="Arial" w:cs="Arial"/>
      <w:b/>
      <w:bCs/>
      <w:smallCaps/>
      <w:color w:val="2F5496"/>
      <w:spacing w:val="10"/>
      <w:sz w:val="16"/>
    </w:rPr>
  </w:style>
  <w:style w:type="character" w:customStyle="1" w:styleId="NADPISasChar">
    <w:name w:val="NADPIS Časť Char"/>
    <w:link w:val="NADPISas"/>
    <w:locked/>
    <w:rsid w:val="000E1BC2"/>
    <w:rPr>
      <w:rFonts w:ascii="Arial" w:eastAsia="Times New Roman" w:hAnsi="Arial" w:cs="Arial"/>
      <w:b/>
      <w:bCs/>
      <w:smallCaps/>
      <w:sz w:val="30"/>
      <w:szCs w:val="30"/>
    </w:rPr>
  </w:style>
  <w:style w:type="paragraph" w:customStyle="1" w:styleId="NADPISas">
    <w:name w:val="NADPIS Časť"/>
    <w:basedOn w:val="Normal"/>
    <w:link w:val="NADPISasChar"/>
    <w:qFormat/>
    <w:rsid w:val="000E1BC2"/>
    <w:pPr>
      <w:spacing w:after="0" w:line="240" w:lineRule="auto"/>
    </w:pPr>
    <w:rPr>
      <w:rFonts w:ascii="Arial" w:eastAsia="Times New Roman" w:hAnsi="Arial" w:cs="Arial"/>
      <w:b/>
      <w:bCs/>
      <w:smallCaps/>
      <w:sz w:val="30"/>
      <w:szCs w:val="30"/>
    </w:rPr>
  </w:style>
  <w:style w:type="character" w:customStyle="1" w:styleId="nadpisedouasDChar">
    <w:name w:val="nadpis (šedou) časť D Char"/>
    <w:link w:val="nadpisedouasD"/>
    <w:uiPriority w:val="99"/>
    <w:locked/>
    <w:rsid w:val="000E1BC2"/>
    <w:rPr>
      <w:rFonts w:ascii="Arial" w:eastAsia="Times New Roman" w:hAnsi="Arial" w:cs="Arial"/>
      <w:b/>
      <w:bCs/>
      <w:smallCaps/>
      <w:color w:val="2F5496"/>
      <w:sz w:val="16"/>
    </w:rPr>
  </w:style>
  <w:style w:type="paragraph" w:customStyle="1" w:styleId="nadpisedouasD">
    <w:name w:val="nadpis (šedou) časť D"/>
    <w:basedOn w:val="Normal"/>
    <w:link w:val="nadpisedouasDChar"/>
    <w:autoRedefine/>
    <w:uiPriority w:val="99"/>
    <w:qFormat/>
    <w:locked/>
    <w:rsid w:val="000E1BC2"/>
    <w:pPr>
      <w:numPr>
        <w:numId w:val="7"/>
      </w:numPr>
      <w:spacing w:after="0" w:line="240" w:lineRule="auto"/>
    </w:pPr>
    <w:rPr>
      <w:rFonts w:ascii="Arial" w:eastAsia="Times New Roman" w:hAnsi="Arial" w:cs="Arial"/>
      <w:b/>
      <w:bCs/>
      <w:smallCaps/>
      <w:color w:val="2F5496"/>
      <w:sz w:val="16"/>
    </w:rPr>
  </w:style>
  <w:style w:type="character" w:customStyle="1" w:styleId="nadpisedouasEChar">
    <w:name w:val="nadpis (šedou) časť E Char"/>
    <w:link w:val="nadpisedouasE"/>
    <w:uiPriority w:val="99"/>
    <w:locked/>
    <w:rsid w:val="000E1BC2"/>
    <w:rPr>
      <w:rFonts w:ascii="Arial" w:eastAsia="Times New Roman" w:hAnsi="Arial" w:cs="Arial"/>
      <w:b/>
      <w:smallCaps/>
      <w:color w:val="2F5496"/>
      <w:sz w:val="16"/>
    </w:rPr>
  </w:style>
  <w:style w:type="paragraph" w:customStyle="1" w:styleId="nadpisedouasE">
    <w:name w:val="nadpis (šedou) časť E"/>
    <w:basedOn w:val="Normal"/>
    <w:link w:val="nadpisedouasEChar"/>
    <w:autoRedefine/>
    <w:uiPriority w:val="99"/>
    <w:qFormat/>
    <w:locked/>
    <w:rsid w:val="000E1BC2"/>
    <w:pPr>
      <w:numPr>
        <w:numId w:val="8"/>
      </w:numPr>
      <w:spacing w:after="0" w:line="240" w:lineRule="auto"/>
    </w:pPr>
    <w:rPr>
      <w:rFonts w:ascii="Arial" w:eastAsia="Times New Roman" w:hAnsi="Arial" w:cs="Arial"/>
      <w:b/>
      <w:smallCaps/>
      <w:color w:val="2F5496"/>
      <w:sz w:val="16"/>
    </w:rPr>
  </w:style>
  <w:style w:type="character" w:customStyle="1" w:styleId="nadpisedouasGChar">
    <w:name w:val="nadpis (šedou) časť G Char"/>
    <w:link w:val="nadpisedouasG"/>
    <w:locked/>
    <w:rsid w:val="000E1BC2"/>
    <w:rPr>
      <w:rFonts w:ascii="Arial" w:eastAsia="Times New Roman" w:hAnsi="Arial" w:cs="Arial"/>
      <w:b/>
      <w:bCs/>
      <w:smallCaps/>
      <w:color w:val="2F5496"/>
      <w:sz w:val="16"/>
    </w:rPr>
  </w:style>
  <w:style w:type="paragraph" w:customStyle="1" w:styleId="nadpisedouasG">
    <w:name w:val="nadpis (šedou) časť G"/>
    <w:basedOn w:val="Normal"/>
    <w:link w:val="nadpisedouasGChar"/>
    <w:autoRedefine/>
    <w:qFormat/>
    <w:locked/>
    <w:rsid w:val="000E1BC2"/>
    <w:pPr>
      <w:numPr>
        <w:numId w:val="9"/>
      </w:numPr>
      <w:spacing w:after="0" w:line="240" w:lineRule="auto"/>
    </w:pPr>
    <w:rPr>
      <w:rFonts w:ascii="Arial" w:eastAsia="Times New Roman" w:hAnsi="Arial" w:cs="Arial"/>
      <w:b/>
      <w:bCs/>
      <w:smallCaps/>
      <w:color w:val="2F5496"/>
      <w:sz w:val="16"/>
    </w:rPr>
  </w:style>
  <w:style w:type="character" w:customStyle="1" w:styleId="Zkladntext">
    <w:name w:val="Základný text_"/>
    <w:link w:val="Zkladntext2"/>
    <w:locked/>
    <w:rsid w:val="000E1BC2"/>
    <w:rPr>
      <w:rFonts w:ascii="Times New Roman" w:hAnsi="Times New Roman" w:cs="Times New Roman"/>
      <w:sz w:val="21"/>
      <w:shd w:val="clear" w:color="auto" w:fill="FFFFFF"/>
    </w:rPr>
  </w:style>
  <w:style w:type="paragraph" w:customStyle="1" w:styleId="Zkladntext2">
    <w:name w:val="Základný text2"/>
    <w:basedOn w:val="Normal"/>
    <w:link w:val="Zkladntext"/>
    <w:rsid w:val="000E1BC2"/>
    <w:pPr>
      <w:widowControl w:val="0"/>
      <w:shd w:val="clear" w:color="auto" w:fill="FFFFFF"/>
      <w:spacing w:after="300" w:line="302" w:lineRule="exact"/>
      <w:ind w:hanging="460"/>
      <w:jc w:val="center"/>
    </w:pPr>
    <w:rPr>
      <w:rFonts w:ascii="Times New Roman" w:hAnsi="Times New Roman" w:cs="Times New Roman"/>
      <w:sz w:val="21"/>
    </w:rPr>
  </w:style>
  <w:style w:type="character" w:customStyle="1" w:styleId="05BulletsChar">
    <w:name w:val="05_Bullets Char"/>
    <w:link w:val="05Bullets"/>
    <w:uiPriority w:val="99"/>
    <w:locked/>
    <w:rsid w:val="000E1BC2"/>
    <w:rPr>
      <w:rFonts w:ascii="Arial" w:eastAsia="Times New Roman" w:hAnsi="Arial" w:cs="Arial"/>
      <w:lang w:eastAsia="hu-HU"/>
    </w:rPr>
  </w:style>
  <w:style w:type="paragraph" w:customStyle="1" w:styleId="05Bullets">
    <w:name w:val="05_Bullets"/>
    <w:basedOn w:val="Normal"/>
    <w:link w:val="05BulletsChar"/>
    <w:uiPriority w:val="99"/>
    <w:qFormat/>
    <w:rsid w:val="000E1BC2"/>
    <w:pPr>
      <w:numPr>
        <w:numId w:val="10"/>
      </w:numPr>
      <w:spacing w:after="0" w:line="240" w:lineRule="auto"/>
      <w:jc w:val="both"/>
    </w:pPr>
    <w:rPr>
      <w:rFonts w:ascii="Arial" w:eastAsia="Times New Roman" w:hAnsi="Arial" w:cs="Arial"/>
      <w:lang w:eastAsia="hu-HU"/>
    </w:rPr>
  </w:style>
  <w:style w:type="paragraph" w:customStyle="1" w:styleId="Bezriadkovania1">
    <w:name w:val="Bez riadkovania1"/>
    <w:uiPriority w:val="99"/>
    <w:qFormat/>
    <w:rsid w:val="000E1BC2"/>
    <w:pPr>
      <w:spacing w:after="0" w:line="240" w:lineRule="auto"/>
    </w:pPr>
    <w:rPr>
      <w:rFonts w:ascii="Calibri" w:eastAsia="Calibri" w:hAnsi="Calibri" w:cs="Times New Roman"/>
    </w:rPr>
  </w:style>
  <w:style w:type="character" w:customStyle="1" w:styleId="blaChar">
    <w:name w:val="bla Char"/>
    <w:link w:val="bla"/>
    <w:locked/>
    <w:rsid w:val="000E1BC2"/>
    <w:rPr>
      <w:rFonts w:ascii="Proba Pro" w:eastAsia="Times New Roman" w:hAnsi="Proba Pro"/>
      <w:color w:val="000000"/>
      <w:spacing w:val="30"/>
      <w:lang w:val="en-US"/>
    </w:rPr>
  </w:style>
  <w:style w:type="paragraph" w:customStyle="1" w:styleId="bla">
    <w:name w:val="bla"/>
    <w:basedOn w:val="Heading2"/>
    <w:link w:val="blaChar"/>
    <w:qFormat/>
    <w:rsid w:val="000E1BC2"/>
    <w:pPr>
      <w:numPr>
        <w:ilvl w:val="0"/>
        <w:numId w:val="0"/>
      </w:numPr>
      <w:spacing w:before="0"/>
      <w:jc w:val="both"/>
    </w:pPr>
    <w:rPr>
      <w:rFonts w:cstheme="minorBidi"/>
      <w:caps w:val="0"/>
      <w:sz w:val="22"/>
      <w:szCs w:val="22"/>
    </w:rPr>
  </w:style>
  <w:style w:type="character" w:customStyle="1" w:styleId="xxxChar">
    <w:name w:val="xxx Char"/>
    <w:link w:val="xxx"/>
    <w:locked/>
    <w:rsid w:val="000E1BC2"/>
    <w:rPr>
      <w:rFonts w:ascii="Proba Pro" w:eastAsia="Times New Roman" w:hAnsi="Proba Pro"/>
      <w:color w:val="000000"/>
      <w:spacing w:val="30"/>
      <w:lang w:val="en-US"/>
    </w:rPr>
  </w:style>
  <w:style w:type="paragraph" w:customStyle="1" w:styleId="xxx">
    <w:name w:val="xxx"/>
    <w:basedOn w:val="bla"/>
    <w:link w:val="xxxChar"/>
    <w:qFormat/>
    <w:rsid w:val="000E1BC2"/>
  </w:style>
  <w:style w:type="paragraph" w:customStyle="1" w:styleId="Nadpis">
    <w:name w:val="Nadpis"/>
    <w:basedOn w:val="Normal"/>
    <w:next w:val="BodyText"/>
    <w:uiPriority w:val="99"/>
    <w:rsid w:val="000E1BC2"/>
    <w:pPr>
      <w:keepNext/>
      <w:widowControl w:val="0"/>
      <w:suppressAutoHyphens/>
      <w:spacing w:before="240" w:after="120" w:line="240" w:lineRule="auto"/>
      <w:ind w:left="709" w:hanging="709"/>
      <w:jc w:val="both"/>
    </w:pPr>
    <w:rPr>
      <w:rFonts w:ascii="Arial" w:eastAsia="Microsoft YaHei" w:hAnsi="Arial" w:cs="Arial"/>
      <w:kern w:val="2"/>
      <w:sz w:val="28"/>
      <w:szCs w:val="28"/>
      <w:lang w:eastAsia="hi-IN" w:bidi="hi-IN"/>
    </w:rPr>
  </w:style>
  <w:style w:type="paragraph" w:customStyle="1" w:styleId="Popisok">
    <w:name w:val="Popisok"/>
    <w:basedOn w:val="Normal"/>
    <w:uiPriority w:val="99"/>
    <w:rsid w:val="000E1BC2"/>
    <w:pPr>
      <w:widowControl w:val="0"/>
      <w:suppressAutoHyphens/>
      <w:spacing w:before="120" w:after="120" w:line="240" w:lineRule="auto"/>
      <w:ind w:left="709" w:hanging="709"/>
      <w:jc w:val="both"/>
    </w:pPr>
    <w:rPr>
      <w:rFonts w:ascii="Times New Roman" w:eastAsia="SimSun" w:hAnsi="Times New Roman" w:cs="Times New Roman"/>
      <w:i/>
      <w:iCs/>
      <w:kern w:val="2"/>
      <w:sz w:val="24"/>
      <w:szCs w:val="24"/>
      <w:lang w:eastAsia="hi-IN" w:bidi="hi-IN"/>
    </w:rPr>
  </w:style>
  <w:style w:type="paragraph" w:customStyle="1" w:styleId="Index">
    <w:name w:val="Index"/>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31">
    <w:name w:val="Nadpis 31"/>
    <w:basedOn w:val="Normal"/>
    <w:next w:val="Normal"/>
    <w:uiPriority w:val="99"/>
    <w:rsid w:val="000E1BC2"/>
    <w:pPr>
      <w:keepNext/>
      <w:widowControl w:val="0"/>
      <w:tabs>
        <w:tab w:val="left" w:pos="0"/>
        <w:tab w:val="center" w:pos="4536"/>
        <w:tab w:val="right" w:pos="9072"/>
      </w:tabs>
      <w:suppressAutoHyphens/>
      <w:spacing w:before="240" w:after="60" w:line="240" w:lineRule="auto"/>
      <w:ind w:left="432" w:hanging="432"/>
      <w:jc w:val="both"/>
    </w:pPr>
    <w:rPr>
      <w:rFonts w:ascii="Arial" w:eastAsia="Arial" w:hAnsi="Arial" w:cs="Arial"/>
      <w:b/>
      <w:bCs/>
      <w:kern w:val="2"/>
      <w:sz w:val="26"/>
      <w:szCs w:val="26"/>
      <w:lang w:eastAsia="ar-SA"/>
    </w:rPr>
  </w:style>
  <w:style w:type="paragraph" w:customStyle="1" w:styleId="Obsahtabuky">
    <w:name w:val="Obsah tabuľky"/>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tabuky">
    <w:name w:val="Nadpis tabuľky"/>
    <w:basedOn w:val="Obsahtabuky"/>
    <w:uiPriority w:val="99"/>
    <w:rsid w:val="000E1BC2"/>
    <w:pPr>
      <w:jc w:val="center"/>
    </w:pPr>
    <w:rPr>
      <w:b/>
      <w:bCs/>
    </w:rPr>
  </w:style>
  <w:style w:type="paragraph" w:customStyle="1" w:styleId="BodyTextIndent21">
    <w:name w:val="Body Text Indent 21"/>
    <w:basedOn w:val="Normal"/>
    <w:uiPriority w:val="99"/>
    <w:rsid w:val="000E1BC2"/>
    <w:pPr>
      <w:widowControl w:val="0"/>
      <w:suppressAutoHyphens/>
      <w:spacing w:after="120" w:line="240" w:lineRule="auto"/>
      <w:ind w:left="360"/>
      <w:jc w:val="both"/>
    </w:pPr>
    <w:rPr>
      <w:rFonts w:ascii="Times New Roman" w:eastAsia="SimSun" w:hAnsi="Times New Roman" w:cs="Times New Roman"/>
      <w:kern w:val="2"/>
      <w:sz w:val="24"/>
      <w:szCs w:val="24"/>
      <w:lang w:eastAsia="hi-IN" w:bidi="hi-IN"/>
    </w:rPr>
  </w:style>
  <w:style w:type="paragraph" w:customStyle="1" w:styleId="Pta1">
    <w:name w:val="Pät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Hlavika1">
    <w:name w:val="Hlavičk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Level1">
    <w:name w:val="Level 1"/>
    <w:basedOn w:val="Normal"/>
    <w:uiPriority w:val="99"/>
    <w:rsid w:val="000E1BC2"/>
    <w:pPr>
      <w:widowControl w:val="0"/>
      <w:tabs>
        <w:tab w:val="left" w:pos="567"/>
      </w:tabs>
      <w:suppressAutoHyphens/>
      <w:autoSpaceDE w:val="0"/>
      <w:spacing w:before="60" w:after="140" w:line="288" w:lineRule="auto"/>
      <w:ind w:left="567" w:hanging="567"/>
      <w:jc w:val="both"/>
    </w:pPr>
    <w:rPr>
      <w:rFonts w:ascii="Arial" w:eastAsia="Arial" w:hAnsi="Arial" w:cs="Arial"/>
      <w:kern w:val="2"/>
      <w:sz w:val="20"/>
      <w:szCs w:val="20"/>
      <w:lang w:val="en-GB" w:eastAsia="ar-SA"/>
    </w:rPr>
  </w:style>
  <w:style w:type="paragraph" w:customStyle="1" w:styleId="Level2">
    <w:name w:val="Level 2"/>
    <w:basedOn w:val="Normal"/>
    <w:rsid w:val="000E1BC2"/>
    <w:pPr>
      <w:widowControl w:val="0"/>
      <w:tabs>
        <w:tab w:val="left" w:pos="680"/>
      </w:tabs>
      <w:suppressAutoHyphens/>
      <w:autoSpaceDE w:val="0"/>
      <w:spacing w:before="60" w:after="140" w:line="288" w:lineRule="auto"/>
      <w:ind w:left="680" w:hanging="680"/>
      <w:jc w:val="both"/>
    </w:pPr>
    <w:rPr>
      <w:rFonts w:ascii="Arial" w:eastAsia="Arial" w:hAnsi="Arial" w:cs="Arial"/>
      <w:kern w:val="2"/>
      <w:sz w:val="20"/>
      <w:szCs w:val="20"/>
      <w:lang w:val="en-GB" w:eastAsia="ar-SA"/>
    </w:rPr>
  </w:style>
  <w:style w:type="paragraph" w:customStyle="1" w:styleId="Level3">
    <w:name w:val="Level 3"/>
    <w:basedOn w:val="Normal"/>
    <w:uiPriority w:val="99"/>
    <w:rsid w:val="000E1BC2"/>
    <w:pPr>
      <w:widowControl w:val="0"/>
      <w:tabs>
        <w:tab w:val="left" w:pos="2778"/>
      </w:tabs>
      <w:suppressAutoHyphens/>
      <w:autoSpaceDE w:val="0"/>
      <w:spacing w:before="60" w:after="140" w:line="288" w:lineRule="auto"/>
      <w:ind w:left="2778" w:hanging="794"/>
      <w:jc w:val="both"/>
    </w:pPr>
    <w:rPr>
      <w:rFonts w:ascii="Arial" w:eastAsia="Arial" w:hAnsi="Arial" w:cs="Arial"/>
      <w:kern w:val="2"/>
      <w:sz w:val="20"/>
      <w:szCs w:val="20"/>
      <w:lang w:val="en-GB" w:eastAsia="ar-SA"/>
    </w:rPr>
  </w:style>
  <w:style w:type="paragraph" w:customStyle="1" w:styleId="Level4">
    <w:name w:val="Level 4"/>
    <w:basedOn w:val="Normal"/>
    <w:uiPriority w:val="99"/>
    <w:rsid w:val="000E1BC2"/>
    <w:pPr>
      <w:widowControl w:val="0"/>
      <w:tabs>
        <w:tab w:val="left" w:pos="2722"/>
      </w:tabs>
      <w:suppressAutoHyphens/>
      <w:autoSpaceDE w:val="0"/>
      <w:spacing w:before="60" w:after="140" w:line="288" w:lineRule="auto"/>
      <w:ind w:left="2722" w:hanging="681"/>
      <w:jc w:val="both"/>
    </w:pPr>
    <w:rPr>
      <w:rFonts w:ascii="Arial" w:eastAsia="Arial" w:hAnsi="Arial" w:cs="Arial"/>
      <w:kern w:val="2"/>
      <w:sz w:val="20"/>
      <w:szCs w:val="20"/>
      <w:lang w:val="en-GB" w:eastAsia="ar-SA"/>
    </w:rPr>
  </w:style>
  <w:style w:type="paragraph" w:customStyle="1" w:styleId="Level5">
    <w:name w:val="Level 5"/>
    <w:basedOn w:val="Normal"/>
    <w:uiPriority w:val="99"/>
    <w:rsid w:val="000E1BC2"/>
    <w:pPr>
      <w:widowControl w:val="0"/>
      <w:tabs>
        <w:tab w:val="left" w:pos="3289"/>
      </w:tabs>
      <w:suppressAutoHyphens/>
      <w:autoSpaceDE w:val="0"/>
      <w:spacing w:before="60" w:after="140" w:line="288" w:lineRule="auto"/>
      <w:ind w:left="3289" w:hanging="567"/>
      <w:jc w:val="both"/>
    </w:pPr>
    <w:rPr>
      <w:rFonts w:ascii="Arial" w:eastAsia="Arial" w:hAnsi="Arial" w:cs="Arial"/>
      <w:kern w:val="2"/>
      <w:sz w:val="20"/>
      <w:szCs w:val="20"/>
      <w:lang w:val="en-GB" w:eastAsia="ar-SA"/>
    </w:rPr>
  </w:style>
  <w:style w:type="paragraph" w:customStyle="1" w:styleId="Level6">
    <w:name w:val="Level 6"/>
    <w:basedOn w:val="Normal"/>
    <w:uiPriority w:val="99"/>
    <w:rsid w:val="000E1BC2"/>
    <w:pPr>
      <w:widowControl w:val="0"/>
      <w:tabs>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7">
    <w:name w:val="Level 7"/>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8">
    <w:name w:val="Level 8"/>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9">
    <w:name w:val="Level 9"/>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CellBody">
    <w:name w:val="CellBody"/>
    <w:basedOn w:val="Normal"/>
    <w:uiPriority w:val="99"/>
    <w:rsid w:val="000E1BC2"/>
    <w:pPr>
      <w:widowControl w:val="0"/>
      <w:suppressAutoHyphens/>
      <w:autoSpaceDE w:val="0"/>
      <w:spacing w:before="60" w:after="60" w:line="288" w:lineRule="auto"/>
      <w:ind w:left="709" w:hanging="709"/>
      <w:jc w:val="both"/>
    </w:pPr>
    <w:rPr>
      <w:rFonts w:ascii="Arial" w:eastAsia="Arial" w:hAnsi="Arial" w:cs="Arial"/>
      <w:kern w:val="2"/>
      <w:sz w:val="20"/>
      <w:szCs w:val="20"/>
      <w:lang w:val="en-GB" w:eastAsia="ar-SA"/>
    </w:rPr>
  </w:style>
  <w:style w:type="paragraph" w:customStyle="1" w:styleId="BalloonText1">
    <w:name w:val="Balloon Text1"/>
    <w:basedOn w:val="Normal"/>
    <w:uiPriority w:val="99"/>
    <w:rsid w:val="000E1BC2"/>
    <w:pPr>
      <w:widowControl w:val="0"/>
      <w:suppressAutoHyphens/>
      <w:spacing w:after="120" w:line="240" w:lineRule="auto"/>
      <w:ind w:left="709" w:hanging="709"/>
      <w:jc w:val="both"/>
    </w:pPr>
    <w:rPr>
      <w:rFonts w:ascii="Tahoma" w:eastAsia="SimSun" w:hAnsi="Tahoma" w:cs="Tahoma"/>
      <w:kern w:val="2"/>
      <w:sz w:val="16"/>
      <w:szCs w:val="16"/>
      <w:lang w:eastAsia="hi-IN" w:bidi="hi-IN"/>
    </w:rPr>
  </w:style>
  <w:style w:type="paragraph" w:customStyle="1" w:styleId="Textkomentra1">
    <w:name w:val="Text komentára1"/>
    <w:basedOn w:val="Normal"/>
    <w:uiPriority w:val="99"/>
    <w:rsid w:val="000E1BC2"/>
    <w:pPr>
      <w:widowControl w:val="0"/>
      <w:suppressAutoHyphens/>
      <w:spacing w:before="40" w:after="40" w:line="240" w:lineRule="auto"/>
      <w:ind w:left="709" w:hanging="709"/>
      <w:jc w:val="both"/>
    </w:pPr>
    <w:rPr>
      <w:rFonts w:ascii="Tahoma" w:eastAsia="Tahoma" w:hAnsi="Tahoma" w:cs="Tahoma"/>
      <w:kern w:val="2"/>
      <w:sz w:val="20"/>
      <w:szCs w:val="20"/>
      <w:lang w:eastAsia="ar-SA"/>
    </w:rPr>
  </w:style>
  <w:style w:type="paragraph" w:customStyle="1" w:styleId="ListParagraph1">
    <w:name w:val="List Paragraph1"/>
    <w:basedOn w:val="Normal"/>
    <w:uiPriority w:val="99"/>
    <w:rsid w:val="000E1BC2"/>
    <w:pPr>
      <w:widowControl w:val="0"/>
      <w:suppressAutoHyphens/>
      <w:spacing w:after="200" w:line="276" w:lineRule="auto"/>
      <w:ind w:left="720"/>
      <w:jc w:val="both"/>
    </w:pPr>
    <w:rPr>
      <w:rFonts w:ascii="Calibri" w:eastAsia="Calibri" w:hAnsi="Calibri" w:cs="Calibri"/>
      <w:kern w:val="2"/>
      <w:lang w:eastAsia="ar-SA"/>
    </w:rPr>
  </w:style>
  <w:style w:type="paragraph" w:customStyle="1" w:styleId="BodyText31">
    <w:name w:val="Body Text 31"/>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16"/>
      <w:szCs w:val="16"/>
      <w:lang w:eastAsia="hi-IN" w:bidi="hi-IN"/>
    </w:rPr>
  </w:style>
  <w:style w:type="paragraph" w:customStyle="1" w:styleId="Legal3L3">
    <w:name w:val="Legal3_L3"/>
    <w:basedOn w:val="Normal"/>
    <w:next w:val="BodyText"/>
    <w:uiPriority w:val="99"/>
    <w:rsid w:val="000E1BC2"/>
    <w:pPr>
      <w:widowControl w:val="0"/>
      <w:tabs>
        <w:tab w:val="left" w:pos="0"/>
        <w:tab w:val="left" w:pos="1209"/>
      </w:tabs>
      <w:suppressAutoHyphens/>
      <w:spacing w:after="240" w:line="240" w:lineRule="auto"/>
      <w:ind w:left="1209" w:hanging="360"/>
      <w:jc w:val="both"/>
    </w:pPr>
    <w:rPr>
      <w:rFonts w:ascii="Times New Roman" w:eastAsia="Times New Roman" w:hAnsi="Times New Roman" w:cs="Times New Roman"/>
      <w:kern w:val="2"/>
      <w:lang w:val="en-US" w:eastAsia="ar-SA"/>
    </w:rPr>
  </w:style>
  <w:style w:type="paragraph" w:customStyle="1" w:styleId="l4">
    <w:name w:val="l4"/>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3">
    <w:name w:val="l3"/>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5">
    <w:name w:val="l5"/>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Style67">
    <w:name w:val="Style67"/>
    <w:basedOn w:val="Normal"/>
    <w:uiPriority w:val="99"/>
    <w:rsid w:val="000E1BC2"/>
    <w:pPr>
      <w:widowControl w:val="0"/>
      <w:suppressAutoHyphens/>
      <w:autoSpaceDE w:val="0"/>
      <w:spacing w:after="120" w:line="276" w:lineRule="exact"/>
      <w:ind w:left="709" w:hanging="709"/>
      <w:jc w:val="both"/>
    </w:pPr>
    <w:rPr>
      <w:rFonts w:ascii="Arial Narrow" w:eastAsia="Arial Narrow" w:hAnsi="Arial Narrow" w:cs="Arial Narrow"/>
      <w:kern w:val="2"/>
      <w:sz w:val="24"/>
      <w:szCs w:val="24"/>
      <w:lang w:eastAsia="ar-SA"/>
    </w:rPr>
  </w:style>
  <w:style w:type="paragraph" w:customStyle="1" w:styleId="Stylodstavec">
    <w:name w:val="Styl odstavec"/>
    <w:basedOn w:val="Normal"/>
    <w:uiPriority w:val="99"/>
    <w:rsid w:val="000E1BC2"/>
    <w:pPr>
      <w:widowControl w:val="0"/>
      <w:tabs>
        <w:tab w:val="left" w:pos="720"/>
      </w:tabs>
      <w:suppressAutoHyphens/>
      <w:autoSpaceDE w:val="0"/>
      <w:spacing w:after="240" w:line="240" w:lineRule="auto"/>
      <w:ind w:left="709" w:hanging="709"/>
      <w:jc w:val="both"/>
    </w:pPr>
    <w:rPr>
      <w:rFonts w:ascii="Arial" w:eastAsia="SimSun" w:hAnsi="Arial" w:cs="Arial"/>
      <w:kern w:val="2"/>
      <w:sz w:val="24"/>
      <w:szCs w:val="24"/>
      <w:lang w:val="cs-CZ" w:eastAsia="ar-SA"/>
    </w:rPr>
  </w:style>
  <w:style w:type="paragraph" w:customStyle="1" w:styleId="Predmetkomentra1">
    <w:name w:val="Predmet komentára1"/>
    <w:basedOn w:val="Textkomentra1"/>
    <w:next w:val="Textkomentra1"/>
    <w:uiPriority w:val="99"/>
    <w:rsid w:val="000E1BC2"/>
    <w:pPr>
      <w:spacing w:before="0" w:after="0"/>
    </w:pPr>
    <w:rPr>
      <w:rFonts w:ascii="Times New Roman" w:eastAsia="SimSun" w:hAnsi="Times New Roman" w:cs="Times New Roman"/>
      <w:b/>
      <w:bCs/>
      <w:lang w:eastAsia="hi-IN" w:bidi="hi-IN"/>
    </w:rPr>
  </w:style>
  <w:style w:type="paragraph" w:customStyle="1" w:styleId="Revision1">
    <w:name w:val="Revision1"/>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character" w:customStyle="1" w:styleId="TableHeadingCharChar">
    <w:name w:val="Table Heading Char Char"/>
    <w:link w:val="TableHeading"/>
    <w:uiPriority w:val="99"/>
    <w:locked/>
    <w:rsid w:val="000E1BC2"/>
    <w:rPr>
      <w:rFonts w:eastAsia="MS Mincho"/>
      <w:b/>
      <w:bCs/>
      <w:spacing w:val="10"/>
      <w:sz w:val="16"/>
      <w:lang w:val="en-US"/>
    </w:rPr>
  </w:style>
  <w:style w:type="paragraph" w:customStyle="1" w:styleId="TableHeading">
    <w:name w:val="Table Heading"/>
    <w:basedOn w:val="Normal"/>
    <w:next w:val="Normal"/>
    <w:link w:val="TableHeadingCharChar"/>
    <w:uiPriority w:val="99"/>
    <w:rsid w:val="000E1BC2"/>
    <w:pPr>
      <w:keepNext/>
      <w:numPr>
        <w:numId w:val="11"/>
      </w:numPr>
      <w:tabs>
        <w:tab w:val="left" w:pos="851"/>
      </w:tabs>
      <w:spacing w:before="240" w:after="120" w:line="240" w:lineRule="auto"/>
      <w:jc w:val="both"/>
    </w:pPr>
    <w:rPr>
      <w:rFonts w:eastAsia="MS Mincho"/>
      <w:b/>
      <w:bCs/>
      <w:spacing w:val="10"/>
      <w:sz w:val="16"/>
      <w:lang w:val="en-US"/>
    </w:rPr>
  </w:style>
  <w:style w:type="character" w:customStyle="1" w:styleId="TabChar">
    <w:name w:val="Tab. č Char"/>
    <w:link w:val="Tab"/>
    <w:uiPriority w:val="99"/>
    <w:locked/>
    <w:rsid w:val="000E1BC2"/>
    <w:rPr>
      <w:rFonts w:eastAsia="MS Mincho"/>
      <w:b/>
      <w:bCs/>
      <w:spacing w:val="10"/>
      <w:sz w:val="16"/>
      <w:lang w:val="en-US"/>
    </w:rPr>
  </w:style>
  <w:style w:type="paragraph" w:customStyle="1" w:styleId="Tab">
    <w:name w:val="Tab. č"/>
    <w:basedOn w:val="TableHeading"/>
    <w:link w:val="TabChar"/>
    <w:uiPriority w:val="99"/>
    <w:rsid w:val="000E1BC2"/>
  </w:style>
  <w:style w:type="character" w:customStyle="1" w:styleId="fihaChar">
    <w:name w:val="fiha Char"/>
    <w:link w:val="fiha"/>
    <w:uiPriority w:val="99"/>
    <w:locked/>
    <w:rsid w:val="000E1BC2"/>
    <w:rPr>
      <w:rFonts w:ascii="Arial" w:eastAsia="Times New Roman" w:hAnsi="Arial" w:cs="Arial"/>
      <w:b/>
      <w:caps/>
      <w:color w:val="000000"/>
      <w:spacing w:val="30"/>
      <w:lang w:val="en-US"/>
    </w:rPr>
  </w:style>
  <w:style w:type="paragraph" w:customStyle="1" w:styleId="fiha">
    <w:name w:val="fiha"/>
    <w:basedOn w:val="Heading2"/>
    <w:link w:val="fihaChar"/>
    <w:qFormat/>
    <w:rsid w:val="000E1BC2"/>
    <w:pPr>
      <w:keepLines w:val="0"/>
      <w:numPr>
        <w:numId w:val="12"/>
      </w:numPr>
      <w:spacing w:before="0" w:after="120"/>
      <w:jc w:val="both"/>
    </w:pPr>
    <w:rPr>
      <w:rFonts w:ascii="Arial" w:hAnsi="Arial" w:cs="Arial"/>
      <w:b/>
      <w:sz w:val="22"/>
      <w:szCs w:val="22"/>
    </w:rPr>
  </w:style>
  <w:style w:type="character" w:customStyle="1" w:styleId="fiha2Char">
    <w:name w:val="fiha2 Char"/>
    <w:link w:val="fiha2"/>
    <w:uiPriority w:val="99"/>
    <w:locked/>
    <w:rsid w:val="000E1BC2"/>
    <w:rPr>
      <w:rFonts w:ascii="Arial" w:eastAsia="Times New Roman" w:hAnsi="Arial" w:cs="Arial"/>
      <w:b/>
      <w:caps/>
      <w:color w:val="000000"/>
      <w:spacing w:val="30"/>
      <w:lang w:val="en-US"/>
    </w:rPr>
  </w:style>
  <w:style w:type="paragraph" w:customStyle="1" w:styleId="fiha2">
    <w:name w:val="fiha2"/>
    <w:basedOn w:val="Heading2"/>
    <w:link w:val="fiha2Char"/>
    <w:qFormat/>
    <w:rsid w:val="000E1BC2"/>
    <w:pPr>
      <w:keepLines w:val="0"/>
      <w:numPr>
        <w:ilvl w:val="2"/>
        <w:numId w:val="12"/>
      </w:numPr>
      <w:spacing w:before="0" w:after="120"/>
      <w:jc w:val="both"/>
    </w:pPr>
    <w:rPr>
      <w:rFonts w:ascii="Arial" w:hAnsi="Arial" w:cs="Arial"/>
      <w:b/>
      <w:sz w:val="22"/>
      <w:szCs w:val="22"/>
    </w:rPr>
  </w:style>
  <w:style w:type="paragraph" w:customStyle="1" w:styleId="TableParagraph">
    <w:name w:val="Table Paragraph"/>
    <w:basedOn w:val="Normal"/>
    <w:uiPriority w:val="1"/>
    <w:qFormat/>
    <w:rsid w:val="000E1BC2"/>
    <w:pPr>
      <w:widowControl w:val="0"/>
      <w:autoSpaceDE w:val="0"/>
      <w:autoSpaceDN w:val="0"/>
      <w:spacing w:after="0" w:line="240" w:lineRule="auto"/>
    </w:pPr>
    <w:rPr>
      <w:rFonts w:ascii="Calibri" w:eastAsia="Calibri" w:hAnsi="Calibri" w:cs="Times New Roman"/>
      <w:lang w:eastAsia="sk-SK"/>
    </w:rPr>
  </w:style>
  <w:style w:type="paragraph" w:customStyle="1" w:styleId="Zkladntext1">
    <w:name w:val="Základný text1"/>
    <w:basedOn w:val="Normal"/>
    <w:uiPriority w:val="99"/>
    <w:rsid w:val="000E1BC2"/>
    <w:pPr>
      <w:widowControl w:val="0"/>
      <w:shd w:val="clear" w:color="auto" w:fill="FFFFFF"/>
      <w:spacing w:before="600" w:after="60" w:line="269" w:lineRule="exact"/>
      <w:ind w:hanging="2000"/>
      <w:jc w:val="center"/>
    </w:pPr>
    <w:rPr>
      <w:rFonts w:ascii="Segoe UI" w:eastAsia="Segoe UI" w:hAnsi="Segoe UI" w:cs="Segoe UI"/>
      <w:sz w:val="17"/>
      <w:szCs w:val="17"/>
    </w:rPr>
  </w:style>
  <w:style w:type="character" w:customStyle="1" w:styleId="NormlntunChar">
    <w:name w:val="Normální tučně Char"/>
    <w:link w:val="Normlntun"/>
    <w:locked/>
    <w:rsid w:val="000E1BC2"/>
    <w:rPr>
      <w:rFonts w:ascii="Arial" w:eastAsia="Times New Roman" w:hAnsi="Arial" w:cs="Arial"/>
      <w:b/>
      <w:lang w:val="cs-CZ" w:eastAsia="cs-CZ"/>
    </w:rPr>
  </w:style>
  <w:style w:type="paragraph" w:customStyle="1" w:styleId="Normlntun">
    <w:name w:val="Normální tučně"/>
    <w:basedOn w:val="Normal"/>
    <w:next w:val="Normal"/>
    <w:link w:val="NormlntunChar"/>
    <w:rsid w:val="000E1BC2"/>
    <w:pPr>
      <w:spacing w:before="120" w:after="0" w:line="288" w:lineRule="auto"/>
      <w:jc w:val="both"/>
    </w:pPr>
    <w:rPr>
      <w:rFonts w:ascii="Arial" w:eastAsia="Times New Roman" w:hAnsi="Arial" w:cs="Arial"/>
      <w:b/>
      <w:lang w:val="cs-CZ" w:eastAsia="cs-CZ"/>
    </w:rPr>
  </w:style>
  <w:style w:type="paragraph" w:customStyle="1" w:styleId="Default">
    <w:name w:val="Default"/>
    <w:rsid w:val="000E1BC2"/>
    <w:pPr>
      <w:autoSpaceDE w:val="0"/>
      <w:autoSpaceDN w:val="0"/>
      <w:adjustRightInd w:val="0"/>
      <w:spacing w:after="0" w:line="240" w:lineRule="auto"/>
    </w:pPr>
    <w:rPr>
      <w:rFonts w:ascii="Arial" w:eastAsia="Calibri" w:hAnsi="Arial" w:cs="Arial"/>
      <w:color w:val="000000"/>
      <w:sz w:val="24"/>
      <w:szCs w:val="24"/>
      <w:lang w:eastAsia="sk-SK"/>
    </w:rPr>
  </w:style>
  <w:style w:type="paragraph" w:customStyle="1" w:styleId="Zkladntext4">
    <w:name w:val="Základný text4"/>
    <w:basedOn w:val="Normal"/>
    <w:uiPriority w:val="99"/>
    <w:rsid w:val="000E1BC2"/>
    <w:pPr>
      <w:widowControl w:val="0"/>
      <w:shd w:val="clear" w:color="auto" w:fill="FFFFFF"/>
      <w:spacing w:before="420" w:after="0" w:line="226" w:lineRule="exact"/>
      <w:ind w:hanging="1240"/>
      <w:jc w:val="center"/>
    </w:pPr>
    <w:rPr>
      <w:rFonts w:ascii="Arial" w:eastAsia="Arial" w:hAnsi="Arial" w:cs="Arial"/>
      <w:sz w:val="19"/>
      <w:szCs w:val="19"/>
    </w:rPr>
  </w:style>
  <w:style w:type="paragraph" w:customStyle="1" w:styleId="xl28">
    <w:name w:val="xl28"/>
    <w:basedOn w:val="Normal"/>
    <w:uiPriority w:val="99"/>
    <w:rsid w:val="000E1BC2"/>
    <w:pPr>
      <w:pBdr>
        <w:bottom w:val="single" w:sz="4" w:space="0" w:color="auto"/>
      </w:pBdr>
      <w:spacing w:before="100" w:beforeAutospacing="1" w:after="100" w:afterAutospacing="1" w:line="240" w:lineRule="auto"/>
    </w:pPr>
    <w:rPr>
      <w:rFonts w:ascii="MS Sans Serif" w:eastAsia="Times New Roman" w:hAnsi="MS Sans Serif" w:cs="MS Sans Serif"/>
      <w:b/>
      <w:bCs/>
      <w:sz w:val="24"/>
      <w:szCs w:val="24"/>
      <w:lang w:val="cs-CZ" w:eastAsia="cs-CZ"/>
    </w:rPr>
  </w:style>
  <w:style w:type="paragraph" w:customStyle="1" w:styleId="xl25">
    <w:name w:val="xl25"/>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6">
    <w:name w:val="xl26"/>
    <w:basedOn w:val="Normal"/>
    <w:uiPriority w:val="99"/>
    <w:rsid w:val="000E1BC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7">
    <w:name w:val="xl27"/>
    <w:basedOn w:val="Normal"/>
    <w:uiPriority w:val="99"/>
    <w:rsid w:val="000E1BC2"/>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val="cs-CZ" w:eastAsia="cs-CZ"/>
    </w:rPr>
  </w:style>
  <w:style w:type="paragraph" w:customStyle="1" w:styleId="xl29">
    <w:name w:val="xl29"/>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0">
    <w:name w:val="xl30"/>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1">
    <w:name w:val="xl31"/>
    <w:basedOn w:val="Normal"/>
    <w:uiPriority w:val="99"/>
    <w:rsid w:val="000E1BC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2">
    <w:name w:val="xl32"/>
    <w:basedOn w:val="Normal"/>
    <w:uiPriority w:val="99"/>
    <w:rsid w:val="000E1BC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3">
    <w:name w:val="xl33"/>
    <w:basedOn w:val="Normal"/>
    <w:uiPriority w:val="99"/>
    <w:rsid w:val="000E1BC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4">
    <w:name w:val="xl34"/>
    <w:basedOn w:val="Normal"/>
    <w:uiPriority w:val="99"/>
    <w:rsid w:val="000E1BC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35">
    <w:name w:val="xl35"/>
    <w:basedOn w:val="Normal"/>
    <w:uiPriority w:val="99"/>
    <w:rsid w:val="000E1BC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24">
    <w:name w:val="xl24"/>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Normlnl1-body">
    <w:name w:val="Normální.čl.1-body"/>
    <w:uiPriority w:val="99"/>
    <w:rsid w:val="000E1BC2"/>
    <w:pPr>
      <w:widowControl w:val="0"/>
      <w:spacing w:after="0" w:line="240" w:lineRule="auto"/>
    </w:pPr>
    <w:rPr>
      <w:rFonts w:ascii="Arial" w:eastAsia="Times New Roman" w:hAnsi="Arial" w:cs="Times New Roman"/>
      <w:color w:val="000000"/>
      <w:sz w:val="18"/>
      <w:szCs w:val="20"/>
      <w:lang w:val="cs-CZ" w:eastAsia="cs-CZ"/>
    </w:rPr>
  </w:style>
  <w:style w:type="character" w:customStyle="1" w:styleId="Styl2Char">
    <w:name w:val="Styl2 Char"/>
    <w:basedOn w:val="Styl1Char"/>
    <w:link w:val="Styl2"/>
    <w:locked/>
    <w:rsid w:val="000E1BC2"/>
    <w:rPr>
      <w:rFonts w:ascii="Arial" w:eastAsia="Times New Roman" w:hAnsi="Arial" w:cs="Arial" w:hint="default"/>
      <w:b/>
      <w:bCs/>
      <w:caps/>
      <w:kern w:val="32"/>
      <w:sz w:val="24"/>
      <w:szCs w:val="32"/>
      <w:lang w:val="cs-CZ" w:eastAsia="cs-CZ"/>
    </w:rPr>
  </w:style>
  <w:style w:type="paragraph" w:customStyle="1" w:styleId="Styl2">
    <w:name w:val="Styl2"/>
    <w:link w:val="Styl2Char"/>
    <w:rsid w:val="000E1BC2"/>
    <w:pPr>
      <w:keepNext/>
      <w:spacing w:before="240" w:after="60" w:line="240" w:lineRule="auto"/>
      <w:outlineLvl w:val="0"/>
    </w:pPr>
    <w:rPr>
      <w:rFonts w:ascii="Arial" w:eastAsia="Times New Roman" w:hAnsi="Arial" w:cs="Arial"/>
      <w:b/>
      <w:bCs/>
      <w:caps/>
      <w:kern w:val="32"/>
      <w:sz w:val="24"/>
      <w:szCs w:val="32"/>
      <w:lang w:val="cs-CZ" w:eastAsia="cs-CZ"/>
    </w:rPr>
  </w:style>
  <w:style w:type="character" w:customStyle="1" w:styleId="Styl3Char">
    <w:name w:val="Styl3 Char"/>
    <w:link w:val="Styl3"/>
    <w:locked/>
    <w:rsid w:val="000E1BC2"/>
    <w:rPr>
      <w:rFonts w:ascii="Times New Roman" w:eastAsia="Times New Roman" w:hAnsi="Times New Roman" w:cs="Arial"/>
      <w:b/>
      <w:bCs/>
      <w:iCs/>
      <w:kern w:val="32"/>
      <w:sz w:val="24"/>
      <w:szCs w:val="24"/>
      <w:lang w:val="cs-CZ" w:eastAsia="cs-CZ"/>
    </w:rPr>
  </w:style>
  <w:style w:type="paragraph" w:customStyle="1" w:styleId="Styl3">
    <w:name w:val="Styl3"/>
    <w:basedOn w:val="Heading2"/>
    <w:link w:val="Styl3Char"/>
    <w:rsid w:val="000E1BC2"/>
    <w:pPr>
      <w:keepLines w:val="0"/>
      <w:numPr>
        <w:ilvl w:val="0"/>
        <w:numId w:val="0"/>
      </w:numPr>
      <w:spacing w:before="240" w:after="60"/>
    </w:pPr>
    <w:rPr>
      <w:rFonts w:ascii="Times New Roman" w:hAnsi="Times New Roman" w:cs="Arial"/>
      <w:b/>
      <w:bCs/>
      <w:iCs/>
      <w:caps w:val="0"/>
      <w:color w:val="auto"/>
      <w:spacing w:val="0"/>
      <w:kern w:val="32"/>
      <w:lang w:val="cs-CZ" w:eastAsia="cs-CZ"/>
    </w:rPr>
  </w:style>
  <w:style w:type="character" w:customStyle="1" w:styleId="NormlnVlevo1Char">
    <w:name w:val="Normální + Vlevo:  1 Char"/>
    <w:aliases w:val="25 cm Char"/>
    <w:link w:val="NormlnVlevo1"/>
    <w:uiPriority w:val="99"/>
    <w:locked/>
    <w:rsid w:val="000E1BC2"/>
    <w:rPr>
      <w:rFonts w:ascii="Times New Roman" w:eastAsia="Times New Roman" w:hAnsi="Times New Roman" w:cs="Times New Roman"/>
      <w:sz w:val="24"/>
      <w:szCs w:val="24"/>
      <w:lang w:val="cs-CZ" w:eastAsia="cs-CZ"/>
    </w:rPr>
  </w:style>
  <w:style w:type="paragraph" w:customStyle="1" w:styleId="NormlnVlevo1">
    <w:name w:val="Normální + Vlevo:  1"/>
    <w:aliases w:val="25 cm"/>
    <w:basedOn w:val="Normal"/>
    <w:link w:val="NormlnVlevo1Char"/>
    <w:uiPriority w:val="99"/>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09"/>
    </w:pPr>
    <w:rPr>
      <w:rFonts w:ascii="Times New Roman" w:eastAsia="Times New Roman" w:hAnsi="Times New Roman" w:cs="Times New Roman"/>
      <w:sz w:val="24"/>
      <w:szCs w:val="24"/>
      <w:lang w:val="cs-CZ" w:eastAsia="cs-CZ"/>
    </w:rPr>
  </w:style>
  <w:style w:type="character" w:customStyle="1" w:styleId="hlavnnadpisChar">
    <w:name w:val="hlavní nadpis Char"/>
    <w:basedOn w:val="Styl1Char"/>
    <w:link w:val="hlavnnadpis"/>
    <w:uiPriority w:val="99"/>
    <w:locked/>
    <w:rsid w:val="000E1BC2"/>
    <w:rPr>
      <w:rFonts w:ascii="Arial" w:eastAsia="Times New Roman" w:hAnsi="Arial" w:cs="Arial" w:hint="default"/>
      <w:b/>
      <w:bCs/>
      <w:caps/>
      <w:kern w:val="32"/>
      <w:sz w:val="32"/>
      <w:szCs w:val="32"/>
      <w:lang w:val="cs-CZ" w:eastAsia="cs-CZ"/>
    </w:rPr>
  </w:style>
  <w:style w:type="paragraph" w:customStyle="1" w:styleId="hlavnnadpis">
    <w:name w:val="hlavní nadpis"/>
    <w:link w:val="hlavnnadpisChar"/>
    <w:uiPriority w:val="99"/>
    <w:rsid w:val="000E1BC2"/>
    <w:pPr>
      <w:keepNext/>
      <w:spacing w:before="240" w:after="60" w:line="240" w:lineRule="auto"/>
    </w:pPr>
    <w:rPr>
      <w:rFonts w:ascii="Arial" w:eastAsia="Times New Roman" w:hAnsi="Arial" w:cs="Arial"/>
      <w:b/>
      <w:bCs/>
      <w:caps/>
      <w:kern w:val="32"/>
      <w:sz w:val="32"/>
      <w:szCs w:val="32"/>
      <w:lang w:val="cs-CZ" w:eastAsia="cs-CZ"/>
    </w:rPr>
  </w:style>
  <w:style w:type="character" w:customStyle="1" w:styleId="podnadpisChar">
    <w:name w:val="podnadpis Char"/>
    <w:link w:val="podnadpis"/>
    <w:uiPriority w:val="99"/>
    <w:locked/>
    <w:rsid w:val="000E1BC2"/>
    <w:rPr>
      <w:rFonts w:ascii="Arial" w:eastAsia="Times New Roman" w:hAnsi="Arial" w:cs="Arial"/>
      <w:b/>
      <w:bCs/>
      <w:caps/>
      <w:kern w:val="32"/>
      <w:sz w:val="24"/>
      <w:szCs w:val="32"/>
      <w:lang w:val="cs-CZ" w:eastAsia="cs-CZ"/>
    </w:rPr>
  </w:style>
  <w:style w:type="paragraph" w:customStyle="1" w:styleId="podnadpis">
    <w:name w:val="podnadpis"/>
    <w:basedOn w:val="Styl2"/>
    <w:link w:val="podnadpisChar"/>
    <w:uiPriority w:val="99"/>
    <w:rsid w:val="000E1BC2"/>
    <w:pPr>
      <w:numPr>
        <w:ilvl w:val="1"/>
        <w:numId w:val="13"/>
      </w:numPr>
      <w:tabs>
        <w:tab w:val="num" w:pos="360"/>
      </w:tabs>
      <w:ind w:left="0" w:firstLine="0"/>
    </w:pPr>
  </w:style>
  <w:style w:type="character" w:customStyle="1" w:styleId="podpodnadpisChar">
    <w:name w:val="podpod nadpis Char"/>
    <w:basedOn w:val="Heading2Char"/>
    <w:link w:val="podpodnadpis"/>
    <w:uiPriority w:val="99"/>
    <w:locked/>
    <w:rsid w:val="000E1BC2"/>
    <w:rPr>
      <w:rFonts w:ascii="Times New Roman" w:eastAsia="Times New Roman" w:hAnsi="Times New Roman" w:cs="Arial"/>
      <w:b/>
      <w:bCs/>
      <w:iCs/>
      <w:caps w:val="0"/>
      <w:color w:val="404040" w:themeColor="text1" w:themeTint="BF"/>
      <w:spacing w:val="30"/>
      <w:sz w:val="24"/>
      <w:szCs w:val="24"/>
      <w:lang w:val="cs-CZ" w:eastAsia="cs-CZ"/>
    </w:rPr>
  </w:style>
  <w:style w:type="paragraph" w:customStyle="1" w:styleId="podpodnadpis">
    <w:name w:val="podpod nadpis"/>
    <w:basedOn w:val="Heading2"/>
    <w:link w:val="podpodnadpisChar"/>
    <w:uiPriority w:val="99"/>
    <w:rsid w:val="000E1BC2"/>
    <w:pPr>
      <w:keepLines w:val="0"/>
      <w:numPr>
        <w:ilvl w:val="0"/>
        <w:numId w:val="0"/>
      </w:numPr>
      <w:spacing w:before="240" w:after="60"/>
    </w:pPr>
    <w:rPr>
      <w:rFonts w:ascii="Times New Roman" w:hAnsi="Times New Roman" w:cs="Arial"/>
      <w:b/>
      <w:bCs/>
      <w:iCs/>
      <w:caps w:val="0"/>
      <w:color w:val="404040" w:themeColor="text1" w:themeTint="BF"/>
      <w:lang w:val="cs-CZ" w:eastAsia="cs-CZ"/>
    </w:rPr>
  </w:style>
  <w:style w:type="character" w:customStyle="1" w:styleId="PODpodstylChar">
    <w:name w:val="PODpodstyl Char"/>
    <w:basedOn w:val="podnadpisChar"/>
    <w:link w:val="PODpodstyl"/>
    <w:uiPriority w:val="99"/>
    <w:locked/>
    <w:rsid w:val="000E1BC2"/>
    <w:rPr>
      <w:rFonts w:ascii="Arial" w:eastAsia="Times New Roman" w:hAnsi="Arial" w:cs="Arial"/>
      <w:b/>
      <w:bCs/>
      <w:caps w:val="0"/>
      <w:kern w:val="32"/>
      <w:sz w:val="24"/>
      <w:szCs w:val="32"/>
      <w:lang w:val="cs-CZ" w:eastAsia="cs-CZ"/>
    </w:rPr>
  </w:style>
  <w:style w:type="paragraph" w:customStyle="1" w:styleId="PODpodstyl">
    <w:name w:val="PODpodstyl"/>
    <w:basedOn w:val="podnadpis"/>
    <w:link w:val="PODpodstylChar"/>
    <w:uiPriority w:val="99"/>
    <w:rsid w:val="000E1BC2"/>
    <w:pPr>
      <w:numPr>
        <w:ilvl w:val="2"/>
      </w:numPr>
      <w:tabs>
        <w:tab w:val="num" w:pos="360"/>
      </w:tabs>
      <w:ind w:left="360" w:hanging="360"/>
    </w:pPr>
    <w:rPr>
      <w:caps w:val="0"/>
    </w:rPr>
  </w:style>
  <w:style w:type="paragraph" w:customStyle="1" w:styleId="NADPIS2">
    <w:name w:val="NADPIS2"/>
    <w:basedOn w:val="Normal"/>
    <w:next w:val="Normal"/>
    <w:autoRedefine/>
    <w:uiPriority w:val="99"/>
    <w:rsid w:val="000E1BC2"/>
    <w:pPr>
      <w:spacing w:after="240" w:line="240" w:lineRule="auto"/>
      <w:ind w:left="1800" w:hanging="360"/>
    </w:pPr>
    <w:rPr>
      <w:rFonts w:ascii="Times New Roman" w:eastAsia="Times New Roman" w:hAnsi="Times New Roman" w:cs="Times New Roman"/>
      <w:b/>
      <w:caps/>
      <w:sz w:val="24"/>
      <w:szCs w:val="20"/>
      <w:lang w:val="cs-CZ" w:eastAsia="cs-CZ"/>
    </w:rPr>
  </w:style>
  <w:style w:type="paragraph" w:customStyle="1" w:styleId="NADPIS4">
    <w:name w:val="NADPIS4"/>
    <w:basedOn w:val="Normal"/>
    <w:next w:val="Normal"/>
    <w:autoRedefine/>
    <w:uiPriority w:val="99"/>
    <w:rsid w:val="000E1BC2"/>
    <w:pPr>
      <w:numPr>
        <w:numId w:val="14"/>
      </w:numPr>
      <w:tabs>
        <w:tab w:val="clear" w:pos="360"/>
        <w:tab w:val="num" w:pos="851"/>
      </w:tabs>
      <w:spacing w:after="240" w:line="240" w:lineRule="auto"/>
      <w:ind w:left="851" w:hanging="851"/>
    </w:pPr>
    <w:rPr>
      <w:rFonts w:ascii="Times New Roman" w:eastAsia="Times New Roman" w:hAnsi="Times New Roman" w:cs="Times New Roman"/>
      <w:b/>
      <w:sz w:val="24"/>
      <w:szCs w:val="20"/>
      <w:lang w:val="cs-CZ" w:eastAsia="cs-CZ"/>
    </w:rPr>
  </w:style>
  <w:style w:type="paragraph" w:customStyle="1" w:styleId="OBRZEK">
    <w:name w:val="OBRÁZEK"/>
    <w:basedOn w:val="Normal"/>
    <w:next w:val="Normal"/>
    <w:uiPriority w:val="99"/>
    <w:rsid w:val="000E1BC2"/>
    <w:pPr>
      <w:numPr>
        <w:ilvl w:val="1"/>
        <w:numId w:val="14"/>
      </w:numPr>
      <w:tabs>
        <w:tab w:val="num" w:pos="794"/>
      </w:tabs>
      <w:spacing w:before="120" w:after="240" w:line="240" w:lineRule="auto"/>
      <w:ind w:left="794" w:hanging="794"/>
      <w:jc w:val="center"/>
    </w:pPr>
    <w:rPr>
      <w:rFonts w:ascii="Times New Roman" w:eastAsia="Times New Roman" w:hAnsi="Times New Roman" w:cs="Times New Roman"/>
      <w:i/>
      <w:sz w:val="24"/>
      <w:szCs w:val="20"/>
      <w:lang w:val="cs-CZ" w:eastAsia="cs-CZ"/>
    </w:rPr>
  </w:style>
  <w:style w:type="paragraph" w:customStyle="1" w:styleId="WW-Zkladntext2">
    <w:name w:val="WW-Základní text 2"/>
    <w:basedOn w:val="Normal"/>
    <w:uiPriority w:val="99"/>
    <w:rsid w:val="000E1BC2"/>
    <w:pPr>
      <w:numPr>
        <w:ilvl w:val="2"/>
        <w:numId w:val="14"/>
      </w:numPr>
      <w:suppressAutoHyphens/>
      <w:spacing w:after="0" w:line="283" w:lineRule="exact"/>
    </w:pPr>
    <w:rPr>
      <w:rFonts w:ascii="Times New Roman" w:eastAsia="Times New Roman" w:hAnsi="Times New Roman" w:cs="Times New Roman"/>
      <w:sz w:val="24"/>
      <w:szCs w:val="20"/>
      <w:lang w:val="cs-CZ" w:eastAsia="ar-SA"/>
    </w:rPr>
  </w:style>
  <w:style w:type="paragraph" w:customStyle="1" w:styleId="TEXT">
    <w:name w:val="TEXT"/>
    <w:basedOn w:val="Normal"/>
    <w:uiPriority w:val="99"/>
    <w:rsid w:val="000E1BC2"/>
    <w:pPr>
      <w:numPr>
        <w:ilvl w:val="3"/>
        <w:numId w:val="14"/>
      </w:numPr>
      <w:spacing w:after="0" w:line="240" w:lineRule="auto"/>
      <w:jc w:val="both"/>
    </w:pPr>
    <w:rPr>
      <w:rFonts w:ascii="Times New Roman" w:eastAsia="Times New Roman" w:hAnsi="Times New Roman" w:cs="Times New Roman"/>
      <w:sz w:val="24"/>
      <w:szCs w:val="20"/>
      <w:lang w:val="cs-CZ" w:eastAsia="cs-CZ"/>
    </w:rPr>
  </w:style>
  <w:style w:type="paragraph" w:customStyle="1" w:styleId="Odstavecseseznamem1">
    <w:name w:val="Odstavec se seznamem1"/>
    <w:basedOn w:val="Normal"/>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character" w:customStyle="1" w:styleId="prvninadpisChar">
    <w:name w:val="prvni nadpis Char"/>
    <w:link w:val="prvninadpis"/>
    <w:uiPriority w:val="99"/>
    <w:locked/>
    <w:rsid w:val="000E1BC2"/>
    <w:rPr>
      <w:rFonts w:ascii="Arial" w:eastAsia="Times New Roman" w:hAnsi="Arial" w:cs="Arial"/>
      <w:b/>
      <w:bCs/>
      <w:caps/>
      <w:kern w:val="32"/>
      <w:sz w:val="32"/>
      <w:szCs w:val="32"/>
      <w:lang w:val="cs-CZ" w:eastAsia="cs-CZ"/>
    </w:rPr>
  </w:style>
  <w:style w:type="paragraph" w:customStyle="1" w:styleId="prvninadpis">
    <w:name w:val="prvni nadpis"/>
    <w:basedOn w:val="hlavnnadpis"/>
    <w:link w:val="prvninadpisChar"/>
    <w:uiPriority w:val="99"/>
    <w:qFormat/>
    <w:rsid w:val="000E1BC2"/>
    <w:pPr>
      <w:numPr>
        <w:numId w:val="13"/>
      </w:numPr>
      <w:tabs>
        <w:tab w:val="num" w:pos="360"/>
      </w:tabs>
      <w:ind w:left="0" w:firstLine="0"/>
    </w:pPr>
  </w:style>
  <w:style w:type="character" w:customStyle="1" w:styleId="druhynadpisChar">
    <w:name w:val="druhy nadpis Char"/>
    <w:basedOn w:val="podnadpisChar"/>
    <w:link w:val="druhynadpis"/>
    <w:uiPriority w:val="99"/>
    <w:locked/>
    <w:rsid w:val="000E1BC2"/>
    <w:rPr>
      <w:rFonts w:ascii="Arial" w:eastAsia="Times New Roman" w:hAnsi="Arial" w:cs="Arial"/>
      <w:b/>
      <w:bCs/>
      <w:caps/>
      <w:kern w:val="32"/>
      <w:sz w:val="24"/>
      <w:szCs w:val="32"/>
      <w:lang w:val="cs-CZ" w:eastAsia="cs-CZ"/>
    </w:rPr>
  </w:style>
  <w:style w:type="paragraph" w:customStyle="1" w:styleId="druhynadpis">
    <w:name w:val="druhy nadpis"/>
    <w:basedOn w:val="podnadpis"/>
    <w:link w:val="druhynadpisChar"/>
    <w:uiPriority w:val="99"/>
    <w:qFormat/>
    <w:rsid w:val="000E1BC2"/>
    <w:pPr>
      <w:numPr>
        <w:numId w:val="15"/>
      </w:numPr>
      <w:tabs>
        <w:tab w:val="num" w:pos="360"/>
      </w:tabs>
      <w:ind w:left="0" w:firstLine="0"/>
    </w:pPr>
  </w:style>
  <w:style w:type="character" w:customStyle="1" w:styleId="tetnadpisChar">
    <w:name w:val="třetí nadpis Char"/>
    <w:basedOn w:val="PODpodstylChar"/>
    <w:link w:val="tetnadpis"/>
    <w:uiPriority w:val="99"/>
    <w:locked/>
    <w:rsid w:val="000E1BC2"/>
    <w:rPr>
      <w:rFonts w:ascii="Arial" w:eastAsia="Times New Roman" w:hAnsi="Arial" w:cs="Arial"/>
      <w:b/>
      <w:bCs/>
      <w:caps w:val="0"/>
      <w:kern w:val="32"/>
      <w:sz w:val="24"/>
      <w:szCs w:val="32"/>
      <w:lang w:val="cs-CZ" w:eastAsia="cs-CZ"/>
    </w:rPr>
  </w:style>
  <w:style w:type="paragraph" w:customStyle="1" w:styleId="tetnadpis">
    <w:name w:val="třetí nadpis"/>
    <w:basedOn w:val="PODpodstyl"/>
    <w:link w:val="tetnadpisChar"/>
    <w:uiPriority w:val="99"/>
    <w:rsid w:val="000E1BC2"/>
    <w:pPr>
      <w:numPr>
        <w:numId w:val="15"/>
      </w:numPr>
      <w:tabs>
        <w:tab w:val="num" w:pos="360"/>
      </w:tabs>
      <w:ind w:left="1135" w:hanging="567"/>
    </w:pPr>
  </w:style>
  <w:style w:type="character" w:customStyle="1" w:styleId="TextCharCharChar">
    <w:name w:val="Text Char Char Char"/>
    <w:link w:val="TextCharChar"/>
    <w:uiPriority w:val="99"/>
    <w:locked/>
    <w:rsid w:val="000E1BC2"/>
    <w:rPr>
      <w:rFonts w:ascii="Times New Roman" w:eastAsia="Times New Roman" w:hAnsi="Times New Roman" w:cs="Times New Roman"/>
      <w:sz w:val="24"/>
      <w:szCs w:val="24"/>
      <w:lang w:val="cs-CZ" w:eastAsia="cs-CZ"/>
    </w:rPr>
  </w:style>
  <w:style w:type="paragraph" w:customStyle="1" w:styleId="TextCharChar">
    <w:name w:val="Text Char Char"/>
    <w:basedOn w:val="Normal"/>
    <w:link w:val="TextCharCharChar"/>
    <w:uiPriority w:val="99"/>
    <w:rsid w:val="000E1BC2"/>
    <w:pPr>
      <w:spacing w:after="120" w:line="240" w:lineRule="auto"/>
      <w:ind w:firstLine="709"/>
      <w:jc w:val="both"/>
    </w:pPr>
    <w:rPr>
      <w:rFonts w:ascii="Times New Roman" w:eastAsia="Times New Roman" w:hAnsi="Times New Roman" w:cs="Times New Roman"/>
      <w:sz w:val="24"/>
      <w:szCs w:val="24"/>
      <w:lang w:val="cs-CZ" w:eastAsia="cs-CZ"/>
    </w:rPr>
  </w:style>
  <w:style w:type="paragraph" w:customStyle="1" w:styleId="TEXTCharCharChar1">
    <w:name w:val="TEXT Char Char Char1"/>
    <w:basedOn w:val="Normal"/>
    <w:uiPriority w:val="99"/>
    <w:rsid w:val="000E1BC2"/>
    <w:pPr>
      <w:spacing w:after="0" w:line="240" w:lineRule="auto"/>
      <w:jc w:val="both"/>
    </w:pPr>
    <w:rPr>
      <w:rFonts w:ascii="Times New Roman" w:eastAsia="Times New Roman" w:hAnsi="Times New Roman" w:cs="Times New Roman"/>
      <w:sz w:val="24"/>
      <w:szCs w:val="20"/>
      <w:lang w:val="cs-CZ" w:eastAsia="cs-CZ"/>
    </w:rPr>
  </w:style>
  <w:style w:type="character" w:customStyle="1" w:styleId="TEXTCharCharCharCharCharCharChar">
    <w:name w:val="TEXT Char Char Char Char Char Char Char"/>
    <w:link w:val="TEXTCharCharCharCharCharChar"/>
    <w:uiPriority w:val="99"/>
    <w:locked/>
    <w:rsid w:val="000E1BC2"/>
    <w:rPr>
      <w:sz w:val="24"/>
    </w:rPr>
  </w:style>
  <w:style w:type="paragraph" w:customStyle="1" w:styleId="TEXTCharCharCharCharCharChar">
    <w:name w:val="TEXT Char Char Char Char Char Char"/>
    <w:basedOn w:val="Normal"/>
    <w:link w:val="TEXTCharCharCharCharCharCharChar"/>
    <w:uiPriority w:val="99"/>
    <w:rsid w:val="000E1BC2"/>
    <w:pPr>
      <w:numPr>
        <w:numId w:val="16"/>
      </w:numPr>
      <w:spacing w:after="0" w:line="240" w:lineRule="auto"/>
      <w:ind w:left="0" w:firstLine="0"/>
      <w:jc w:val="both"/>
    </w:pPr>
    <w:rPr>
      <w:sz w:val="24"/>
    </w:rPr>
  </w:style>
  <w:style w:type="paragraph" w:customStyle="1" w:styleId="Odstavecseseznamem2">
    <w:name w:val="Odstavec se seznamem2"/>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3">
    <w:name w:val="Odstavec se seznamem3"/>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4">
    <w:name w:val="Odstavec se seznamem4"/>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5">
    <w:name w:val="Odstavec se seznamem5"/>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6">
    <w:name w:val="Odstavec se seznamem6"/>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7">
    <w:name w:val="Odstavec se seznamem7"/>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8">
    <w:name w:val="Odstavec se seznamem8"/>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Nadpis41">
    <w:name w:val="Nadpis 41"/>
    <w:uiPriority w:val="99"/>
    <w:rsid w:val="000E1BC2"/>
    <w:pPr>
      <w:widowControl w:val="0"/>
      <w:tabs>
        <w:tab w:val="num" w:pos="3240"/>
      </w:tabs>
      <w:spacing w:after="0" w:line="240" w:lineRule="auto"/>
      <w:ind w:left="3552" w:hanging="708"/>
    </w:pPr>
    <w:rPr>
      <w:rFonts w:ascii="Bez Patky" w:eastAsia="Times New Roman" w:hAnsi="Bez Patky" w:cs="Times New Roman"/>
      <w:b/>
      <w:color w:val="000000"/>
      <w:sz w:val="24"/>
      <w:szCs w:val="20"/>
      <w:lang w:val="cs-CZ" w:eastAsia="cs-CZ"/>
    </w:rPr>
  </w:style>
  <w:style w:type="paragraph" w:customStyle="1" w:styleId="Texttabulky">
    <w:name w:val="Text tabulky"/>
    <w:uiPriority w:val="99"/>
    <w:rsid w:val="000E1BC2"/>
    <w:pPr>
      <w:widowControl w:val="0"/>
      <w:spacing w:after="0" w:line="240" w:lineRule="auto"/>
    </w:pPr>
    <w:rPr>
      <w:rFonts w:ascii="Bez Patky" w:eastAsia="Times New Roman" w:hAnsi="Bez Patky" w:cs="Times New Roman"/>
      <w:color w:val="000000"/>
      <w:sz w:val="24"/>
      <w:szCs w:val="20"/>
      <w:lang w:val="cs-CZ" w:eastAsia="cs-CZ"/>
    </w:rPr>
  </w:style>
  <w:style w:type="paragraph" w:customStyle="1" w:styleId="Nadpis21">
    <w:name w:val="Nadpis 21"/>
    <w:basedOn w:val="Heading1"/>
    <w:autoRedefine/>
    <w:uiPriority w:val="99"/>
    <w:rsid w:val="000E1BC2"/>
    <w:pPr>
      <w:keepNext w:val="0"/>
      <w:keepLines w:val="0"/>
      <w:widowControl w:val="0"/>
      <w:numPr>
        <w:numId w:val="0"/>
      </w:numPr>
      <w:spacing w:after="120" w:line="360" w:lineRule="auto"/>
      <w:ind w:left="426" w:hanging="426"/>
      <w:jc w:val="both"/>
      <w:outlineLvl w:val="1"/>
    </w:pPr>
    <w:rPr>
      <w:rFonts w:ascii="Arial" w:hAnsi="Arial" w:cs="Arial"/>
      <w:b/>
      <w:bCs/>
      <w:color w:val="auto"/>
      <w:spacing w:val="0"/>
      <w:sz w:val="22"/>
      <w:szCs w:val="22"/>
      <w:lang w:val="cs-CZ" w:eastAsia="cs-CZ"/>
    </w:rPr>
  </w:style>
  <w:style w:type="paragraph" w:customStyle="1" w:styleId="seznam">
    <w:name w:val="seznam"/>
    <w:uiPriority w:val="99"/>
    <w:rsid w:val="000E1BC2"/>
    <w:pPr>
      <w:widowControl w:val="0"/>
      <w:spacing w:after="0" w:line="240" w:lineRule="auto"/>
      <w:jc w:val="both"/>
    </w:pPr>
    <w:rPr>
      <w:rFonts w:ascii="Bez Patky" w:eastAsia="Times New Roman" w:hAnsi="Bez Patky" w:cs="Times New Roman"/>
      <w:color w:val="000000"/>
      <w:sz w:val="24"/>
      <w:szCs w:val="20"/>
      <w:lang w:val="cs-CZ" w:eastAsia="cs-CZ"/>
    </w:rPr>
  </w:style>
  <w:style w:type="paragraph" w:customStyle="1" w:styleId="Nadpis51">
    <w:name w:val="Nadpis 51"/>
    <w:uiPriority w:val="99"/>
    <w:rsid w:val="000E1BC2"/>
    <w:pPr>
      <w:widowControl w:val="0"/>
      <w:numPr>
        <w:numId w:val="17"/>
      </w:numPr>
      <w:spacing w:after="0" w:line="240" w:lineRule="auto"/>
      <w:ind w:left="4260" w:hanging="708"/>
    </w:pPr>
    <w:rPr>
      <w:rFonts w:ascii="Bez Patky" w:eastAsia="Times New Roman" w:hAnsi="Bez Patky" w:cs="Times New Roman"/>
      <w:color w:val="000000"/>
      <w:sz w:val="24"/>
      <w:szCs w:val="20"/>
      <w:lang w:val="cs-CZ" w:eastAsia="cs-CZ"/>
    </w:rPr>
  </w:style>
  <w:style w:type="paragraph" w:customStyle="1" w:styleId="Bullet1">
    <w:name w:val="Bullet 1"/>
    <w:basedOn w:val="Normal"/>
    <w:uiPriority w:val="99"/>
    <w:rsid w:val="000E1BC2"/>
    <w:pPr>
      <w:spacing w:before="240" w:after="0" w:line="240" w:lineRule="auto"/>
      <w:ind w:left="284" w:hanging="284"/>
      <w:jc w:val="both"/>
    </w:pPr>
    <w:rPr>
      <w:rFonts w:ascii="Arial" w:eastAsia="Times New Roman" w:hAnsi="Arial" w:cs="Times New Roman"/>
      <w:szCs w:val="20"/>
      <w:lang w:val="cs-CZ" w:eastAsia="cs-CZ"/>
    </w:rPr>
  </w:style>
  <w:style w:type="paragraph" w:customStyle="1" w:styleId="bullet2">
    <w:name w:val="bullet2"/>
    <w:basedOn w:val="Normal"/>
    <w:uiPriority w:val="99"/>
    <w:rsid w:val="000E1BC2"/>
    <w:pPr>
      <w:spacing w:before="60" w:after="0" w:line="240" w:lineRule="auto"/>
      <w:ind w:left="568" w:hanging="284"/>
      <w:jc w:val="both"/>
    </w:pPr>
    <w:rPr>
      <w:rFonts w:ascii="Arial" w:eastAsia="Times New Roman" w:hAnsi="Arial" w:cs="Times New Roman"/>
      <w:szCs w:val="20"/>
      <w:lang w:val="cs-CZ" w:eastAsia="cs-CZ"/>
    </w:rPr>
  </w:style>
  <w:style w:type="paragraph" w:customStyle="1" w:styleId="Nadpis10">
    <w:name w:val="Nadpis10"/>
    <w:basedOn w:val="Heading1"/>
    <w:uiPriority w:val="99"/>
    <w:rsid w:val="000E1BC2"/>
    <w:pPr>
      <w:keepNext w:val="0"/>
      <w:keepLines w:val="0"/>
      <w:numPr>
        <w:numId w:val="0"/>
      </w:numPr>
      <w:spacing w:after="120" w:line="360" w:lineRule="auto"/>
      <w:jc w:val="both"/>
      <w:outlineLvl w:val="9"/>
    </w:pPr>
    <w:rPr>
      <w:rFonts w:ascii="Arial" w:hAnsi="Arial" w:cs="Arial"/>
      <w:b/>
      <w:color w:val="auto"/>
      <w:spacing w:val="0"/>
      <w:sz w:val="22"/>
      <w:szCs w:val="22"/>
      <w:lang w:val="cs-CZ" w:eastAsia="cs-CZ"/>
    </w:rPr>
  </w:style>
  <w:style w:type="paragraph" w:customStyle="1" w:styleId="normd125">
    <w:name w:val="normd125"/>
    <w:basedOn w:val="Normal"/>
    <w:uiPriority w:val="99"/>
    <w:rsid w:val="000E1BC2"/>
    <w:pPr>
      <w:spacing w:after="60" w:line="300" w:lineRule="auto"/>
      <w:jc w:val="both"/>
    </w:pPr>
    <w:rPr>
      <w:rFonts w:ascii="Arial" w:eastAsia="Arial Unicode MS" w:hAnsi="Arial" w:cs="Arial"/>
      <w:color w:val="333333"/>
      <w:sz w:val="20"/>
      <w:szCs w:val="20"/>
      <w:lang w:val="cs-CZ" w:eastAsia="cs-CZ"/>
    </w:rPr>
  </w:style>
  <w:style w:type="paragraph" w:customStyle="1" w:styleId="Tabulka">
    <w:name w:val="Tabulka"/>
    <w:basedOn w:val="Normal"/>
    <w:uiPriority w:val="99"/>
    <w:qFormat/>
    <w:rsid w:val="000E1BC2"/>
    <w:pPr>
      <w:spacing w:after="0" w:line="240" w:lineRule="auto"/>
    </w:pPr>
    <w:rPr>
      <w:rFonts w:ascii="Arial Narrow" w:eastAsia="Times New Roman" w:hAnsi="Arial Narrow" w:cs="Times New Roman"/>
      <w:lang w:val="cs-CZ" w:eastAsia="cs-CZ"/>
    </w:rPr>
  </w:style>
  <w:style w:type="character" w:customStyle="1" w:styleId="NormlntextstudieChar">
    <w:name w:val="Normální text studie Char"/>
    <w:link w:val="Normlntextstudie"/>
    <w:locked/>
    <w:rsid w:val="000E1BC2"/>
    <w:rPr>
      <w:rFonts w:ascii="Arial" w:eastAsia="Times New Roman" w:hAnsi="Arial" w:cs="Arial"/>
      <w:lang w:val="cs-CZ" w:eastAsia="cs-CZ"/>
    </w:rPr>
  </w:style>
  <w:style w:type="paragraph" w:customStyle="1" w:styleId="Normlntextstudie">
    <w:name w:val="Normální text studie"/>
    <w:basedOn w:val="Normal"/>
    <w:link w:val="NormlntextstudieChar"/>
    <w:qFormat/>
    <w:rsid w:val="000E1BC2"/>
    <w:pPr>
      <w:tabs>
        <w:tab w:val="left" w:pos="709"/>
      </w:tabs>
      <w:spacing w:after="120" w:line="240" w:lineRule="auto"/>
      <w:jc w:val="both"/>
    </w:pPr>
    <w:rPr>
      <w:rFonts w:ascii="Arial" w:eastAsia="Times New Roman" w:hAnsi="Arial" w:cs="Arial"/>
      <w:lang w:val="cs-CZ" w:eastAsia="cs-CZ"/>
    </w:rPr>
  </w:style>
  <w:style w:type="paragraph" w:customStyle="1" w:styleId="kriteria">
    <w:name w:val="kriteria"/>
    <w:uiPriority w:val="99"/>
    <w:rsid w:val="000E1BC2"/>
    <w:pPr>
      <w:widowControl w:val="0"/>
      <w:spacing w:after="56" w:line="240" w:lineRule="auto"/>
      <w:jc w:val="both"/>
    </w:pPr>
    <w:rPr>
      <w:rFonts w:ascii="Arial" w:eastAsia="Times New Roman" w:hAnsi="Arial" w:cs="Arial"/>
      <w:color w:val="000000"/>
      <w:sz w:val="18"/>
      <w:szCs w:val="18"/>
      <w:lang w:val="cs-CZ" w:eastAsia="cs-CZ"/>
    </w:rPr>
  </w:style>
  <w:style w:type="paragraph" w:customStyle="1" w:styleId="kriteria2">
    <w:name w:val="kriteria2"/>
    <w:basedOn w:val="Normal"/>
    <w:uiPriority w:val="99"/>
    <w:rsid w:val="000E1BC2"/>
    <w:pPr>
      <w:widowControl w:val="0"/>
      <w:numPr>
        <w:numId w:val="18"/>
      </w:numPr>
      <w:spacing w:after="56" w:line="240" w:lineRule="auto"/>
      <w:jc w:val="both"/>
    </w:pPr>
    <w:rPr>
      <w:rFonts w:ascii="Arial" w:eastAsia="Times New Roman" w:hAnsi="Arial" w:cs="Arial"/>
      <w:color w:val="000000"/>
      <w:sz w:val="18"/>
      <w:szCs w:val="18"/>
      <w:lang w:val="cs-CZ" w:eastAsia="cs-CZ"/>
    </w:rPr>
  </w:style>
  <w:style w:type="paragraph" w:customStyle="1" w:styleId="Textodstavce">
    <w:name w:val="Text odstavce"/>
    <w:basedOn w:val="Normal"/>
    <w:uiPriority w:val="99"/>
    <w:rsid w:val="000E1BC2"/>
    <w:pPr>
      <w:numPr>
        <w:numId w:val="19"/>
      </w:numPr>
      <w:tabs>
        <w:tab w:val="num" w:pos="785"/>
        <w:tab w:val="left" w:pos="851"/>
      </w:tabs>
      <w:spacing w:before="120" w:after="120" w:line="240" w:lineRule="auto"/>
      <w:ind w:firstLine="425"/>
      <w:outlineLvl w:val="6"/>
    </w:pPr>
    <w:rPr>
      <w:rFonts w:ascii="Times New Roman" w:eastAsia="Times New Roman" w:hAnsi="Times New Roman" w:cs="Times New Roman"/>
      <w:sz w:val="24"/>
      <w:szCs w:val="24"/>
      <w:lang w:val="cs-CZ" w:eastAsia="cs-CZ"/>
    </w:rPr>
  </w:style>
  <w:style w:type="paragraph" w:customStyle="1" w:styleId="font5">
    <w:name w:val="font5"/>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8"/>
      <w:szCs w:val="28"/>
      <w:lang w:val="cs-CZ" w:eastAsia="cs-CZ"/>
    </w:rPr>
  </w:style>
  <w:style w:type="paragraph" w:customStyle="1" w:styleId="font6">
    <w:name w:val="font6"/>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4"/>
      <w:szCs w:val="24"/>
      <w:lang w:val="cs-CZ" w:eastAsia="cs-CZ"/>
    </w:rPr>
  </w:style>
  <w:style w:type="paragraph" w:customStyle="1" w:styleId="font7">
    <w:name w:val="font7"/>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32"/>
      <w:szCs w:val="32"/>
      <w:lang w:val="cs-CZ" w:eastAsia="cs-CZ"/>
    </w:rPr>
  </w:style>
  <w:style w:type="paragraph" w:customStyle="1" w:styleId="font8">
    <w:name w:val="font8"/>
    <w:basedOn w:val="Normal"/>
    <w:uiPriority w:val="99"/>
    <w:rsid w:val="000E1BC2"/>
    <w:pPr>
      <w:spacing w:before="100" w:beforeAutospacing="1" w:after="100" w:afterAutospacing="1" w:line="240" w:lineRule="auto"/>
    </w:pPr>
    <w:rPr>
      <w:rFonts w:ascii="Calibri" w:eastAsia="Times New Roman" w:hAnsi="Calibri" w:cs="Calibri"/>
      <w:b/>
      <w:bCs/>
      <w:color w:val="000000"/>
      <w:sz w:val="24"/>
      <w:szCs w:val="24"/>
      <w:lang w:val="cs-CZ" w:eastAsia="cs-CZ"/>
    </w:rPr>
  </w:style>
  <w:style w:type="paragraph" w:customStyle="1" w:styleId="xl65">
    <w:name w:val="xl65"/>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66">
    <w:name w:val="xl6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67">
    <w:name w:val="xl67"/>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8">
    <w:name w:val="xl68"/>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9">
    <w:name w:val="xl69"/>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70">
    <w:name w:val="xl70"/>
    <w:basedOn w:val="Normal"/>
    <w:uiPriority w:val="99"/>
    <w:rsid w:val="000E1BC2"/>
    <w:pPr>
      <w:spacing w:before="100" w:beforeAutospacing="1" w:after="100" w:afterAutospacing="1" w:line="240" w:lineRule="auto"/>
      <w:jc w:val="right"/>
    </w:pPr>
    <w:rPr>
      <w:rFonts w:ascii="Times New Roman" w:eastAsia="Times New Roman" w:hAnsi="Times New Roman" w:cs="Times New Roman"/>
      <w:sz w:val="24"/>
      <w:szCs w:val="24"/>
      <w:lang w:val="cs-CZ" w:eastAsia="cs-CZ"/>
    </w:rPr>
  </w:style>
  <w:style w:type="paragraph" w:customStyle="1" w:styleId="xl71">
    <w:name w:val="xl7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2">
    <w:name w:val="xl72"/>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3">
    <w:name w:val="xl73"/>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4">
    <w:name w:val="xl7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5">
    <w:name w:val="xl75"/>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6">
    <w:name w:val="xl76"/>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7">
    <w:name w:val="xl77"/>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8">
    <w:name w:val="xl7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9">
    <w:name w:val="xl79"/>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80">
    <w:name w:val="xl80"/>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1">
    <w:name w:val="xl8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2">
    <w:name w:val="xl8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3">
    <w:name w:val="xl83"/>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84">
    <w:name w:val="xl8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5">
    <w:name w:val="xl8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6">
    <w:name w:val="xl86"/>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7">
    <w:name w:val="xl87"/>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8">
    <w:name w:val="xl88"/>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9">
    <w:name w:val="xl89"/>
    <w:basedOn w:val="Normal"/>
    <w:uiPriority w:val="99"/>
    <w:rsid w:val="000E1BC2"/>
    <w:pPr>
      <w:pBdr>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0">
    <w:name w:val="xl90"/>
    <w:basedOn w:val="Normal"/>
    <w:uiPriority w:val="99"/>
    <w:rsid w:val="000E1BC2"/>
    <w:pPr>
      <w:pBdr>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1">
    <w:name w:val="xl9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2">
    <w:name w:val="xl92"/>
    <w:basedOn w:val="Normal"/>
    <w:uiPriority w:val="99"/>
    <w:rsid w:val="000E1BC2"/>
    <w:pPr>
      <w:pBdr>
        <w:left w:val="single" w:sz="4" w:space="0" w:color="auto"/>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3">
    <w:name w:val="xl93"/>
    <w:basedOn w:val="Normal"/>
    <w:uiPriority w:val="99"/>
    <w:rsid w:val="000E1BC2"/>
    <w:pPr>
      <w:pBdr>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4">
    <w:name w:val="xl94"/>
    <w:basedOn w:val="Normal"/>
    <w:uiPriority w:val="99"/>
    <w:rsid w:val="000E1BC2"/>
    <w:pPr>
      <w:pBdr>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5">
    <w:name w:val="xl95"/>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96">
    <w:name w:val="xl96"/>
    <w:basedOn w:val="Normal"/>
    <w:uiPriority w:val="99"/>
    <w:rsid w:val="000E1BC2"/>
    <w:pPr>
      <w:pBdr>
        <w:lef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7">
    <w:name w:val="xl97"/>
    <w:basedOn w:val="Normal"/>
    <w:uiPriority w:val="99"/>
    <w:rsid w:val="000E1BC2"/>
    <w:pPr>
      <w:pBdr>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8">
    <w:name w:val="xl9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9">
    <w:name w:val="xl99"/>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0">
    <w:name w:val="xl100"/>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1">
    <w:name w:val="xl10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2">
    <w:name w:val="xl102"/>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3">
    <w:name w:val="xl103"/>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4">
    <w:name w:val="xl10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5">
    <w:name w:val="xl10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6">
    <w:name w:val="xl10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7">
    <w:name w:val="xl107"/>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08">
    <w:name w:val="xl108"/>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09">
    <w:name w:val="xl109"/>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font9">
    <w:name w:val="font9"/>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font10">
    <w:name w:val="font10"/>
    <w:basedOn w:val="Normal"/>
    <w:uiPriority w:val="99"/>
    <w:rsid w:val="000E1BC2"/>
    <w:pPr>
      <w:spacing w:before="100" w:beforeAutospacing="1" w:after="100" w:afterAutospacing="1" w:line="240" w:lineRule="auto"/>
    </w:pPr>
    <w:rPr>
      <w:rFonts w:ascii="Times New Roman" w:eastAsia="Times New Roman" w:hAnsi="Times New Roman" w:cs="Times New Roman"/>
      <w:color w:val="000000"/>
      <w:sz w:val="24"/>
      <w:szCs w:val="24"/>
      <w:lang w:val="cs-CZ" w:eastAsia="cs-CZ"/>
    </w:rPr>
  </w:style>
  <w:style w:type="paragraph" w:customStyle="1" w:styleId="font11">
    <w:name w:val="font11"/>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xl110">
    <w:name w:val="xl110"/>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11">
    <w:name w:val="xl111"/>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12">
    <w:name w:val="xl11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3">
    <w:name w:val="xl113"/>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114">
    <w:name w:val="xl11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5">
    <w:name w:val="xl11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6">
    <w:name w:val="xl11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7">
    <w:name w:val="xl117"/>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8">
    <w:name w:val="xl118"/>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9">
    <w:name w:val="xl119"/>
    <w:basedOn w:val="Normal"/>
    <w:uiPriority w:val="99"/>
    <w:rsid w:val="000E1BC2"/>
    <w:pPr>
      <w:spacing w:before="100" w:beforeAutospacing="1" w:after="100" w:afterAutospacing="1" w:line="240" w:lineRule="auto"/>
      <w:jc w:val="right"/>
    </w:pPr>
    <w:rPr>
      <w:rFonts w:ascii="Times New Roman" w:eastAsia="Times New Roman" w:hAnsi="Times New Roman" w:cs="Times New Roman"/>
      <w:color w:val="000000"/>
      <w:sz w:val="24"/>
      <w:szCs w:val="24"/>
      <w:lang w:val="cs-CZ" w:eastAsia="cs-CZ"/>
    </w:rPr>
  </w:style>
  <w:style w:type="paragraph" w:customStyle="1" w:styleId="Textbodu">
    <w:name w:val="Text bodu"/>
    <w:basedOn w:val="Normal"/>
    <w:uiPriority w:val="99"/>
    <w:rsid w:val="000E1BC2"/>
    <w:pPr>
      <w:numPr>
        <w:ilvl w:val="2"/>
        <w:numId w:val="19"/>
      </w:numPr>
      <w:tabs>
        <w:tab w:val="num" w:pos="851"/>
      </w:tabs>
      <w:spacing w:after="0" w:line="240" w:lineRule="auto"/>
      <w:ind w:left="851" w:hanging="426"/>
      <w:outlineLvl w:val="8"/>
    </w:pPr>
    <w:rPr>
      <w:rFonts w:ascii="Times New Roman" w:eastAsia="Times New Roman" w:hAnsi="Times New Roman" w:cs="Times New Roman"/>
      <w:sz w:val="24"/>
      <w:szCs w:val="24"/>
      <w:lang w:val="cs-CZ" w:eastAsia="cs-CZ"/>
    </w:rPr>
  </w:style>
  <w:style w:type="paragraph" w:customStyle="1" w:styleId="Textpsmene">
    <w:name w:val="Text písmene"/>
    <w:basedOn w:val="Normal"/>
    <w:uiPriority w:val="99"/>
    <w:rsid w:val="000E1BC2"/>
    <w:pPr>
      <w:numPr>
        <w:ilvl w:val="1"/>
        <w:numId w:val="19"/>
      </w:numPr>
      <w:tabs>
        <w:tab w:val="num" w:pos="425"/>
      </w:tabs>
      <w:spacing w:after="0" w:line="240" w:lineRule="auto"/>
      <w:ind w:left="425" w:hanging="425"/>
      <w:outlineLvl w:val="7"/>
    </w:pPr>
    <w:rPr>
      <w:rFonts w:ascii="Times New Roman" w:eastAsia="Times New Roman" w:hAnsi="Times New Roman" w:cs="Times New Roman"/>
      <w:sz w:val="24"/>
      <w:szCs w:val="24"/>
      <w:lang w:val="cs-CZ" w:eastAsia="cs-CZ"/>
    </w:rPr>
  </w:style>
  <w:style w:type="paragraph" w:customStyle="1" w:styleId="Textparagrafu">
    <w:name w:val="Text paragrafu"/>
    <w:basedOn w:val="Normal"/>
    <w:uiPriority w:val="99"/>
    <w:rsid w:val="000E1BC2"/>
    <w:pPr>
      <w:spacing w:before="240" w:after="0" w:line="240" w:lineRule="auto"/>
      <w:ind w:firstLine="425"/>
      <w:jc w:val="both"/>
      <w:outlineLvl w:val="5"/>
    </w:pPr>
    <w:rPr>
      <w:rFonts w:ascii="Times New Roman" w:eastAsia="Times New Roman" w:hAnsi="Times New Roman" w:cs="Times New Roman"/>
      <w:sz w:val="24"/>
      <w:szCs w:val="20"/>
      <w:lang w:val="cs-CZ" w:eastAsia="cs-CZ"/>
    </w:rPr>
  </w:style>
  <w:style w:type="paragraph" w:customStyle="1" w:styleId="Paragraf">
    <w:name w:val="Paragraf"/>
    <w:basedOn w:val="Normal"/>
    <w:next w:val="Textodstavce"/>
    <w:uiPriority w:val="99"/>
    <w:rsid w:val="000E1BC2"/>
    <w:pPr>
      <w:keepNext/>
      <w:keepLines/>
      <w:spacing w:before="240" w:after="0" w:line="240" w:lineRule="auto"/>
      <w:jc w:val="center"/>
      <w:outlineLvl w:val="5"/>
    </w:pPr>
    <w:rPr>
      <w:rFonts w:ascii="Times New Roman" w:eastAsia="Times New Roman" w:hAnsi="Times New Roman" w:cs="Times New Roman"/>
      <w:sz w:val="24"/>
      <w:szCs w:val="20"/>
      <w:lang w:val="cs-CZ" w:eastAsia="cs-CZ"/>
    </w:rPr>
  </w:style>
  <w:style w:type="paragraph" w:customStyle="1" w:styleId="Nadpisdlu">
    <w:name w:val="Nadpis dílu"/>
    <w:basedOn w:val="Normal"/>
    <w:next w:val="Normal"/>
    <w:uiPriority w:val="99"/>
    <w:rsid w:val="000E1BC2"/>
    <w:pPr>
      <w:keepNext/>
      <w:keepLines/>
      <w:spacing w:after="0" w:line="240" w:lineRule="auto"/>
      <w:jc w:val="center"/>
      <w:outlineLvl w:val="3"/>
    </w:pPr>
    <w:rPr>
      <w:rFonts w:ascii="Times New Roman" w:eastAsia="Times New Roman" w:hAnsi="Times New Roman" w:cs="Times New Roman"/>
      <w:b/>
      <w:sz w:val="24"/>
      <w:szCs w:val="20"/>
      <w:lang w:val="cs-CZ" w:eastAsia="cs-CZ"/>
    </w:rPr>
  </w:style>
  <w:style w:type="paragraph" w:customStyle="1" w:styleId="Nadpishlavy">
    <w:name w:val="Nadpis hlavy"/>
    <w:basedOn w:val="Normal"/>
    <w:next w:val="Normal"/>
    <w:uiPriority w:val="99"/>
    <w:rsid w:val="000E1BC2"/>
    <w:pPr>
      <w:keepNext/>
      <w:keepLines/>
      <w:spacing w:after="0" w:line="240" w:lineRule="auto"/>
      <w:jc w:val="center"/>
      <w:outlineLvl w:val="2"/>
    </w:pPr>
    <w:rPr>
      <w:rFonts w:ascii="Times New Roman" w:eastAsia="Times New Roman" w:hAnsi="Times New Roman" w:cs="Times New Roman"/>
      <w:b/>
      <w:sz w:val="24"/>
      <w:szCs w:val="20"/>
      <w:lang w:val="cs-CZ" w:eastAsia="cs-CZ"/>
    </w:rPr>
  </w:style>
  <w:style w:type="paragraph" w:customStyle="1" w:styleId="Hlava">
    <w:name w:val="Hlava"/>
    <w:basedOn w:val="Normal"/>
    <w:next w:val="Nadpishlavy"/>
    <w:uiPriority w:val="99"/>
    <w:rsid w:val="000E1BC2"/>
    <w:pPr>
      <w:keepNext/>
      <w:keepLines/>
      <w:spacing w:before="240" w:after="0" w:line="240" w:lineRule="auto"/>
      <w:jc w:val="center"/>
      <w:outlineLvl w:val="2"/>
    </w:pPr>
    <w:rPr>
      <w:rFonts w:ascii="Times New Roman" w:eastAsia="Times New Roman" w:hAnsi="Times New Roman" w:cs="Times New Roman"/>
      <w:sz w:val="24"/>
      <w:szCs w:val="20"/>
      <w:lang w:val="cs-CZ" w:eastAsia="cs-CZ"/>
    </w:rPr>
  </w:style>
  <w:style w:type="paragraph" w:customStyle="1" w:styleId="Ministerstvo">
    <w:name w:val="Ministerstvo"/>
    <w:basedOn w:val="Normal"/>
    <w:next w:val="Normal"/>
    <w:uiPriority w:val="99"/>
    <w:rsid w:val="000E1BC2"/>
    <w:pPr>
      <w:keepNext/>
      <w:keepLines/>
      <w:spacing w:before="360" w:after="240" w:line="240" w:lineRule="auto"/>
      <w:jc w:val="both"/>
    </w:pPr>
    <w:rPr>
      <w:rFonts w:ascii="Times New Roman" w:eastAsia="Times New Roman" w:hAnsi="Times New Roman" w:cs="Times New Roman"/>
      <w:sz w:val="24"/>
      <w:szCs w:val="20"/>
      <w:lang w:val="cs-CZ" w:eastAsia="cs-CZ"/>
    </w:rPr>
  </w:style>
  <w:style w:type="paragraph" w:customStyle="1" w:styleId="nadpisvyhlky">
    <w:name w:val="nadpis vyhlášky"/>
    <w:basedOn w:val="Normal"/>
    <w:next w:val="Ministerstvo"/>
    <w:uiPriority w:val="99"/>
    <w:rsid w:val="000E1BC2"/>
    <w:pPr>
      <w:keepNext/>
      <w:keepLines/>
      <w:spacing w:before="120" w:after="0" w:line="240" w:lineRule="auto"/>
      <w:jc w:val="center"/>
      <w:outlineLvl w:val="0"/>
    </w:pPr>
    <w:rPr>
      <w:rFonts w:ascii="Times New Roman" w:eastAsia="Times New Roman" w:hAnsi="Times New Roman" w:cs="Times New Roman"/>
      <w:b/>
      <w:sz w:val="24"/>
      <w:szCs w:val="20"/>
      <w:lang w:val="cs-CZ" w:eastAsia="cs-CZ"/>
    </w:rPr>
  </w:style>
  <w:style w:type="paragraph" w:customStyle="1" w:styleId="Nvrh">
    <w:name w:val="Návrh"/>
    <w:basedOn w:val="Normal"/>
    <w:next w:val="Normal"/>
    <w:uiPriority w:val="99"/>
    <w:rsid w:val="000E1BC2"/>
    <w:pPr>
      <w:keepNext/>
      <w:keepLines/>
      <w:spacing w:after="240" w:line="240" w:lineRule="auto"/>
      <w:jc w:val="center"/>
      <w:outlineLvl w:val="0"/>
    </w:pPr>
    <w:rPr>
      <w:rFonts w:ascii="Times New Roman" w:eastAsia="Times New Roman" w:hAnsi="Times New Roman" w:cs="Times New Roman"/>
      <w:spacing w:val="40"/>
      <w:sz w:val="24"/>
      <w:szCs w:val="20"/>
      <w:lang w:val="cs-CZ" w:eastAsia="cs-CZ"/>
    </w:rPr>
  </w:style>
  <w:style w:type="paragraph" w:customStyle="1" w:styleId="Nadpisparagrafu">
    <w:name w:val="Nadpis paragrafu"/>
    <w:basedOn w:val="Paragraf"/>
    <w:next w:val="Textodstavce"/>
    <w:uiPriority w:val="99"/>
    <w:rsid w:val="000E1BC2"/>
    <w:rPr>
      <w:b/>
    </w:rPr>
  </w:style>
  <w:style w:type="paragraph" w:customStyle="1" w:styleId="VYHLKA">
    <w:name w:val="VYHLÁŠKA"/>
    <w:basedOn w:val="Normal"/>
    <w:next w:val="nadpisvyhlky"/>
    <w:uiPriority w:val="99"/>
    <w:rsid w:val="000E1BC2"/>
    <w:pPr>
      <w:keepNext/>
      <w:keepLines/>
      <w:spacing w:after="0" w:line="240" w:lineRule="auto"/>
      <w:jc w:val="center"/>
      <w:outlineLvl w:val="0"/>
    </w:pPr>
    <w:rPr>
      <w:rFonts w:ascii="Times New Roman" w:eastAsia="Times New Roman" w:hAnsi="Times New Roman" w:cs="Times New Roman"/>
      <w:b/>
      <w:caps/>
      <w:sz w:val="24"/>
      <w:szCs w:val="20"/>
      <w:lang w:val="cs-CZ" w:eastAsia="cs-CZ"/>
    </w:rPr>
  </w:style>
  <w:style w:type="paragraph" w:customStyle="1" w:styleId="Odrkybod">
    <w:name w:val="Odrážky_bod"/>
    <w:basedOn w:val="ListParagraph"/>
    <w:uiPriority w:val="99"/>
    <w:qFormat/>
    <w:rsid w:val="000E1BC2"/>
    <w:pPr>
      <w:numPr>
        <w:numId w:val="20"/>
      </w:numPr>
      <w:spacing w:before="120" w:line="360" w:lineRule="auto"/>
      <w:jc w:val="both"/>
    </w:pPr>
    <w:rPr>
      <w:rFonts w:ascii="Arial" w:eastAsia="Times New Roman" w:hAnsi="Arial" w:cs="Arial"/>
      <w:lang w:val="cs-CZ"/>
    </w:rPr>
  </w:style>
  <w:style w:type="character" w:customStyle="1" w:styleId="OdrkykrouekChar">
    <w:name w:val="Odrážky_kroužek Char"/>
    <w:basedOn w:val="DefaultParagraphFont"/>
    <w:link w:val="Odrkykrouek"/>
    <w:uiPriority w:val="99"/>
    <w:locked/>
    <w:rsid w:val="000E1BC2"/>
    <w:rPr>
      <w:rFonts w:ascii="Arial" w:eastAsia="Times New Roman" w:hAnsi="Arial" w:cs="Arial"/>
      <w:lang w:val="cs-CZ"/>
    </w:rPr>
  </w:style>
  <w:style w:type="paragraph" w:customStyle="1" w:styleId="Odrkykrouek">
    <w:name w:val="Odrážky_kroužek"/>
    <w:basedOn w:val="Odrkybod"/>
    <w:link w:val="OdrkykrouekChar"/>
    <w:uiPriority w:val="99"/>
    <w:qFormat/>
    <w:rsid w:val="000E1BC2"/>
    <w:pPr>
      <w:numPr>
        <w:ilvl w:val="1"/>
      </w:numPr>
      <w:tabs>
        <w:tab w:val="num" w:pos="1440"/>
      </w:tabs>
      <w:ind w:hanging="720"/>
    </w:pPr>
    <w:rPr>
      <w:sz w:val="22"/>
      <w:szCs w:val="22"/>
    </w:rPr>
  </w:style>
  <w:style w:type="character" w:customStyle="1" w:styleId="titulekChar">
    <w:name w:val="titulek Char"/>
    <w:basedOn w:val="DefaultParagraphFont"/>
    <w:link w:val="titulek"/>
    <w:locked/>
    <w:rsid w:val="000E1BC2"/>
    <w:rPr>
      <w:rFonts w:eastAsia="Times New Roman"/>
      <w:b/>
      <w:lang w:val="cs-CZ"/>
    </w:rPr>
  </w:style>
  <w:style w:type="paragraph" w:customStyle="1" w:styleId="titulek">
    <w:name w:val="titulek"/>
    <w:basedOn w:val="Normal"/>
    <w:link w:val="titulekChar"/>
    <w:qFormat/>
    <w:rsid w:val="000E1BC2"/>
    <w:pPr>
      <w:spacing w:line="256" w:lineRule="auto"/>
    </w:pPr>
    <w:rPr>
      <w:rFonts w:eastAsia="Times New Roman"/>
      <w:b/>
      <w:lang w:val="cs-CZ"/>
    </w:rPr>
  </w:style>
  <w:style w:type="paragraph" w:customStyle="1" w:styleId="Style6">
    <w:name w:val="Style6"/>
    <w:basedOn w:val="Heading1"/>
    <w:uiPriority w:val="99"/>
    <w:rsid w:val="000E1BC2"/>
    <w:pPr>
      <w:keepNext w:val="0"/>
      <w:keepLines w:val="0"/>
      <w:widowControl w:val="0"/>
      <w:numPr>
        <w:numId w:val="21"/>
      </w:numPr>
      <w:spacing w:before="240" w:after="120"/>
      <w:jc w:val="left"/>
    </w:pPr>
    <w:rPr>
      <w:rFonts w:ascii="Arial" w:hAnsi="Arial"/>
      <w:b/>
      <w:caps/>
      <w:color w:val="auto"/>
      <w:spacing w:val="16"/>
      <w:kern w:val="28"/>
      <w:sz w:val="28"/>
      <w:szCs w:val="22"/>
      <w:lang w:val="cs-CZ" w:eastAsia="cs-CZ"/>
    </w:rPr>
  </w:style>
  <w:style w:type="paragraph" w:customStyle="1" w:styleId="OM-nadpis1">
    <w:name w:val="OM - nadpis 1"/>
    <w:basedOn w:val="Normal"/>
    <w:next w:val="Normal"/>
    <w:uiPriority w:val="99"/>
    <w:qFormat/>
    <w:rsid w:val="000E1BC2"/>
    <w:pPr>
      <w:pageBreakBefore/>
      <w:numPr>
        <w:numId w:val="22"/>
      </w:numPr>
      <w:spacing w:before="360" w:after="360" w:line="240" w:lineRule="auto"/>
    </w:pPr>
    <w:rPr>
      <w:rFonts w:ascii="Arial" w:eastAsia="Times New Roman" w:hAnsi="Arial" w:cs="Arial"/>
      <w:b/>
      <w:sz w:val="24"/>
      <w:szCs w:val="20"/>
      <w:lang w:val="cs-CZ"/>
    </w:rPr>
  </w:style>
  <w:style w:type="paragraph" w:customStyle="1" w:styleId="OM-nadpis2">
    <w:name w:val="OM - nadpis 2"/>
    <w:basedOn w:val="Normal"/>
    <w:next w:val="Normal"/>
    <w:uiPriority w:val="99"/>
    <w:qFormat/>
    <w:rsid w:val="000E1BC2"/>
    <w:pPr>
      <w:numPr>
        <w:ilvl w:val="1"/>
        <w:numId w:val="22"/>
      </w:numPr>
      <w:spacing w:before="240" w:after="240" w:line="240" w:lineRule="auto"/>
      <w:jc w:val="both"/>
    </w:pPr>
    <w:rPr>
      <w:rFonts w:ascii="Arial" w:eastAsia="Times New Roman" w:hAnsi="Arial" w:cs="Arial"/>
      <w:b/>
      <w:szCs w:val="20"/>
      <w:lang w:val="cs-CZ"/>
    </w:rPr>
  </w:style>
  <w:style w:type="paragraph" w:customStyle="1" w:styleId="OM-nadpis4">
    <w:name w:val="OM - nadpis 4"/>
    <w:basedOn w:val="Normal"/>
    <w:next w:val="Normal"/>
    <w:uiPriority w:val="99"/>
    <w:qFormat/>
    <w:rsid w:val="000E1BC2"/>
    <w:pPr>
      <w:numPr>
        <w:ilvl w:val="3"/>
        <w:numId w:val="22"/>
      </w:numPr>
      <w:spacing w:after="120" w:line="240" w:lineRule="auto"/>
      <w:jc w:val="both"/>
      <w:outlineLvl w:val="3"/>
    </w:pPr>
    <w:rPr>
      <w:rFonts w:ascii="Arial" w:eastAsia="Times New Roman" w:hAnsi="Arial" w:cs="Arial"/>
      <w:b/>
      <w:sz w:val="20"/>
      <w:szCs w:val="20"/>
      <w:lang w:val="cs-CZ"/>
    </w:rPr>
  </w:style>
  <w:style w:type="paragraph" w:customStyle="1" w:styleId="OM-napdis3">
    <w:name w:val="OM - napdis 3"/>
    <w:basedOn w:val="Normal"/>
    <w:next w:val="Normal"/>
    <w:uiPriority w:val="99"/>
    <w:qFormat/>
    <w:rsid w:val="000E1BC2"/>
    <w:pPr>
      <w:numPr>
        <w:ilvl w:val="2"/>
        <w:numId w:val="22"/>
      </w:numPr>
      <w:spacing w:before="120" w:after="120" w:line="240" w:lineRule="auto"/>
      <w:jc w:val="both"/>
    </w:pPr>
    <w:rPr>
      <w:rFonts w:ascii="Arial" w:eastAsia="Times New Roman" w:hAnsi="Arial" w:cs="Arial"/>
      <w:b/>
      <w:i/>
      <w:sz w:val="20"/>
      <w:szCs w:val="20"/>
      <w:lang w:val="cs-CZ"/>
    </w:rPr>
  </w:style>
  <w:style w:type="paragraph" w:customStyle="1" w:styleId="OM-nadpis5">
    <w:name w:val="OM - nadpis 5"/>
    <w:basedOn w:val="Normal"/>
    <w:next w:val="Normal"/>
    <w:uiPriority w:val="99"/>
    <w:qFormat/>
    <w:rsid w:val="000E1BC2"/>
    <w:pPr>
      <w:numPr>
        <w:ilvl w:val="4"/>
        <w:numId w:val="22"/>
      </w:numPr>
      <w:spacing w:after="120" w:line="240" w:lineRule="auto"/>
      <w:jc w:val="both"/>
    </w:pPr>
    <w:rPr>
      <w:rFonts w:ascii="Arial" w:eastAsia="Times New Roman" w:hAnsi="Arial" w:cs="Times New Roman"/>
      <w:i/>
      <w:sz w:val="20"/>
      <w:szCs w:val="20"/>
      <w:lang w:val="cs-CZ"/>
    </w:rPr>
  </w:style>
  <w:style w:type="paragraph" w:customStyle="1" w:styleId="OM-nadpis6">
    <w:name w:val="OM - nadpis 6"/>
    <w:basedOn w:val="Normal"/>
    <w:next w:val="Normal"/>
    <w:uiPriority w:val="99"/>
    <w:qFormat/>
    <w:rsid w:val="000E1BC2"/>
    <w:pPr>
      <w:numPr>
        <w:ilvl w:val="5"/>
        <w:numId w:val="22"/>
      </w:numPr>
      <w:spacing w:after="120" w:line="240" w:lineRule="auto"/>
      <w:jc w:val="both"/>
    </w:pPr>
    <w:rPr>
      <w:rFonts w:ascii="Arial" w:eastAsia="Times New Roman" w:hAnsi="Arial" w:cs="Times New Roman"/>
      <w:sz w:val="20"/>
      <w:szCs w:val="20"/>
      <w:lang w:val="cs-CZ"/>
    </w:rPr>
  </w:style>
  <w:style w:type="character" w:customStyle="1" w:styleId="3NADPIS-PODNADPISChar">
    <w:name w:val="3.NADPIS-PODNADPIS Char"/>
    <w:link w:val="3NADPIS-PODNADPIS"/>
    <w:locked/>
    <w:rsid w:val="000E1BC2"/>
    <w:rPr>
      <w:rFonts w:ascii="Times New Roman" w:eastAsia="Times New Roman" w:hAnsi="Times New Roman" w:cs="Times New Roman"/>
      <w:b/>
      <w:sz w:val="24"/>
      <w:szCs w:val="24"/>
      <w:lang w:val="cs-CZ" w:eastAsia="cs-CZ"/>
    </w:rPr>
  </w:style>
  <w:style w:type="paragraph" w:customStyle="1" w:styleId="3NADPIS-PODNADPIS">
    <w:name w:val="3.NADPIS-PODNADPIS"/>
    <w:basedOn w:val="Normal"/>
    <w:link w:val="3NADPIS-PODNADPISChar"/>
    <w:qFormat/>
    <w:rsid w:val="000E1BC2"/>
    <w:pPr>
      <w:spacing w:after="0" w:line="240" w:lineRule="auto"/>
    </w:pPr>
    <w:rPr>
      <w:rFonts w:ascii="Times New Roman" w:eastAsia="Times New Roman" w:hAnsi="Times New Roman" w:cs="Times New Roman"/>
      <w:b/>
      <w:sz w:val="24"/>
      <w:szCs w:val="24"/>
      <w:lang w:val="cs-CZ" w:eastAsia="cs-CZ"/>
    </w:rPr>
  </w:style>
  <w:style w:type="character" w:styleId="FootnoteReference">
    <w:name w:val="footnote reference"/>
    <w:aliases w:val="EN Footnote Reference"/>
    <w:uiPriority w:val="99"/>
    <w:semiHidden/>
    <w:unhideWhenUsed/>
    <w:rsid w:val="000E1BC2"/>
    <w:rPr>
      <w:vertAlign w:val="superscript"/>
    </w:rPr>
  </w:style>
  <w:style w:type="character" w:styleId="CommentReference">
    <w:name w:val="annotation reference"/>
    <w:aliases w:val="Značka poznámky"/>
    <w:uiPriority w:val="99"/>
    <w:semiHidden/>
    <w:unhideWhenUsed/>
    <w:rsid w:val="000E1BC2"/>
    <w:rPr>
      <w:rFonts w:ascii="Times New Roman" w:hAnsi="Times New Roman" w:cs="Times New Roman" w:hint="default"/>
      <w:sz w:val="16"/>
      <w:szCs w:val="16"/>
    </w:rPr>
  </w:style>
  <w:style w:type="character" w:styleId="LineNumber">
    <w:name w:val="line number"/>
    <w:basedOn w:val="DefaultParagraphFont"/>
    <w:uiPriority w:val="99"/>
    <w:semiHidden/>
    <w:unhideWhenUsed/>
    <w:rsid w:val="000E1BC2"/>
    <w:rPr>
      <w:rFonts w:ascii="Arial" w:hAnsi="Arial" w:cs="Times New Roman" w:hint="default"/>
    </w:rPr>
  </w:style>
  <w:style w:type="character" w:styleId="EndnoteReference">
    <w:name w:val="endnote reference"/>
    <w:aliases w:val="Značka vysvětlivky"/>
    <w:uiPriority w:val="99"/>
    <w:semiHidden/>
    <w:unhideWhenUsed/>
    <w:rsid w:val="000E1BC2"/>
    <w:rPr>
      <w:vertAlign w:val="superscript"/>
    </w:rPr>
  </w:style>
  <w:style w:type="character" w:styleId="PlaceholderText">
    <w:name w:val="Placeholder Text"/>
    <w:uiPriority w:val="99"/>
    <w:semiHidden/>
    <w:rsid w:val="000E1BC2"/>
    <w:rPr>
      <w:color w:val="808080"/>
    </w:rPr>
  </w:style>
  <w:style w:type="character" w:styleId="SubtleEmphasis">
    <w:name w:val="Subtle Emphasis"/>
    <w:basedOn w:val="DefaultParagraphFont"/>
    <w:uiPriority w:val="19"/>
    <w:qFormat/>
    <w:rsid w:val="000E1BC2"/>
    <w:rPr>
      <w:i/>
      <w:iCs/>
      <w:color w:val="404040" w:themeColor="text1" w:themeTint="BF"/>
    </w:rPr>
  </w:style>
  <w:style w:type="character" w:styleId="IntenseEmphasis">
    <w:name w:val="Intense Emphasis"/>
    <w:basedOn w:val="DefaultParagraphFont"/>
    <w:uiPriority w:val="21"/>
    <w:qFormat/>
    <w:rsid w:val="000E1BC2"/>
    <w:rPr>
      <w:b/>
      <w:bCs/>
      <w:i/>
      <w:iCs/>
    </w:rPr>
  </w:style>
  <w:style w:type="character" w:styleId="SubtleReference">
    <w:name w:val="Subtle Reference"/>
    <w:basedOn w:val="DefaultParagraphFont"/>
    <w:uiPriority w:val="31"/>
    <w:qFormat/>
    <w:rsid w:val="000E1BC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E1BC2"/>
    <w:rPr>
      <w:b/>
      <w:bCs/>
      <w:smallCaps/>
      <w:spacing w:val="5"/>
      <w:u w:val="single"/>
    </w:rPr>
  </w:style>
  <w:style w:type="character" w:styleId="BookTitle">
    <w:name w:val="Book Title"/>
    <w:basedOn w:val="DefaultParagraphFont"/>
    <w:uiPriority w:val="33"/>
    <w:qFormat/>
    <w:rsid w:val="000E1BC2"/>
    <w:rPr>
      <w:b/>
      <w:bCs/>
      <w:smallCaps/>
    </w:rPr>
  </w:style>
  <w:style w:type="character" w:customStyle="1" w:styleId="Heading7Char1">
    <w:name w:val="Heading 7 Char1"/>
    <w:basedOn w:val="DefaultParagraphFont"/>
    <w:semiHidden/>
    <w:rsid w:val="000E1BC2"/>
    <w:rPr>
      <w:rFonts w:asciiTheme="majorHAnsi" w:eastAsiaTheme="majorEastAsia" w:hAnsiTheme="majorHAnsi" w:cstheme="majorBidi"/>
      <w:i/>
      <w:iCs/>
      <w:color w:val="1F3763" w:themeColor="accent1" w:themeShade="7F"/>
      <w:sz w:val="16"/>
      <w:szCs w:val="22"/>
      <w:lang w:eastAsia="en-US"/>
    </w:rPr>
  </w:style>
  <w:style w:type="character" w:customStyle="1" w:styleId="Heading8Char1">
    <w:name w:val="Heading 8 Char1"/>
    <w:basedOn w:val="DefaultParagraphFont"/>
    <w:semiHidden/>
    <w:rsid w:val="000E1BC2"/>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basedOn w:val="DefaultParagraphFont"/>
    <w:semiHidden/>
    <w:rsid w:val="000E1BC2"/>
    <w:rPr>
      <w:rFonts w:asciiTheme="majorHAnsi" w:eastAsiaTheme="majorEastAsia" w:hAnsiTheme="majorHAnsi" w:cstheme="majorBidi"/>
      <w:i/>
      <w:iCs/>
      <w:color w:val="272727" w:themeColor="text1" w:themeTint="D8"/>
      <w:sz w:val="21"/>
      <w:szCs w:val="21"/>
      <w:lang w:eastAsia="en-US"/>
    </w:rPr>
  </w:style>
  <w:style w:type="paragraph" w:styleId="Footer">
    <w:name w:val="footer"/>
    <w:basedOn w:val="Normal"/>
    <w:link w:val="FooterChar"/>
    <w:uiPriority w:val="99"/>
    <w:unhideWhenUsed/>
    <w:rsid w:val="000E1BC2"/>
    <w:pPr>
      <w:tabs>
        <w:tab w:val="center" w:pos="4536"/>
        <w:tab w:val="right" w:pos="9072"/>
      </w:tabs>
      <w:spacing w:after="0" w:line="240" w:lineRule="auto"/>
    </w:pPr>
    <w:rPr>
      <w:rFonts w:ascii="PT Serif" w:hAnsi="PT Serif"/>
      <w:color w:val="000000"/>
      <w:sz w:val="16"/>
    </w:rPr>
  </w:style>
  <w:style w:type="character" w:customStyle="1" w:styleId="FooterChar1">
    <w:name w:val="Footer Char1"/>
    <w:basedOn w:val="DefaultParagraphFont"/>
    <w:uiPriority w:val="99"/>
    <w:semiHidden/>
    <w:rsid w:val="000E1BC2"/>
  </w:style>
  <w:style w:type="paragraph" w:styleId="BalloonText">
    <w:name w:val="Balloon Text"/>
    <w:basedOn w:val="Normal"/>
    <w:link w:val="BalloonTextChar"/>
    <w:uiPriority w:val="99"/>
    <w:semiHidden/>
    <w:unhideWhenUsed/>
    <w:rsid w:val="000E1BC2"/>
    <w:pPr>
      <w:spacing w:after="0" w:line="240" w:lineRule="auto"/>
    </w:pPr>
    <w:rPr>
      <w:rFonts w:ascii="Times New Roman" w:hAnsi="Times New Roman" w:cs="Times New Roman"/>
      <w:color w:val="000000"/>
      <w:sz w:val="18"/>
      <w:szCs w:val="18"/>
    </w:rPr>
  </w:style>
  <w:style w:type="character" w:customStyle="1" w:styleId="BalloonTextChar1">
    <w:name w:val="Balloon Text Char1"/>
    <w:basedOn w:val="DefaultParagraphFont"/>
    <w:uiPriority w:val="99"/>
    <w:semiHidden/>
    <w:rsid w:val="000E1BC2"/>
    <w:rPr>
      <w:rFonts w:ascii="Segoe UI" w:hAnsi="Segoe UI" w:cs="Segoe UI"/>
      <w:sz w:val="18"/>
      <w:szCs w:val="18"/>
    </w:rPr>
  </w:style>
  <w:style w:type="paragraph" w:styleId="BodyTextIndent2">
    <w:name w:val="Body Text Indent 2"/>
    <w:basedOn w:val="Normal"/>
    <w:link w:val="BodyTextIndent2Char"/>
    <w:uiPriority w:val="99"/>
    <w:semiHidden/>
    <w:unhideWhenUsed/>
    <w:rsid w:val="000E1BC2"/>
    <w:pPr>
      <w:spacing w:after="0" w:line="240" w:lineRule="auto"/>
      <w:ind w:left="360"/>
      <w:jc w:val="both"/>
    </w:pPr>
    <w:rPr>
      <w:rFonts w:ascii="Arial" w:eastAsia="Times New Roman" w:hAnsi="Arial" w:cs="Arial"/>
      <w:szCs w:val="24"/>
    </w:rPr>
  </w:style>
  <w:style w:type="character" w:customStyle="1" w:styleId="BodyTextIndent2Char1">
    <w:name w:val="Body Text Indent 2 Char1"/>
    <w:basedOn w:val="DefaultParagraphFont"/>
    <w:uiPriority w:val="99"/>
    <w:semiHidden/>
    <w:rsid w:val="000E1BC2"/>
  </w:style>
  <w:style w:type="paragraph" w:styleId="FootnoteText">
    <w:name w:val="footnote text"/>
    <w:basedOn w:val="Normal"/>
    <w:link w:val="FootnoteTextChar"/>
    <w:uiPriority w:val="99"/>
    <w:semiHidden/>
    <w:unhideWhenUsed/>
    <w:rsid w:val="000E1BC2"/>
    <w:pPr>
      <w:spacing w:after="0" w:line="240" w:lineRule="auto"/>
    </w:pPr>
    <w:rPr>
      <w:rFonts w:ascii="PT Serif" w:hAnsi="PT Serif"/>
      <w:color w:val="000000"/>
    </w:rPr>
  </w:style>
  <w:style w:type="character" w:customStyle="1" w:styleId="FootnoteTextChar1">
    <w:name w:val="Footnote Text Char1"/>
    <w:basedOn w:val="DefaultParagraphFont"/>
    <w:uiPriority w:val="99"/>
    <w:semiHidden/>
    <w:rsid w:val="000E1BC2"/>
    <w:rPr>
      <w:sz w:val="20"/>
      <w:szCs w:val="20"/>
    </w:rPr>
  </w:style>
  <w:style w:type="paragraph" w:styleId="EndnoteText">
    <w:name w:val="endnote text"/>
    <w:basedOn w:val="Normal"/>
    <w:link w:val="EndnoteTextChar"/>
    <w:uiPriority w:val="99"/>
    <w:semiHidden/>
    <w:unhideWhenUsed/>
    <w:rsid w:val="000E1BC2"/>
    <w:pPr>
      <w:spacing w:after="0" w:line="240" w:lineRule="auto"/>
    </w:pPr>
    <w:rPr>
      <w:rFonts w:ascii="PT Serif" w:hAnsi="PT Serif"/>
      <w:color w:val="000000"/>
    </w:rPr>
  </w:style>
  <w:style w:type="character" w:customStyle="1" w:styleId="EndnoteTextChar1">
    <w:name w:val="Endnote Text Char1"/>
    <w:basedOn w:val="DefaultParagraphFont"/>
    <w:uiPriority w:val="99"/>
    <w:semiHidden/>
    <w:rsid w:val="000E1BC2"/>
    <w:rPr>
      <w:sz w:val="20"/>
      <w:szCs w:val="20"/>
    </w:rPr>
  </w:style>
  <w:style w:type="paragraph" w:styleId="CommentSubject">
    <w:name w:val="annotation subject"/>
    <w:basedOn w:val="CommentText"/>
    <w:next w:val="CommentText"/>
    <w:link w:val="CommentSubjectChar"/>
    <w:uiPriority w:val="99"/>
    <w:semiHidden/>
    <w:unhideWhenUsed/>
    <w:rsid w:val="000E1BC2"/>
    <w:pPr>
      <w:spacing w:before="240"/>
    </w:pPr>
    <w:rPr>
      <w:rFonts w:ascii="PT Serif" w:hAnsi="PT Serif"/>
      <w:b/>
      <w:bCs/>
      <w:color w:val="000000"/>
    </w:rPr>
  </w:style>
  <w:style w:type="character" w:customStyle="1" w:styleId="CommentSubjectChar1">
    <w:name w:val="Comment Subject Char1"/>
    <w:basedOn w:val="CommentTextChar1"/>
    <w:uiPriority w:val="99"/>
    <w:semiHidden/>
    <w:rsid w:val="000E1BC2"/>
    <w:rPr>
      <w:b/>
      <w:bCs/>
      <w:sz w:val="20"/>
      <w:szCs w:val="20"/>
    </w:rPr>
  </w:style>
  <w:style w:type="character" w:customStyle="1" w:styleId="apple-converted-space">
    <w:name w:val="apple-converted-space"/>
    <w:basedOn w:val="DefaultParagraphFont"/>
    <w:rsid w:val="000E1BC2"/>
  </w:style>
  <w:style w:type="paragraph" w:styleId="BodyTextIndent">
    <w:name w:val="Body Text Indent"/>
    <w:basedOn w:val="Normal"/>
    <w:link w:val="BodyTextIndentChar"/>
    <w:uiPriority w:val="99"/>
    <w:semiHidden/>
    <w:unhideWhenUsed/>
    <w:rsid w:val="000E1BC2"/>
    <w:pPr>
      <w:spacing w:after="120" w:line="240" w:lineRule="auto"/>
      <w:ind w:left="283"/>
    </w:pPr>
    <w:rPr>
      <w:rFonts w:ascii="PT Serif" w:hAnsi="PT Serif"/>
      <w:color w:val="000000"/>
      <w:sz w:val="16"/>
    </w:rPr>
  </w:style>
  <w:style w:type="character" w:customStyle="1" w:styleId="BodyTextIndentChar1">
    <w:name w:val="Body Text Indent Char1"/>
    <w:basedOn w:val="DefaultParagraphFont"/>
    <w:uiPriority w:val="99"/>
    <w:semiHidden/>
    <w:rsid w:val="000E1BC2"/>
  </w:style>
  <w:style w:type="paragraph" w:styleId="BodyText2">
    <w:name w:val="Body Text 2"/>
    <w:basedOn w:val="Normal"/>
    <w:link w:val="BodyText2Char"/>
    <w:uiPriority w:val="99"/>
    <w:semiHidden/>
    <w:unhideWhenUsed/>
    <w:rsid w:val="000E1BC2"/>
    <w:pPr>
      <w:spacing w:before="240" w:after="120" w:line="480" w:lineRule="auto"/>
    </w:pPr>
    <w:rPr>
      <w:rFonts w:ascii="PT Serif" w:hAnsi="PT Serif"/>
      <w:color w:val="000000"/>
      <w:sz w:val="16"/>
    </w:rPr>
  </w:style>
  <w:style w:type="character" w:customStyle="1" w:styleId="BodyText2Char1">
    <w:name w:val="Body Text 2 Char1"/>
    <w:basedOn w:val="DefaultParagraphFont"/>
    <w:uiPriority w:val="99"/>
    <w:semiHidden/>
    <w:rsid w:val="000E1BC2"/>
  </w:style>
  <w:style w:type="paragraph" w:styleId="BodyText3">
    <w:name w:val="Body Text 3"/>
    <w:basedOn w:val="Normal"/>
    <w:link w:val="BodyText3Char"/>
    <w:uiPriority w:val="99"/>
    <w:semiHidden/>
    <w:unhideWhenUsed/>
    <w:rsid w:val="000E1BC2"/>
    <w:pPr>
      <w:spacing w:before="240" w:after="120" w:line="360" w:lineRule="auto"/>
    </w:pPr>
    <w:rPr>
      <w:rFonts w:ascii="PT Serif" w:hAnsi="PT Serif"/>
      <w:color w:val="000000"/>
      <w:sz w:val="16"/>
      <w:szCs w:val="16"/>
    </w:rPr>
  </w:style>
  <w:style w:type="character" w:customStyle="1" w:styleId="BodyText3Char1">
    <w:name w:val="Body Text 3 Char1"/>
    <w:basedOn w:val="DefaultParagraphFont"/>
    <w:uiPriority w:val="99"/>
    <w:semiHidden/>
    <w:rsid w:val="000E1BC2"/>
    <w:rPr>
      <w:sz w:val="16"/>
      <w:szCs w:val="16"/>
    </w:rPr>
  </w:style>
  <w:style w:type="character" w:customStyle="1" w:styleId="pre">
    <w:name w:val="pre"/>
    <w:basedOn w:val="DefaultParagraphFont"/>
    <w:rsid w:val="000E1BC2"/>
  </w:style>
  <w:style w:type="character" w:customStyle="1" w:styleId="WW8Num1z0">
    <w:name w:val="WW8Num1z0"/>
    <w:rsid w:val="000E1BC2"/>
  </w:style>
  <w:style w:type="character" w:customStyle="1" w:styleId="WW8Num2z0">
    <w:name w:val="WW8Num2z0"/>
    <w:rsid w:val="000E1BC2"/>
  </w:style>
  <w:style w:type="character" w:customStyle="1" w:styleId="WW8Num2z1">
    <w:name w:val="WW8Num2z1"/>
    <w:rsid w:val="000E1BC2"/>
    <w:rPr>
      <w:rFonts w:ascii="Arial" w:eastAsia="Arial" w:hAnsi="Arial" w:cs="Arial" w:hint="default"/>
      <w:i/>
      <w:iCs/>
      <w:sz w:val="22"/>
      <w:szCs w:val="22"/>
    </w:rPr>
  </w:style>
  <w:style w:type="character" w:customStyle="1" w:styleId="WW8Num2z3">
    <w:name w:val="WW8Num2z3"/>
    <w:rsid w:val="000E1BC2"/>
  </w:style>
  <w:style w:type="character" w:customStyle="1" w:styleId="WW8Num2z4">
    <w:name w:val="WW8Num2z4"/>
    <w:rsid w:val="000E1BC2"/>
  </w:style>
  <w:style w:type="character" w:customStyle="1" w:styleId="WW8Num2z5">
    <w:name w:val="WW8Num2z5"/>
    <w:rsid w:val="000E1BC2"/>
  </w:style>
  <w:style w:type="character" w:customStyle="1" w:styleId="WW8Num2z6">
    <w:name w:val="WW8Num2z6"/>
    <w:rsid w:val="000E1BC2"/>
  </w:style>
  <w:style w:type="character" w:customStyle="1" w:styleId="WW8Num2z7">
    <w:name w:val="WW8Num2z7"/>
    <w:rsid w:val="000E1BC2"/>
  </w:style>
  <w:style w:type="character" w:customStyle="1" w:styleId="WW8Num2z8">
    <w:name w:val="WW8Num2z8"/>
    <w:rsid w:val="000E1BC2"/>
  </w:style>
  <w:style w:type="character" w:customStyle="1" w:styleId="WW8Num3z0">
    <w:name w:val="WW8Num3z0"/>
    <w:rsid w:val="000E1BC2"/>
    <w:rPr>
      <w:rFonts w:ascii="Arial" w:eastAsia="Arial" w:hAnsi="Arial" w:cs="Arial" w:hint="default"/>
      <w:sz w:val="22"/>
      <w:szCs w:val="22"/>
    </w:rPr>
  </w:style>
  <w:style w:type="character" w:customStyle="1" w:styleId="WW8Num3z1">
    <w:name w:val="WW8Num3z1"/>
    <w:rsid w:val="000E1BC2"/>
    <w:rPr>
      <w:rFonts w:ascii="Times New Roman" w:hAnsi="Times New Roman" w:cs="Times New Roman" w:hint="default"/>
    </w:rPr>
  </w:style>
  <w:style w:type="character" w:customStyle="1" w:styleId="WW8Num3z2">
    <w:name w:val="WW8Num3z2"/>
    <w:rsid w:val="000E1BC2"/>
    <w:rPr>
      <w:sz w:val="22"/>
      <w:szCs w:val="22"/>
    </w:rPr>
  </w:style>
  <w:style w:type="character" w:customStyle="1" w:styleId="WW8Num4z0">
    <w:name w:val="WW8Num4z0"/>
    <w:rsid w:val="000E1BC2"/>
    <w:rPr>
      <w:rFonts w:ascii="Wingdings" w:eastAsia="Wingdings" w:hAnsi="Wingdings" w:cs="Wingdings" w:hint="default"/>
      <w:b/>
      <w:bCs/>
      <w:sz w:val="22"/>
      <w:szCs w:val="22"/>
    </w:rPr>
  </w:style>
  <w:style w:type="character" w:customStyle="1" w:styleId="WW8Num4z1">
    <w:name w:val="WW8Num4z1"/>
    <w:rsid w:val="000E1BC2"/>
  </w:style>
  <w:style w:type="character" w:customStyle="1" w:styleId="WW8Num4z2">
    <w:name w:val="WW8Num4z2"/>
    <w:rsid w:val="000E1BC2"/>
    <w:rPr>
      <w:sz w:val="22"/>
      <w:szCs w:val="22"/>
    </w:rPr>
  </w:style>
  <w:style w:type="character" w:customStyle="1" w:styleId="WW8Num5z0">
    <w:name w:val="WW8Num5z0"/>
    <w:rsid w:val="000E1BC2"/>
    <w:rPr>
      <w:rFonts w:ascii="Arial" w:eastAsia="Arial" w:hAnsi="Arial" w:cs="Arial" w:hint="default"/>
      <w:sz w:val="20"/>
      <w:szCs w:val="20"/>
    </w:rPr>
  </w:style>
  <w:style w:type="character" w:customStyle="1" w:styleId="WW8Num5z1">
    <w:name w:val="WW8Num5z1"/>
    <w:rsid w:val="000E1BC2"/>
    <w:rPr>
      <w:rFonts w:ascii="Times New Roman" w:eastAsia="Times New Roman" w:hAnsi="Times New Roman" w:cs="Times New Roman" w:hint="default"/>
      <w:color w:val="000000"/>
      <w:sz w:val="22"/>
      <w:szCs w:val="22"/>
    </w:rPr>
  </w:style>
  <w:style w:type="character" w:customStyle="1" w:styleId="WW8Num5z2">
    <w:name w:val="WW8Num5z2"/>
    <w:rsid w:val="000E1BC2"/>
  </w:style>
  <w:style w:type="character" w:customStyle="1" w:styleId="WW8Num6z0">
    <w:name w:val="WW8Num6z0"/>
    <w:rsid w:val="000E1BC2"/>
    <w:rPr>
      <w:rFonts w:ascii="Arial" w:eastAsia="Arial" w:hAnsi="Arial" w:cs="Arial" w:hint="default"/>
      <w:sz w:val="22"/>
      <w:szCs w:val="22"/>
    </w:rPr>
  </w:style>
  <w:style w:type="character" w:customStyle="1" w:styleId="WW8Num6z1">
    <w:name w:val="WW8Num6z1"/>
    <w:rsid w:val="000E1BC2"/>
    <w:rPr>
      <w:rFonts w:ascii="Times New Roman" w:eastAsia="Times New Roman" w:hAnsi="Times New Roman" w:cs="Mangal" w:hint="default"/>
      <w:iCs/>
      <w:color w:val="000000"/>
      <w:sz w:val="22"/>
      <w:szCs w:val="22"/>
      <w:shd w:val="clear" w:color="auto" w:fill="FFFF00"/>
    </w:rPr>
  </w:style>
  <w:style w:type="character" w:customStyle="1" w:styleId="WW8Num6z2">
    <w:name w:val="WW8Num6z2"/>
    <w:rsid w:val="000E1BC2"/>
  </w:style>
  <w:style w:type="character" w:customStyle="1" w:styleId="WW8Num7z0">
    <w:name w:val="WW8Num7z0"/>
    <w:rsid w:val="000E1BC2"/>
    <w:rPr>
      <w:rFonts w:ascii="Arial" w:eastAsia="Arial" w:hAnsi="Arial" w:cs="Arial" w:hint="default"/>
      <w:sz w:val="20"/>
      <w:szCs w:val="20"/>
    </w:rPr>
  </w:style>
  <w:style w:type="character" w:customStyle="1" w:styleId="WW8Num7z1">
    <w:name w:val="WW8Num7z1"/>
    <w:rsid w:val="000E1BC2"/>
    <w:rPr>
      <w:rFonts w:ascii="Times New Roman" w:eastAsia="Times New Roman" w:hAnsi="Times New Roman" w:cs="Times New Roman" w:hint="default"/>
      <w:iCs/>
      <w:sz w:val="22"/>
      <w:szCs w:val="22"/>
      <w:shd w:val="clear" w:color="auto" w:fill="FFFF00"/>
    </w:rPr>
  </w:style>
  <w:style w:type="character" w:customStyle="1" w:styleId="WW8Num8z0">
    <w:name w:val="WW8Num8z0"/>
    <w:rsid w:val="000E1BC2"/>
    <w:rPr>
      <w:rFonts w:ascii="Arial" w:eastAsia="Arial" w:hAnsi="Arial" w:cs="Arial" w:hint="default"/>
      <w:sz w:val="22"/>
      <w:szCs w:val="22"/>
    </w:rPr>
  </w:style>
  <w:style w:type="character" w:customStyle="1" w:styleId="WW8Num8z1">
    <w:name w:val="WW8Num8z1"/>
    <w:rsid w:val="000E1BC2"/>
    <w:rPr>
      <w:rFonts w:ascii="Times New Roman" w:eastAsia="Times New Roman" w:hAnsi="Times New Roman" w:cs="Times New Roman" w:hint="default"/>
      <w:vanish/>
      <w:webHidden w:val="0"/>
      <w:sz w:val="22"/>
      <w:szCs w:val="22"/>
      <w:specVanish w:val="0"/>
    </w:rPr>
  </w:style>
  <w:style w:type="character" w:customStyle="1" w:styleId="WW8Num9z0">
    <w:name w:val="WW8Num9z0"/>
    <w:rsid w:val="000E1BC2"/>
    <w:rPr>
      <w:rFonts w:ascii="Arial" w:eastAsia="Arial" w:hAnsi="Arial" w:cs="Arial" w:hint="default"/>
      <w:sz w:val="20"/>
      <w:szCs w:val="20"/>
    </w:rPr>
  </w:style>
  <w:style w:type="character" w:customStyle="1" w:styleId="WW8Num9z1">
    <w:name w:val="WW8Num9z1"/>
    <w:rsid w:val="000E1BC2"/>
    <w:rPr>
      <w:rFonts w:ascii="Times New Roman" w:hAnsi="Times New Roman" w:cs="Times New Roman" w:hint="default"/>
    </w:rPr>
  </w:style>
  <w:style w:type="character" w:customStyle="1" w:styleId="WW8Num9z2">
    <w:name w:val="WW8Num9z2"/>
    <w:rsid w:val="000E1BC2"/>
  </w:style>
  <w:style w:type="character" w:customStyle="1" w:styleId="WW8Num9z3">
    <w:name w:val="WW8Num9z3"/>
    <w:rsid w:val="000E1BC2"/>
  </w:style>
  <w:style w:type="character" w:customStyle="1" w:styleId="WW8Num9z4">
    <w:name w:val="WW8Num9z4"/>
    <w:rsid w:val="000E1BC2"/>
  </w:style>
  <w:style w:type="character" w:customStyle="1" w:styleId="WW8Num9z5">
    <w:name w:val="WW8Num9z5"/>
    <w:rsid w:val="000E1BC2"/>
  </w:style>
  <w:style w:type="character" w:customStyle="1" w:styleId="WW8Num9z6">
    <w:name w:val="WW8Num9z6"/>
    <w:rsid w:val="000E1BC2"/>
  </w:style>
  <w:style w:type="character" w:customStyle="1" w:styleId="WW8Num9z7">
    <w:name w:val="WW8Num9z7"/>
    <w:rsid w:val="000E1BC2"/>
  </w:style>
  <w:style w:type="character" w:customStyle="1" w:styleId="WW8Num9z8">
    <w:name w:val="WW8Num9z8"/>
    <w:rsid w:val="000E1BC2"/>
  </w:style>
  <w:style w:type="character" w:customStyle="1" w:styleId="WW8Num10z0">
    <w:name w:val="WW8Num10z0"/>
    <w:rsid w:val="000E1BC2"/>
  </w:style>
  <w:style w:type="character" w:customStyle="1" w:styleId="WW8Num10z1">
    <w:name w:val="WW8Num10z1"/>
    <w:rsid w:val="000E1BC2"/>
    <w:rPr>
      <w:rFonts w:ascii="Times New Roman" w:eastAsia="Times New Roman" w:hAnsi="Times New Roman" w:cs="Mangal" w:hint="default"/>
      <w:bCs/>
      <w:sz w:val="22"/>
      <w:szCs w:val="22"/>
    </w:rPr>
  </w:style>
  <w:style w:type="character" w:customStyle="1" w:styleId="WW8Num10z2">
    <w:name w:val="WW8Num10z2"/>
    <w:rsid w:val="000E1BC2"/>
  </w:style>
  <w:style w:type="character" w:customStyle="1" w:styleId="WW8Num10z3">
    <w:name w:val="WW8Num10z3"/>
    <w:rsid w:val="000E1BC2"/>
  </w:style>
  <w:style w:type="character" w:customStyle="1" w:styleId="WW8Num10z4">
    <w:name w:val="WW8Num10z4"/>
    <w:rsid w:val="000E1BC2"/>
  </w:style>
  <w:style w:type="character" w:customStyle="1" w:styleId="WW8Num10z5">
    <w:name w:val="WW8Num10z5"/>
    <w:rsid w:val="000E1BC2"/>
  </w:style>
  <w:style w:type="character" w:customStyle="1" w:styleId="WW8Num10z6">
    <w:name w:val="WW8Num10z6"/>
    <w:rsid w:val="000E1BC2"/>
  </w:style>
  <w:style w:type="character" w:customStyle="1" w:styleId="WW8Num10z7">
    <w:name w:val="WW8Num10z7"/>
    <w:rsid w:val="000E1BC2"/>
  </w:style>
  <w:style w:type="character" w:customStyle="1" w:styleId="WW8Num10z8">
    <w:name w:val="WW8Num10z8"/>
    <w:rsid w:val="000E1BC2"/>
  </w:style>
  <w:style w:type="character" w:customStyle="1" w:styleId="WW8Num11z0">
    <w:name w:val="WW8Num11z0"/>
    <w:rsid w:val="000E1BC2"/>
  </w:style>
  <w:style w:type="character" w:customStyle="1" w:styleId="WW8Num11z1">
    <w:name w:val="WW8Num11z1"/>
    <w:rsid w:val="000E1BC2"/>
    <w:rPr>
      <w:rFonts w:ascii="Times New Roman" w:eastAsia="SimSun" w:hAnsi="Times New Roman" w:cs="Times New Roman" w:hint="default"/>
      <w:bCs/>
      <w:vanish/>
      <w:webHidden w:val="0"/>
      <w:kern w:val="2"/>
      <w:sz w:val="22"/>
      <w:szCs w:val="22"/>
      <w:lang w:eastAsia="hi-IN" w:bidi="hi-IN"/>
      <w:specVanish w:val="0"/>
    </w:rPr>
  </w:style>
  <w:style w:type="character" w:customStyle="1" w:styleId="WW8Num12z0">
    <w:name w:val="WW8Num12z0"/>
    <w:rsid w:val="000E1BC2"/>
  </w:style>
  <w:style w:type="character" w:customStyle="1" w:styleId="WW8Num12z1">
    <w:name w:val="WW8Num12z1"/>
    <w:rsid w:val="000E1BC2"/>
    <w:rPr>
      <w:rFonts w:ascii="Times New Roman" w:eastAsia="SimSun" w:hAnsi="Times New Roman" w:cs="Times New Roman" w:hint="default"/>
      <w:vanish/>
      <w:webHidden w:val="0"/>
      <w:kern w:val="2"/>
      <w:sz w:val="22"/>
      <w:szCs w:val="22"/>
      <w:lang w:eastAsia="hi-IN" w:bidi="hi-IN"/>
      <w:specVanish w:val="0"/>
    </w:rPr>
  </w:style>
  <w:style w:type="character" w:customStyle="1" w:styleId="WW8Num12z2">
    <w:name w:val="WW8Num12z2"/>
    <w:rsid w:val="000E1BC2"/>
    <w:rPr>
      <w:vanish/>
      <w:webHidden w:val="0"/>
      <w:sz w:val="22"/>
      <w:szCs w:val="22"/>
      <w:specVanish w:val="0"/>
    </w:rPr>
  </w:style>
  <w:style w:type="character" w:customStyle="1" w:styleId="WW8Num12z3">
    <w:name w:val="WW8Num12z3"/>
    <w:rsid w:val="000E1BC2"/>
  </w:style>
  <w:style w:type="character" w:customStyle="1" w:styleId="WW8Num12z4">
    <w:name w:val="WW8Num12z4"/>
    <w:rsid w:val="000E1BC2"/>
  </w:style>
  <w:style w:type="character" w:customStyle="1" w:styleId="WW8Num12z5">
    <w:name w:val="WW8Num12z5"/>
    <w:rsid w:val="000E1BC2"/>
  </w:style>
  <w:style w:type="character" w:customStyle="1" w:styleId="WW8Num12z6">
    <w:name w:val="WW8Num12z6"/>
    <w:rsid w:val="000E1BC2"/>
  </w:style>
  <w:style w:type="character" w:customStyle="1" w:styleId="WW8Num12z7">
    <w:name w:val="WW8Num12z7"/>
    <w:rsid w:val="000E1BC2"/>
  </w:style>
  <w:style w:type="character" w:customStyle="1" w:styleId="WW8Num12z8">
    <w:name w:val="WW8Num12z8"/>
    <w:rsid w:val="000E1BC2"/>
  </w:style>
  <w:style w:type="character" w:customStyle="1" w:styleId="WW8Num13z0">
    <w:name w:val="WW8Num13z0"/>
    <w:rsid w:val="000E1BC2"/>
  </w:style>
  <w:style w:type="character" w:customStyle="1" w:styleId="WW8Num13z1">
    <w:name w:val="WW8Num13z1"/>
    <w:rsid w:val="000E1BC2"/>
  </w:style>
  <w:style w:type="character" w:customStyle="1" w:styleId="WW8Num13z2">
    <w:name w:val="WW8Num13z2"/>
    <w:rsid w:val="000E1BC2"/>
  </w:style>
  <w:style w:type="character" w:customStyle="1" w:styleId="WW8Num13z3">
    <w:name w:val="WW8Num13z3"/>
    <w:rsid w:val="000E1BC2"/>
  </w:style>
  <w:style w:type="character" w:customStyle="1" w:styleId="WW8Num13z4">
    <w:name w:val="WW8Num13z4"/>
    <w:rsid w:val="000E1BC2"/>
  </w:style>
  <w:style w:type="character" w:customStyle="1" w:styleId="WW8Num13z5">
    <w:name w:val="WW8Num13z5"/>
    <w:rsid w:val="000E1BC2"/>
  </w:style>
  <w:style w:type="character" w:customStyle="1" w:styleId="WW8Num13z6">
    <w:name w:val="WW8Num13z6"/>
    <w:rsid w:val="000E1BC2"/>
  </w:style>
  <w:style w:type="character" w:customStyle="1" w:styleId="WW8Num13z7">
    <w:name w:val="WW8Num13z7"/>
    <w:rsid w:val="000E1BC2"/>
  </w:style>
  <w:style w:type="character" w:customStyle="1" w:styleId="WW8Num13z8">
    <w:name w:val="WW8Num13z8"/>
    <w:rsid w:val="000E1BC2"/>
  </w:style>
  <w:style w:type="character" w:customStyle="1" w:styleId="WW8Num14z0">
    <w:name w:val="WW8Num14z0"/>
    <w:rsid w:val="000E1BC2"/>
    <w:rPr>
      <w:rFonts w:ascii="Arial" w:eastAsia="Arial" w:hAnsi="Arial" w:cs="Arial" w:hint="default"/>
      <w:sz w:val="22"/>
      <w:szCs w:val="22"/>
    </w:rPr>
  </w:style>
  <w:style w:type="character" w:customStyle="1" w:styleId="WW8Num14z1">
    <w:name w:val="WW8Num14z1"/>
    <w:rsid w:val="000E1BC2"/>
    <w:rPr>
      <w:iCs/>
      <w:sz w:val="22"/>
      <w:szCs w:val="22"/>
    </w:rPr>
  </w:style>
  <w:style w:type="character" w:customStyle="1" w:styleId="WW8Num14z2">
    <w:name w:val="WW8Num14z2"/>
    <w:rsid w:val="000E1BC2"/>
  </w:style>
  <w:style w:type="character" w:customStyle="1" w:styleId="WW8Num14z3">
    <w:name w:val="WW8Num14z3"/>
    <w:rsid w:val="000E1BC2"/>
  </w:style>
  <w:style w:type="character" w:customStyle="1" w:styleId="WW8Num14z4">
    <w:name w:val="WW8Num14z4"/>
    <w:rsid w:val="000E1BC2"/>
  </w:style>
  <w:style w:type="character" w:customStyle="1" w:styleId="WW8Num14z5">
    <w:name w:val="WW8Num14z5"/>
    <w:rsid w:val="000E1BC2"/>
  </w:style>
  <w:style w:type="character" w:customStyle="1" w:styleId="WW8Num14z6">
    <w:name w:val="WW8Num14z6"/>
    <w:rsid w:val="000E1BC2"/>
  </w:style>
  <w:style w:type="character" w:customStyle="1" w:styleId="WW8Num14z7">
    <w:name w:val="WW8Num14z7"/>
    <w:rsid w:val="000E1BC2"/>
  </w:style>
  <w:style w:type="character" w:customStyle="1" w:styleId="WW8Num14z8">
    <w:name w:val="WW8Num14z8"/>
    <w:rsid w:val="000E1BC2"/>
  </w:style>
  <w:style w:type="character" w:customStyle="1" w:styleId="WW8Num15z0">
    <w:name w:val="WW8Num15z0"/>
    <w:rsid w:val="000E1BC2"/>
  </w:style>
  <w:style w:type="character" w:customStyle="1" w:styleId="WW8Num15z1">
    <w:name w:val="WW8Num15z1"/>
    <w:rsid w:val="000E1BC2"/>
    <w:rPr>
      <w:iCs/>
      <w:sz w:val="22"/>
      <w:szCs w:val="22"/>
    </w:rPr>
  </w:style>
  <w:style w:type="character" w:customStyle="1" w:styleId="WW8Num15z2">
    <w:name w:val="WW8Num15z2"/>
    <w:rsid w:val="000E1BC2"/>
  </w:style>
  <w:style w:type="character" w:customStyle="1" w:styleId="WW8Num15z3">
    <w:name w:val="WW8Num15z3"/>
    <w:rsid w:val="000E1BC2"/>
  </w:style>
  <w:style w:type="character" w:customStyle="1" w:styleId="WW8Num15z4">
    <w:name w:val="WW8Num15z4"/>
    <w:rsid w:val="000E1BC2"/>
  </w:style>
  <w:style w:type="character" w:customStyle="1" w:styleId="WW8Num15z5">
    <w:name w:val="WW8Num15z5"/>
    <w:rsid w:val="000E1BC2"/>
  </w:style>
  <w:style w:type="character" w:customStyle="1" w:styleId="WW8Num15z6">
    <w:name w:val="WW8Num15z6"/>
    <w:rsid w:val="000E1BC2"/>
  </w:style>
  <w:style w:type="character" w:customStyle="1" w:styleId="WW8Num15z7">
    <w:name w:val="WW8Num15z7"/>
    <w:rsid w:val="000E1BC2"/>
  </w:style>
  <w:style w:type="character" w:customStyle="1" w:styleId="WW8Num15z8">
    <w:name w:val="WW8Num15z8"/>
    <w:rsid w:val="000E1BC2"/>
  </w:style>
  <w:style w:type="character" w:customStyle="1" w:styleId="WW8Num16z0">
    <w:name w:val="WW8Num16z0"/>
    <w:rsid w:val="000E1BC2"/>
    <w:rPr>
      <w:rFonts w:ascii="Wingdings" w:eastAsia="Wingdings" w:hAnsi="Wingdings" w:cs="Wingdings" w:hint="default"/>
      <w:b/>
      <w:bCs/>
      <w:sz w:val="22"/>
      <w:szCs w:val="22"/>
    </w:rPr>
  </w:style>
  <w:style w:type="character" w:customStyle="1" w:styleId="WW8Num16z1">
    <w:name w:val="WW8Num16z1"/>
    <w:rsid w:val="000E1BC2"/>
    <w:rPr>
      <w:rFonts w:ascii="Times New Roman" w:eastAsia="SimSun" w:hAnsi="Times New Roman" w:cs="Times New Roman" w:hint="default"/>
      <w:b/>
      <w:bCs/>
      <w:color w:val="auto"/>
      <w:sz w:val="22"/>
      <w:szCs w:val="22"/>
      <w:lang w:val="sk-SK"/>
    </w:rPr>
  </w:style>
  <w:style w:type="character" w:customStyle="1" w:styleId="WW8Num16z3">
    <w:name w:val="WW8Num16z3"/>
    <w:rsid w:val="000E1BC2"/>
    <w:rPr>
      <w:rFonts w:ascii="Times New Roman" w:eastAsia="Times New Roman" w:hAnsi="Times New Roman" w:cs="Times New Roman" w:hint="default"/>
      <w:sz w:val="22"/>
      <w:szCs w:val="22"/>
      <w:lang w:val="sk-SK"/>
    </w:rPr>
  </w:style>
  <w:style w:type="character" w:customStyle="1" w:styleId="WW8Num16z4">
    <w:name w:val="WW8Num16z4"/>
    <w:rsid w:val="000E1BC2"/>
  </w:style>
  <w:style w:type="character" w:customStyle="1" w:styleId="WW8Num16z5">
    <w:name w:val="WW8Num16z5"/>
    <w:rsid w:val="000E1BC2"/>
  </w:style>
  <w:style w:type="character" w:customStyle="1" w:styleId="WW8Num16z6">
    <w:name w:val="WW8Num16z6"/>
    <w:rsid w:val="000E1BC2"/>
  </w:style>
  <w:style w:type="character" w:customStyle="1" w:styleId="WW8Num16z7">
    <w:name w:val="WW8Num16z7"/>
    <w:rsid w:val="000E1BC2"/>
  </w:style>
  <w:style w:type="character" w:customStyle="1" w:styleId="WW8Num16z8">
    <w:name w:val="WW8Num16z8"/>
    <w:rsid w:val="000E1BC2"/>
  </w:style>
  <w:style w:type="character" w:customStyle="1" w:styleId="WW8Num17z0">
    <w:name w:val="WW8Num17z0"/>
    <w:rsid w:val="000E1BC2"/>
    <w:rPr>
      <w:sz w:val="20"/>
      <w:szCs w:val="20"/>
    </w:rPr>
  </w:style>
  <w:style w:type="character" w:customStyle="1" w:styleId="WW8Num17z1">
    <w:name w:val="WW8Num17z1"/>
    <w:rsid w:val="000E1BC2"/>
    <w:rPr>
      <w:rFonts w:ascii="Times New Roman" w:eastAsia="Times New Roman" w:hAnsi="Times New Roman" w:cs="Times New Roman" w:hint="default"/>
      <w:lang w:val="sk-SK"/>
    </w:rPr>
  </w:style>
  <w:style w:type="character" w:customStyle="1" w:styleId="WW8Num17z2">
    <w:name w:val="WW8Num17z2"/>
    <w:rsid w:val="000E1BC2"/>
  </w:style>
  <w:style w:type="character" w:customStyle="1" w:styleId="WW8Num18z0">
    <w:name w:val="WW8Num18z0"/>
    <w:rsid w:val="000E1BC2"/>
    <w:rPr>
      <w:lang w:val="sk-SK"/>
    </w:rPr>
  </w:style>
  <w:style w:type="character" w:customStyle="1" w:styleId="WW8Num18z1">
    <w:name w:val="WW8Num18z1"/>
    <w:rsid w:val="000E1BC2"/>
  </w:style>
  <w:style w:type="character" w:customStyle="1" w:styleId="WW8Num18z2">
    <w:name w:val="WW8Num18z2"/>
    <w:rsid w:val="000E1BC2"/>
  </w:style>
  <w:style w:type="character" w:customStyle="1" w:styleId="WW8Num18z3">
    <w:name w:val="WW8Num18z3"/>
    <w:rsid w:val="000E1BC2"/>
  </w:style>
  <w:style w:type="character" w:customStyle="1" w:styleId="WW8Num18z4">
    <w:name w:val="WW8Num18z4"/>
    <w:rsid w:val="000E1BC2"/>
  </w:style>
  <w:style w:type="character" w:customStyle="1" w:styleId="WW8Num18z5">
    <w:name w:val="WW8Num18z5"/>
    <w:rsid w:val="000E1BC2"/>
  </w:style>
  <w:style w:type="character" w:customStyle="1" w:styleId="WW8Num18z6">
    <w:name w:val="WW8Num18z6"/>
    <w:rsid w:val="000E1BC2"/>
  </w:style>
  <w:style w:type="character" w:customStyle="1" w:styleId="WW8Num18z7">
    <w:name w:val="WW8Num18z7"/>
    <w:rsid w:val="000E1BC2"/>
  </w:style>
  <w:style w:type="character" w:customStyle="1" w:styleId="WW8Num18z8">
    <w:name w:val="WW8Num18z8"/>
    <w:rsid w:val="000E1BC2"/>
  </w:style>
  <w:style w:type="character" w:customStyle="1" w:styleId="WW8Num19z0">
    <w:name w:val="WW8Num19z0"/>
    <w:rsid w:val="000E1BC2"/>
    <w:rPr>
      <w:rFonts w:ascii="Arial" w:eastAsia="Arial" w:hAnsi="Arial" w:cs="Arial" w:hint="default"/>
      <w:sz w:val="20"/>
      <w:szCs w:val="20"/>
    </w:rPr>
  </w:style>
  <w:style w:type="character" w:customStyle="1" w:styleId="WW8Num19z1">
    <w:name w:val="WW8Num19z1"/>
    <w:rsid w:val="000E1BC2"/>
    <w:rPr>
      <w:rFonts w:ascii="Times New Roman" w:eastAsia="Times New Roman" w:hAnsi="Times New Roman" w:cs="Times New Roman" w:hint="default"/>
      <w:iCs/>
      <w:sz w:val="22"/>
      <w:szCs w:val="22"/>
    </w:rPr>
  </w:style>
  <w:style w:type="character" w:customStyle="1" w:styleId="WW8Num19z2">
    <w:name w:val="WW8Num19z2"/>
    <w:rsid w:val="000E1BC2"/>
    <w:rPr>
      <w:rFonts w:ascii="Times New Roman" w:eastAsia="Times New Roman" w:hAnsi="Times New Roman" w:cs="Times New Roman" w:hint="default"/>
      <w:iCs/>
      <w:sz w:val="22"/>
      <w:szCs w:val="22"/>
      <w:lang w:val="sk-SK"/>
    </w:rPr>
  </w:style>
  <w:style w:type="character" w:customStyle="1" w:styleId="WW8Num19z3">
    <w:name w:val="WW8Num19z3"/>
    <w:rsid w:val="000E1BC2"/>
  </w:style>
  <w:style w:type="character" w:customStyle="1" w:styleId="WW8Num19z4">
    <w:name w:val="WW8Num19z4"/>
    <w:rsid w:val="000E1BC2"/>
  </w:style>
  <w:style w:type="character" w:customStyle="1" w:styleId="WW8Num19z5">
    <w:name w:val="WW8Num19z5"/>
    <w:rsid w:val="000E1BC2"/>
  </w:style>
  <w:style w:type="character" w:customStyle="1" w:styleId="WW8Num19z6">
    <w:name w:val="WW8Num19z6"/>
    <w:rsid w:val="000E1BC2"/>
  </w:style>
  <w:style w:type="character" w:customStyle="1" w:styleId="WW8Num19z7">
    <w:name w:val="WW8Num19z7"/>
    <w:rsid w:val="000E1BC2"/>
  </w:style>
  <w:style w:type="character" w:customStyle="1" w:styleId="WW8Num19z8">
    <w:name w:val="WW8Num19z8"/>
    <w:rsid w:val="000E1BC2"/>
  </w:style>
  <w:style w:type="character" w:customStyle="1" w:styleId="WW8Num20z0">
    <w:name w:val="WW8Num20z0"/>
    <w:rsid w:val="000E1BC2"/>
    <w:rPr>
      <w:vanish/>
      <w:webHidden w:val="0"/>
      <w:specVanish w:val="0"/>
    </w:rPr>
  </w:style>
  <w:style w:type="character" w:customStyle="1" w:styleId="WW8Num20z1">
    <w:name w:val="WW8Num20z1"/>
    <w:rsid w:val="000E1BC2"/>
    <w:rPr>
      <w:rFonts w:ascii="Times New Roman" w:eastAsia="Times New Roman" w:hAnsi="Times New Roman" w:cs="Times New Roman" w:hint="default"/>
      <w:b/>
      <w:bCs w:val="0"/>
      <w:iCs/>
      <w:sz w:val="22"/>
      <w:szCs w:val="22"/>
    </w:rPr>
  </w:style>
  <w:style w:type="character" w:customStyle="1" w:styleId="WW8Num20z2">
    <w:name w:val="WW8Num20z2"/>
    <w:rsid w:val="000E1BC2"/>
    <w:rPr>
      <w:rFonts w:ascii="Times New Roman" w:eastAsia="Times New Roman" w:hAnsi="Times New Roman" w:cs="Times New Roman" w:hint="default"/>
      <w:iCs/>
      <w:sz w:val="22"/>
      <w:szCs w:val="22"/>
      <w:lang w:val="sk-SK"/>
    </w:rPr>
  </w:style>
  <w:style w:type="character" w:customStyle="1" w:styleId="WW8Num20z3">
    <w:name w:val="WW8Num20z3"/>
    <w:rsid w:val="000E1BC2"/>
  </w:style>
  <w:style w:type="character" w:customStyle="1" w:styleId="WW8Num21z0">
    <w:name w:val="WW8Num21z0"/>
    <w:rsid w:val="000E1BC2"/>
    <w:rPr>
      <w:lang w:val="sk-SK"/>
    </w:rPr>
  </w:style>
  <w:style w:type="character" w:customStyle="1" w:styleId="WW8Num21z1">
    <w:name w:val="WW8Num21z1"/>
    <w:rsid w:val="000E1BC2"/>
    <w:rPr>
      <w:sz w:val="22"/>
      <w:szCs w:val="22"/>
    </w:rPr>
  </w:style>
  <w:style w:type="character" w:customStyle="1" w:styleId="WW8Num21z2">
    <w:name w:val="WW8Num21z2"/>
    <w:rsid w:val="000E1BC2"/>
  </w:style>
  <w:style w:type="character" w:customStyle="1" w:styleId="WW8Num21z3">
    <w:name w:val="WW8Num21z3"/>
    <w:rsid w:val="000E1BC2"/>
  </w:style>
  <w:style w:type="character" w:customStyle="1" w:styleId="WW8Num21z4">
    <w:name w:val="WW8Num21z4"/>
    <w:rsid w:val="000E1BC2"/>
  </w:style>
  <w:style w:type="character" w:customStyle="1" w:styleId="WW8Num21z5">
    <w:name w:val="WW8Num21z5"/>
    <w:rsid w:val="000E1BC2"/>
  </w:style>
  <w:style w:type="character" w:customStyle="1" w:styleId="WW8Num21z6">
    <w:name w:val="WW8Num21z6"/>
    <w:rsid w:val="000E1BC2"/>
  </w:style>
  <w:style w:type="character" w:customStyle="1" w:styleId="WW8Num21z7">
    <w:name w:val="WW8Num21z7"/>
    <w:rsid w:val="000E1BC2"/>
  </w:style>
  <w:style w:type="character" w:customStyle="1" w:styleId="WW8Num21z8">
    <w:name w:val="WW8Num21z8"/>
    <w:rsid w:val="000E1BC2"/>
  </w:style>
  <w:style w:type="character" w:customStyle="1" w:styleId="WW8Num22z0">
    <w:name w:val="WW8Num22z0"/>
    <w:rsid w:val="000E1BC2"/>
  </w:style>
  <w:style w:type="character" w:customStyle="1" w:styleId="WW8Num22z1">
    <w:name w:val="WW8Num22z1"/>
    <w:rsid w:val="000E1BC2"/>
  </w:style>
  <w:style w:type="character" w:customStyle="1" w:styleId="WW8Num22z2">
    <w:name w:val="WW8Num22z2"/>
    <w:rsid w:val="000E1BC2"/>
  </w:style>
  <w:style w:type="character" w:customStyle="1" w:styleId="WW8Num22z3">
    <w:name w:val="WW8Num22z3"/>
    <w:rsid w:val="000E1BC2"/>
  </w:style>
  <w:style w:type="character" w:customStyle="1" w:styleId="WW8Num22z4">
    <w:name w:val="WW8Num22z4"/>
    <w:rsid w:val="000E1BC2"/>
  </w:style>
  <w:style w:type="character" w:customStyle="1" w:styleId="WW8Num22z5">
    <w:name w:val="WW8Num22z5"/>
    <w:rsid w:val="000E1BC2"/>
  </w:style>
  <w:style w:type="character" w:customStyle="1" w:styleId="WW8Num22z6">
    <w:name w:val="WW8Num22z6"/>
    <w:rsid w:val="000E1BC2"/>
  </w:style>
  <w:style w:type="character" w:customStyle="1" w:styleId="WW8Num22z7">
    <w:name w:val="WW8Num22z7"/>
    <w:rsid w:val="000E1BC2"/>
  </w:style>
  <w:style w:type="character" w:customStyle="1" w:styleId="WW8Num22z8">
    <w:name w:val="WW8Num22z8"/>
    <w:rsid w:val="000E1BC2"/>
  </w:style>
  <w:style w:type="character" w:customStyle="1" w:styleId="WW8Num23z0">
    <w:name w:val="WW8Num23z0"/>
    <w:rsid w:val="000E1BC2"/>
  </w:style>
  <w:style w:type="character" w:customStyle="1" w:styleId="WW8Num23z1">
    <w:name w:val="WW8Num23z1"/>
    <w:rsid w:val="000E1BC2"/>
  </w:style>
  <w:style w:type="character" w:customStyle="1" w:styleId="WW8Num23z3">
    <w:name w:val="WW8Num23z3"/>
    <w:rsid w:val="000E1BC2"/>
  </w:style>
  <w:style w:type="character" w:customStyle="1" w:styleId="WW8Num23z4">
    <w:name w:val="WW8Num23z4"/>
    <w:rsid w:val="000E1BC2"/>
  </w:style>
  <w:style w:type="character" w:customStyle="1" w:styleId="WW8Num23z5">
    <w:name w:val="WW8Num23z5"/>
    <w:rsid w:val="000E1BC2"/>
  </w:style>
  <w:style w:type="character" w:customStyle="1" w:styleId="WW8Num23z6">
    <w:name w:val="WW8Num23z6"/>
    <w:rsid w:val="000E1BC2"/>
  </w:style>
  <w:style w:type="character" w:customStyle="1" w:styleId="WW8Num23z7">
    <w:name w:val="WW8Num23z7"/>
    <w:rsid w:val="000E1BC2"/>
  </w:style>
  <w:style w:type="character" w:customStyle="1" w:styleId="WW8Num23z8">
    <w:name w:val="WW8Num23z8"/>
    <w:rsid w:val="000E1BC2"/>
  </w:style>
  <w:style w:type="character" w:customStyle="1" w:styleId="WW8Num24z0">
    <w:name w:val="WW8Num24z0"/>
    <w:rsid w:val="000E1BC2"/>
    <w:rPr>
      <w:b/>
      <w:bCs/>
      <w:sz w:val="22"/>
      <w:szCs w:val="22"/>
    </w:rPr>
  </w:style>
  <w:style w:type="character" w:customStyle="1" w:styleId="WW8Num24z1">
    <w:name w:val="WW8Num24z1"/>
    <w:rsid w:val="000E1BC2"/>
  </w:style>
  <w:style w:type="character" w:customStyle="1" w:styleId="WW8Num24z3">
    <w:name w:val="WW8Num24z3"/>
    <w:rsid w:val="000E1BC2"/>
    <w:rPr>
      <w:rFonts w:ascii="Times New Roman" w:hAnsi="Times New Roman" w:cs="Times New Roman" w:hint="default"/>
      <w:lang w:val="sk-SK"/>
    </w:rPr>
  </w:style>
  <w:style w:type="character" w:customStyle="1" w:styleId="WW8Num24z4">
    <w:name w:val="WW8Num24z4"/>
    <w:rsid w:val="000E1BC2"/>
  </w:style>
  <w:style w:type="character" w:customStyle="1" w:styleId="WW8Num24z5">
    <w:name w:val="WW8Num24z5"/>
    <w:rsid w:val="000E1BC2"/>
  </w:style>
  <w:style w:type="character" w:customStyle="1" w:styleId="WW8Num24z6">
    <w:name w:val="WW8Num24z6"/>
    <w:rsid w:val="000E1BC2"/>
  </w:style>
  <w:style w:type="character" w:customStyle="1" w:styleId="WW8Num24z7">
    <w:name w:val="WW8Num24z7"/>
    <w:rsid w:val="000E1BC2"/>
  </w:style>
  <w:style w:type="character" w:customStyle="1" w:styleId="WW8Num24z8">
    <w:name w:val="WW8Num24z8"/>
    <w:rsid w:val="000E1BC2"/>
  </w:style>
  <w:style w:type="character" w:customStyle="1" w:styleId="WW8Num25z0">
    <w:name w:val="WW8Num25z0"/>
    <w:rsid w:val="000E1BC2"/>
    <w:rPr>
      <w:sz w:val="22"/>
      <w:szCs w:val="22"/>
    </w:rPr>
  </w:style>
  <w:style w:type="character" w:customStyle="1" w:styleId="WW8Num25z1">
    <w:name w:val="WW8Num25z1"/>
    <w:rsid w:val="000E1BC2"/>
    <w:rPr>
      <w:sz w:val="22"/>
      <w:szCs w:val="22"/>
    </w:rPr>
  </w:style>
  <w:style w:type="character" w:customStyle="1" w:styleId="WW8Num26z0">
    <w:name w:val="WW8Num26z0"/>
    <w:rsid w:val="000E1BC2"/>
  </w:style>
  <w:style w:type="character" w:customStyle="1" w:styleId="WW8Num26z1">
    <w:name w:val="WW8Num26z1"/>
    <w:rsid w:val="000E1BC2"/>
    <w:rPr>
      <w:iCs/>
      <w:sz w:val="22"/>
      <w:szCs w:val="22"/>
    </w:rPr>
  </w:style>
  <w:style w:type="character" w:customStyle="1" w:styleId="WW8Num27z0">
    <w:name w:val="WW8Num27z0"/>
    <w:rsid w:val="000E1BC2"/>
    <w:rPr>
      <w:sz w:val="22"/>
      <w:szCs w:val="22"/>
    </w:rPr>
  </w:style>
  <w:style w:type="character" w:customStyle="1" w:styleId="WW8Num27z1">
    <w:name w:val="WW8Num27z1"/>
    <w:rsid w:val="000E1BC2"/>
  </w:style>
  <w:style w:type="character" w:customStyle="1" w:styleId="WW8Num27z2">
    <w:name w:val="WW8Num27z2"/>
    <w:rsid w:val="000E1BC2"/>
  </w:style>
  <w:style w:type="character" w:customStyle="1" w:styleId="WW8Num27z3">
    <w:name w:val="WW8Num27z3"/>
    <w:rsid w:val="000E1BC2"/>
  </w:style>
  <w:style w:type="character" w:customStyle="1" w:styleId="WW8Num27z4">
    <w:name w:val="WW8Num27z4"/>
    <w:rsid w:val="000E1BC2"/>
  </w:style>
  <w:style w:type="character" w:customStyle="1" w:styleId="WW8Num27z5">
    <w:name w:val="WW8Num27z5"/>
    <w:rsid w:val="000E1BC2"/>
  </w:style>
  <w:style w:type="character" w:customStyle="1" w:styleId="WW8Num27z6">
    <w:name w:val="WW8Num27z6"/>
    <w:rsid w:val="000E1BC2"/>
  </w:style>
  <w:style w:type="character" w:customStyle="1" w:styleId="WW8Num27z7">
    <w:name w:val="WW8Num27z7"/>
    <w:rsid w:val="000E1BC2"/>
  </w:style>
  <w:style w:type="character" w:customStyle="1" w:styleId="WW8Num27z8">
    <w:name w:val="WW8Num27z8"/>
    <w:rsid w:val="000E1BC2"/>
  </w:style>
  <w:style w:type="character" w:customStyle="1" w:styleId="WW8Num28z0">
    <w:name w:val="WW8Num28z0"/>
    <w:rsid w:val="000E1BC2"/>
    <w:rPr>
      <w:rFonts w:ascii="Symbol" w:eastAsia="Symbol" w:hAnsi="Symbol" w:cs="Symbol" w:hint="default"/>
      <w:color w:val="000000"/>
      <w:sz w:val="18"/>
      <w:szCs w:val="18"/>
    </w:rPr>
  </w:style>
  <w:style w:type="character" w:customStyle="1" w:styleId="WW8Num28z1">
    <w:name w:val="WW8Num28z1"/>
    <w:rsid w:val="000E1BC2"/>
    <w:rPr>
      <w:rFonts w:ascii="Courier New" w:eastAsia="Courier New" w:hAnsi="Courier New" w:cs="Courier New" w:hint="default"/>
      <w:sz w:val="22"/>
      <w:szCs w:val="22"/>
    </w:rPr>
  </w:style>
  <w:style w:type="character" w:customStyle="1" w:styleId="WW8Num28z2">
    <w:name w:val="WW8Num28z2"/>
    <w:rsid w:val="000E1BC2"/>
    <w:rPr>
      <w:rFonts w:ascii="Wingdings" w:eastAsia="Wingdings" w:hAnsi="Wingdings" w:cs="Wingdings" w:hint="default"/>
    </w:rPr>
  </w:style>
  <w:style w:type="character" w:customStyle="1" w:styleId="WW8Num29z0">
    <w:name w:val="WW8Num29z0"/>
    <w:rsid w:val="000E1BC2"/>
  </w:style>
  <w:style w:type="character" w:customStyle="1" w:styleId="WW8Num29z1">
    <w:name w:val="WW8Num29z1"/>
    <w:rsid w:val="000E1BC2"/>
    <w:rPr>
      <w:b/>
      <w:bCs/>
      <w:sz w:val="20"/>
      <w:szCs w:val="20"/>
    </w:rPr>
  </w:style>
  <w:style w:type="character" w:customStyle="1" w:styleId="WW8Num29z2">
    <w:name w:val="WW8Num29z2"/>
    <w:rsid w:val="000E1BC2"/>
  </w:style>
  <w:style w:type="character" w:customStyle="1" w:styleId="WW8Num29z3">
    <w:name w:val="WW8Num29z3"/>
    <w:rsid w:val="000E1BC2"/>
  </w:style>
  <w:style w:type="character" w:customStyle="1" w:styleId="WW8Num29z4">
    <w:name w:val="WW8Num29z4"/>
    <w:rsid w:val="000E1BC2"/>
  </w:style>
  <w:style w:type="character" w:customStyle="1" w:styleId="WW8Num29z5">
    <w:name w:val="WW8Num29z5"/>
    <w:rsid w:val="000E1BC2"/>
  </w:style>
  <w:style w:type="character" w:customStyle="1" w:styleId="WW8Num29z6">
    <w:name w:val="WW8Num29z6"/>
    <w:rsid w:val="000E1BC2"/>
  </w:style>
  <w:style w:type="character" w:customStyle="1" w:styleId="WW8Num29z7">
    <w:name w:val="WW8Num29z7"/>
    <w:rsid w:val="000E1BC2"/>
  </w:style>
  <w:style w:type="character" w:customStyle="1" w:styleId="WW8Num29z8">
    <w:name w:val="WW8Num29z8"/>
    <w:rsid w:val="000E1BC2"/>
  </w:style>
  <w:style w:type="character" w:customStyle="1" w:styleId="WW8Num30z0">
    <w:name w:val="WW8Num30z0"/>
    <w:rsid w:val="000E1BC2"/>
    <w:rPr>
      <w:sz w:val="20"/>
      <w:szCs w:val="20"/>
    </w:rPr>
  </w:style>
  <w:style w:type="character" w:customStyle="1" w:styleId="WW8Num30z1">
    <w:name w:val="WW8Num30z1"/>
    <w:rsid w:val="000E1BC2"/>
    <w:rPr>
      <w:rFonts w:ascii="Times New Roman" w:hAnsi="Times New Roman" w:cs="Times New Roman" w:hint="default"/>
      <w:b w:val="0"/>
      <w:bCs w:val="0"/>
      <w:lang w:val="sk-SK"/>
    </w:rPr>
  </w:style>
  <w:style w:type="character" w:customStyle="1" w:styleId="WW8Num30z3">
    <w:name w:val="WW8Num30z3"/>
    <w:rsid w:val="000E1BC2"/>
    <w:rPr>
      <w:rFonts w:ascii="Times New Roman" w:eastAsia="Times New Roman" w:hAnsi="Times New Roman" w:cs="Times New Roman" w:hint="default"/>
      <w:sz w:val="22"/>
      <w:szCs w:val="22"/>
      <w:lang w:val="sk-SK"/>
    </w:rPr>
  </w:style>
  <w:style w:type="character" w:customStyle="1" w:styleId="WW8Num30z4">
    <w:name w:val="WW8Num30z4"/>
    <w:rsid w:val="000E1BC2"/>
  </w:style>
  <w:style w:type="character" w:customStyle="1" w:styleId="WW8Num30z5">
    <w:name w:val="WW8Num30z5"/>
    <w:rsid w:val="000E1BC2"/>
  </w:style>
  <w:style w:type="character" w:customStyle="1" w:styleId="WW8Num30z6">
    <w:name w:val="WW8Num30z6"/>
    <w:rsid w:val="000E1BC2"/>
  </w:style>
  <w:style w:type="character" w:customStyle="1" w:styleId="WW8Num30z7">
    <w:name w:val="WW8Num30z7"/>
    <w:rsid w:val="000E1BC2"/>
  </w:style>
  <w:style w:type="character" w:customStyle="1" w:styleId="WW8Num30z8">
    <w:name w:val="WW8Num30z8"/>
    <w:rsid w:val="000E1BC2"/>
  </w:style>
  <w:style w:type="character" w:customStyle="1" w:styleId="WW8Num31z0">
    <w:name w:val="WW8Num31z0"/>
    <w:rsid w:val="000E1BC2"/>
    <w:rPr>
      <w:b/>
      <w:bCs w:val="0"/>
      <w:sz w:val="22"/>
      <w:szCs w:val="22"/>
    </w:rPr>
  </w:style>
  <w:style w:type="character" w:customStyle="1" w:styleId="WW8Num31z1">
    <w:name w:val="WW8Num31z1"/>
    <w:rsid w:val="000E1BC2"/>
  </w:style>
  <w:style w:type="character" w:customStyle="1" w:styleId="WW8Num31z2">
    <w:name w:val="WW8Num31z2"/>
    <w:rsid w:val="000E1BC2"/>
  </w:style>
  <w:style w:type="character" w:customStyle="1" w:styleId="WW8Num31z3">
    <w:name w:val="WW8Num31z3"/>
    <w:rsid w:val="000E1BC2"/>
  </w:style>
  <w:style w:type="character" w:customStyle="1" w:styleId="WW8Num31z4">
    <w:name w:val="WW8Num31z4"/>
    <w:rsid w:val="000E1BC2"/>
  </w:style>
  <w:style w:type="character" w:customStyle="1" w:styleId="WW8Num31z5">
    <w:name w:val="WW8Num31z5"/>
    <w:rsid w:val="000E1BC2"/>
  </w:style>
  <w:style w:type="character" w:customStyle="1" w:styleId="WW8Num31z6">
    <w:name w:val="WW8Num31z6"/>
    <w:rsid w:val="000E1BC2"/>
  </w:style>
  <w:style w:type="character" w:customStyle="1" w:styleId="WW8Num31z7">
    <w:name w:val="WW8Num31z7"/>
    <w:rsid w:val="000E1BC2"/>
  </w:style>
  <w:style w:type="character" w:customStyle="1" w:styleId="WW8Num31z8">
    <w:name w:val="WW8Num31z8"/>
    <w:rsid w:val="000E1BC2"/>
  </w:style>
  <w:style w:type="character" w:customStyle="1" w:styleId="WW8Num32z0">
    <w:name w:val="WW8Num32z0"/>
    <w:rsid w:val="000E1BC2"/>
    <w:rPr>
      <w:b/>
      <w:bCs w:val="0"/>
      <w:sz w:val="22"/>
      <w:szCs w:val="22"/>
    </w:rPr>
  </w:style>
  <w:style w:type="character" w:customStyle="1" w:styleId="WW8Num32z1">
    <w:name w:val="WW8Num32z1"/>
    <w:rsid w:val="000E1BC2"/>
  </w:style>
  <w:style w:type="character" w:customStyle="1" w:styleId="WW8Num32z2">
    <w:name w:val="WW8Num32z2"/>
    <w:rsid w:val="000E1BC2"/>
  </w:style>
  <w:style w:type="character" w:customStyle="1" w:styleId="WW8Num32z3">
    <w:name w:val="WW8Num32z3"/>
    <w:rsid w:val="000E1BC2"/>
  </w:style>
  <w:style w:type="character" w:customStyle="1" w:styleId="WW8Num32z4">
    <w:name w:val="WW8Num32z4"/>
    <w:rsid w:val="000E1BC2"/>
  </w:style>
  <w:style w:type="character" w:customStyle="1" w:styleId="WW8Num32z5">
    <w:name w:val="WW8Num32z5"/>
    <w:rsid w:val="000E1BC2"/>
  </w:style>
  <w:style w:type="character" w:customStyle="1" w:styleId="WW8Num32z6">
    <w:name w:val="WW8Num32z6"/>
    <w:rsid w:val="000E1BC2"/>
  </w:style>
  <w:style w:type="character" w:customStyle="1" w:styleId="WW8Num32z7">
    <w:name w:val="WW8Num32z7"/>
    <w:rsid w:val="000E1BC2"/>
  </w:style>
  <w:style w:type="character" w:customStyle="1" w:styleId="WW8Num32z8">
    <w:name w:val="WW8Num32z8"/>
    <w:rsid w:val="000E1BC2"/>
  </w:style>
  <w:style w:type="character" w:customStyle="1" w:styleId="WW8Num33z0">
    <w:name w:val="WW8Num33z0"/>
    <w:rsid w:val="000E1BC2"/>
    <w:rPr>
      <w:b/>
      <w:bCs w:val="0"/>
      <w:sz w:val="22"/>
      <w:szCs w:val="22"/>
    </w:rPr>
  </w:style>
  <w:style w:type="character" w:customStyle="1" w:styleId="WW8Num33z1">
    <w:name w:val="WW8Num33z1"/>
    <w:rsid w:val="000E1BC2"/>
  </w:style>
  <w:style w:type="character" w:customStyle="1" w:styleId="WW8Num33z2">
    <w:name w:val="WW8Num33z2"/>
    <w:rsid w:val="000E1BC2"/>
  </w:style>
  <w:style w:type="character" w:customStyle="1" w:styleId="WW8Num33z3">
    <w:name w:val="WW8Num33z3"/>
    <w:rsid w:val="000E1BC2"/>
  </w:style>
  <w:style w:type="character" w:customStyle="1" w:styleId="WW8Num33z4">
    <w:name w:val="WW8Num33z4"/>
    <w:rsid w:val="000E1BC2"/>
  </w:style>
  <w:style w:type="character" w:customStyle="1" w:styleId="WW8Num33z5">
    <w:name w:val="WW8Num33z5"/>
    <w:rsid w:val="000E1BC2"/>
  </w:style>
  <w:style w:type="character" w:customStyle="1" w:styleId="WW8Num33z6">
    <w:name w:val="WW8Num33z6"/>
    <w:rsid w:val="000E1BC2"/>
  </w:style>
  <w:style w:type="character" w:customStyle="1" w:styleId="WW8Num33z7">
    <w:name w:val="WW8Num33z7"/>
    <w:rsid w:val="000E1BC2"/>
  </w:style>
  <w:style w:type="character" w:customStyle="1" w:styleId="WW8Num33z8">
    <w:name w:val="WW8Num33z8"/>
    <w:rsid w:val="000E1BC2"/>
  </w:style>
  <w:style w:type="character" w:customStyle="1" w:styleId="WW8Num34z0">
    <w:name w:val="WW8Num34z0"/>
    <w:rsid w:val="000E1BC2"/>
    <w:rPr>
      <w:lang w:val="sk-SK"/>
    </w:rPr>
  </w:style>
  <w:style w:type="character" w:customStyle="1" w:styleId="WW8Num34z1">
    <w:name w:val="WW8Num34z1"/>
    <w:rsid w:val="000E1BC2"/>
    <w:rPr>
      <w:sz w:val="22"/>
      <w:szCs w:val="22"/>
    </w:rPr>
  </w:style>
  <w:style w:type="character" w:customStyle="1" w:styleId="WW8Num34z3">
    <w:name w:val="WW8Num34z3"/>
    <w:rsid w:val="000E1BC2"/>
  </w:style>
  <w:style w:type="character" w:customStyle="1" w:styleId="WW8Num34z4">
    <w:name w:val="WW8Num34z4"/>
    <w:rsid w:val="000E1BC2"/>
  </w:style>
  <w:style w:type="character" w:customStyle="1" w:styleId="WW8Num34z5">
    <w:name w:val="WW8Num34z5"/>
    <w:rsid w:val="000E1BC2"/>
  </w:style>
  <w:style w:type="character" w:customStyle="1" w:styleId="WW8Num34z6">
    <w:name w:val="WW8Num34z6"/>
    <w:rsid w:val="000E1BC2"/>
  </w:style>
  <w:style w:type="character" w:customStyle="1" w:styleId="WW8Num34z7">
    <w:name w:val="WW8Num34z7"/>
    <w:rsid w:val="000E1BC2"/>
  </w:style>
  <w:style w:type="character" w:customStyle="1" w:styleId="WW8Num34z8">
    <w:name w:val="WW8Num34z8"/>
    <w:rsid w:val="000E1BC2"/>
  </w:style>
  <w:style w:type="character" w:customStyle="1" w:styleId="Predvolenpsmoodseku1">
    <w:name w:val="Predvolené písmo odseku1"/>
    <w:rsid w:val="000E1BC2"/>
  </w:style>
  <w:style w:type="character" w:customStyle="1" w:styleId="WW8Num1z1">
    <w:name w:val="WW8Num1z1"/>
    <w:rsid w:val="000E1BC2"/>
  </w:style>
  <w:style w:type="character" w:customStyle="1" w:styleId="WW8Num1z2">
    <w:name w:val="WW8Num1z2"/>
    <w:rsid w:val="000E1BC2"/>
  </w:style>
  <w:style w:type="character" w:customStyle="1" w:styleId="WW8Num1z3">
    <w:name w:val="WW8Num1z3"/>
    <w:rsid w:val="000E1BC2"/>
  </w:style>
  <w:style w:type="character" w:customStyle="1" w:styleId="WW8Num1z4">
    <w:name w:val="WW8Num1z4"/>
    <w:rsid w:val="000E1BC2"/>
  </w:style>
  <w:style w:type="character" w:customStyle="1" w:styleId="WW8Num1z5">
    <w:name w:val="WW8Num1z5"/>
    <w:rsid w:val="000E1BC2"/>
  </w:style>
  <w:style w:type="character" w:customStyle="1" w:styleId="WW8Num1z6">
    <w:name w:val="WW8Num1z6"/>
    <w:rsid w:val="000E1BC2"/>
  </w:style>
  <w:style w:type="character" w:customStyle="1" w:styleId="WW8Num1z7">
    <w:name w:val="WW8Num1z7"/>
    <w:rsid w:val="000E1BC2"/>
  </w:style>
  <w:style w:type="character" w:customStyle="1" w:styleId="WW8Num1z8">
    <w:name w:val="WW8Num1z8"/>
    <w:rsid w:val="000E1BC2"/>
  </w:style>
  <w:style w:type="character" w:customStyle="1" w:styleId="WW8Num3z3">
    <w:name w:val="WW8Num3z3"/>
    <w:rsid w:val="000E1BC2"/>
  </w:style>
  <w:style w:type="character" w:customStyle="1" w:styleId="WW8Num3z4">
    <w:name w:val="WW8Num3z4"/>
    <w:rsid w:val="000E1BC2"/>
  </w:style>
  <w:style w:type="character" w:customStyle="1" w:styleId="WW8Num3z5">
    <w:name w:val="WW8Num3z5"/>
    <w:rsid w:val="000E1BC2"/>
  </w:style>
  <w:style w:type="character" w:customStyle="1" w:styleId="WW8Num3z6">
    <w:name w:val="WW8Num3z6"/>
    <w:rsid w:val="000E1BC2"/>
  </w:style>
  <w:style w:type="character" w:customStyle="1" w:styleId="WW8Num3z7">
    <w:name w:val="WW8Num3z7"/>
    <w:rsid w:val="000E1BC2"/>
  </w:style>
  <w:style w:type="character" w:customStyle="1" w:styleId="WW8Num3z8">
    <w:name w:val="WW8Num3z8"/>
    <w:rsid w:val="000E1BC2"/>
  </w:style>
  <w:style w:type="character" w:customStyle="1" w:styleId="WW8Num7z2">
    <w:name w:val="WW8Num7z2"/>
    <w:rsid w:val="000E1BC2"/>
  </w:style>
  <w:style w:type="character" w:customStyle="1" w:styleId="WW8Num11z2">
    <w:name w:val="WW8Num11z2"/>
    <w:rsid w:val="000E1BC2"/>
  </w:style>
  <w:style w:type="character" w:customStyle="1" w:styleId="WW8Num11z3">
    <w:name w:val="WW8Num11z3"/>
    <w:rsid w:val="000E1BC2"/>
  </w:style>
  <w:style w:type="character" w:customStyle="1" w:styleId="WW8Num11z4">
    <w:name w:val="WW8Num11z4"/>
    <w:rsid w:val="000E1BC2"/>
  </w:style>
  <w:style w:type="character" w:customStyle="1" w:styleId="WW8Num11z5">
    <w:name w:val="WW8Num11z5"/>
    <w:rsid w:val="000E1BC2"/>
  </w:style>
  <w:style w:type="character" w:customStyle="1" w:styleId="WW8Num11z6">
    <w:name w:val="WW8Num11z6"/>
    <w:rsid w:val="000E1BC2"/>
  </w:style>
  <w:style w:type="character" w:customStyle="1" w:styleId="WW8Num11z7">
    <w:name w:val="WW8Num11z7"/>
    <w:rsid w:val="000E1BC2"/>
  </w:style>
  <w:style w:type="character" w:customStyle="1" w:styleId="WW8Num11z8">
    <w:name w:val="WW8Num11z8"/>
    <w:rsid w:val="000E1BC2"/>
  </w:style>
  <w:style w:type="character" w:customStyle="1" w:styleId="WW8Num16z2">
    <w:name w:val="WW8Num16z2"/>
    <w:rsid w:val="000E1BC2"/>
    <w:rPr>
      <w:rFonts w:ascii="Times New Roman" w:hAnsi="Times New Roman" w:cs="Times New Roman" w:hint="default"/>
      <w:lang w:val="sk-SK"/>
    </w:rPr>
  </w:style>
  <w:style w:type="character" w:customStyle="1" w:styleId="WW8Num17z3">
    <w:name w:val="WW8Num17z3"/>
    <w:rsid w:val="000E1BC2"/>
    <w:rPr>
      <w:rFonts w:ascii="Times New Roman" w:eastAsia="Times New Roman" w:hAnsi="Times New Roman" w:cs="Times New Roman" w:hint="default"/>
      <w:sz w:val="22"/>
      <w:szCs w:val="22"/>
      <w:lang w:val="sk-SK"/>
    </w:rPr>
  </w:style>
  <w:style w:type="character" w:customStyle="1" w:styleId="WW8Num17z4">
    <w:name w:val="WW8Num17z4"/>
    <w:rsid w:val="000E1BC2"/>
  </w:style>
  <w:style w:type="character" w:customStyle="1" w:styleId="WW8Num17z5">
    <w:name w:val="WW8Num17z5"/>
    <w:rsid w:val="000E1BC2"/>
  </w:style>
  <w:style w:type="character" w:customStyle="1" w:styleId="WW8Num17z6">
    <w:name w:val="WW8Num17z6"/>
    <w:rsid w:val="000E1BC2"/>
  </w:style>
  <w:style w:type="character" w:customStyle="1" w:styleId="WW8Num17z7">
    <w:name w:val="WW8Num17z7"/>
    <w:rsid w:val="000E1BC2"/>
  </w:style>
  <w:style w:type="character" w:customStyle="1" w:styleId="WW8Num17z8">
    <w:name w:val="WW8Num17z8"/>
    <w:rsid w:val="000E1BC2"/>
  </w:style>
  <w:style w:type="character" w:customStyle="1" w:styleId="RTFNum21">
    <w:name w:val="RTF_Num 2 1"/>
    <w:rsid w:val="000E1BC2"/>
    <w:rPr>
      <w:rFonts w:ascii="Times New Roman" w:hAnsi="Times New Roman" w:cs="Times New Roman" w:hint="default"/>
    </w:rPr>
  </w:style>
  <w:style w:type="character" w:customStyle="1" w:styleId="RTFNum22">
    <w:name w:val="RTF_Num 2 2"/>
    <w:rsid w:val="000E1BC2"/>
    <w:rPr>
      <w:rFonts w:ascii="Times New Roman" w:hAnsi="Times New Roman" w:cs="Times New Roman" w:hint="default"/>
    </w:rPr>
  </w:style>
  <w:style w:type="character" w:customStyle="1" w:styleId="RTFNum23">
    <w:name w:val="RTF_Num 2 3"/>
    <w:rsid w:val="000E1BC2"/>
    <w:rPr>
      <w:rFonts w:ascii="Times New Roman" w:hAnsi="Times New Roman" w:cs="Times New Roman" w:hint="default"/>
    </w:rPr>
  </w:style>
  <w:style w:type="character" w:customStyle="1" w:styleId="RTFNum24">
    <w:name w:val="RTF_Num 2 4"/>
    <w:rsid w:val="000E1BC2"/>
    <w:rPr>
      <w:rFonts w:ascii="Times New Roman" w:hAnsi="Times New Roman" w:cs="Times New Roman" w:hint="default"/>
    </w:rPr>
  </w:style>
  <w:style w:type="character" w:customStyle="1" w:styleId="RTFNum25">
    <w:name w:val="RTF_Num 2 5"/>
    <w:rsid w:val="000E1BC2"/>
    <w:rPr>
      <w:rFonts w:ascii="Times New Roman" w:hAnsi="Times New Roman" w:cs="Times New Roman" w:hint="default"/>
    </w:rPr>
  </w:style>
  <w:style w:type="character" w:customStyle="1" w:styleId="RTFNum26">
    <w:name w:val="RTF_Num 2 6"/>
    <w:rsid w:val="000E1BC2"/>
    <w:rPr>
      <w:rFonts w:ascii="Times New Roman" w:hAnsi="Times New Roman" w:cs="Times New Roman" w:hint="default"/>
    </w:rPr>
  </w:style>
  <w:style w:type="character" w:customStyle="1" w:styleId="RTFNum27">
    <w:name w:val="RTF_Num 2 7"/>
    <w:rsid w:val="000E1BC2"/>
    <w:rPr>
      <w:rFonts w:ascii="Times New Roman" w:hAnsi="Times New Roman" w:cs="Times New Roman" w:hint="default"/>
    </w:rPr>
  </w:style>
  <w:style w:type="character" w:customStyle="1" w:styleId="RTFNum28">
    <w:name w:val="RTF_Num 2 8"/>
    <w:rsid w:val="000E1BC2"/>
    <w:rPr>
      <w:rFonts w:ascii="Times New Roman" w:hAnsi="Times New Roman" w:cs="Times New Roman" w:hint="default"/>
    </w:rPr>
  </w:style>
  <w:style w:type="character" w:customStyle="1" w:styleId="RTFNum29">
    <w:name w:val="RTF_Num 2 9"/>
    <w:rsid w:val="000E1BC2"/>
    <w:rPr>
      <w:rFonts w:ascii="Times New Roman" w:hAnsi="Times New Roman" w:cs="Times New Roman" w:hint="default"/>
    </w:rPr>
  </w:style>
  <w:style w:type="character" w:customStyle="1" w:styleId="WW-RTFNum21">
    <w:name w:val="WW-RTF_Num 2 1"/>
    <w:rsid w:val="000E1BC2"/>
    <w:rPr>
      <w:rFonts w:ascii="Times New Roman" w:hAnsi="Times New Roman" w:cs="Times New Roman" w:hint="default"/>
    </w:rPr>
  </w:style>
  <w:style w:type="character" w:customStyle="1" w:styleId="WW-RTFNum22">
    <w:name w:val="WW-RTF_Num 2 2"/>
    <w:rsid w:val="000E1BC2"/>
    <w:rPr>
      <w:rFonts w:ascii="Arial" w:eastAsia="Arial" w:hAnsi="Arial" w:cs="Arial" w:hint="default"/>
      <w:b w:val="0"/>
      <w:bCs w:val="0"/>
      <w:i/>
      <w:iCs/>
      <w:sz w:val="20"/>
      <w:szCs w:val="20"/>
    </w:rPr>
  </w:style>
  <w:style w:type="character" w:customStyle="1" w:styleId="WW-RTFNum23">
    <w:name w:val="WW-RTF_Num 2 3"/>
    <w:rsid w:val="000E1BC2"/>
    <w:rPr>
      <w:rFonts w:ascii="Times New Roman" w:hAnsi="Times New Roman" w:cs="Times New Roman" w:hint="default"/>
    </w:rPr>
  </w:style>
  <w:style w:type="character" w:customStyle="1" w:styleId="WW-RTFNum24">
    <w:name w:val="WW-RTF_Num 2 4"/>
    <w:rsid w:val="000E1BC2"/>
    <w:rPr>
      <w:rFonts w:ascii="Times New Roman" w:hAnsi="Times New Roman" w:cs="Times New Roman" w:hint="default"/>
    </w:rPr>
  </w:style>
  <w:style w:type="character" w:customStyle="1" w:styleId="WW-RTFNum25">
    <w:name w:val="WW-RTF_Num 2 5"/>
    <w:rsid w:val="000E1BC2"/>
    <w:rPr>
      <w:rFonts w:ascii="Times New Roman" w:hAnsi="Times New Roman" w:cs="Times New Roman" w:hint="default"/>
    </w:rPr>
  </w:style>
  <w:style w:type="character" w:customStyle="1" w:styleId="WW-RTFNum26">
    <w:name w:val="WW-RTF_Num 2 6"/>
    <w:rsid w:val="000E1BC2"/>
    <w:rPr>
      <w:rFonts w:ascii="Times New Roman" w:hAnsi="Times New Roman" w:cs="Times New Roman" w:hint="default"/>
    </w:rPr>
  </w:style>
  <w:style w:type="character" w:customStyle="1" w:styleId="WW-RTFNum27">
    <w:name w:val="WW-RTF_Num 2 7"/>
    <w:rsid w:val="000E1BC2"/>
    <w:rPr>
      <w:rFonts w:ascii="Times New Roman" w:hAnsi="Times New Roman" w:cs="Times New Roman" w:hint="default"/>
    </w:rPr>
  </w:style>
  <w:style w:type="character" w:customStyle="1" w:styleId="WW-RTFNum28">
    <w:name w:val="WW-RTF_Num 2 8"/>
    <w:rsid w:val="000E1BC2"/>
    <w:rPr>
      <w:rFonts w:ascii="Times New Roman" w:hAnsi="Times New Roman" w:cs="Times New Roman" w:hint="default"/>
    </w:rPr>
  </w:style>
  <w:style w:type="character" w:customStyle="1" w:styleId="WW-RTFNum29">
    <w:name w:val="WW-RTF_Num 2 9"/>
    <w:rsid w:val="000E1BC2"/>
    <w:rPr>
      <w:rFonts w:ascii="Times New Roman" w:hAnsi="Times New Roman" w:cs="Times New Roman" w:hint="default"/>
    </w:rPr>
  </w:style>
  <w:style w:type="character" w:customStyle="1" w:styleId="WW-RTFNum211">
    <w:name w:val="WW-RTF_Num 2 11"/>
    <w:rsid w:val="000E1BC2"/>
    <w:rPr>
      <w:rFonts w:ascii="Times New Roman" w:hAnsi="Times New Roman" w:cs="Times New Roman" w:hint="default"/>
      <w:sz w:val="20"/>
      <w:szCs w:val="20"/>
    </w:rPr>
  </w:style>
  <w:style w:type="character" w:customStyle="1" w:styleId="WW-RTFNum2112">
    <w:name w:val="WW-RTF_Num 2 112"/>
    <w:rsid w:val="000E1BC2"/>
    <w:rPr>
      <w:rFonts w:ascii="Wingdings" w:eastAsia="Wingdings" w:hAnsi="Wingdings" w:cs="Wingdings" w:hint="default"/>
      <w:b/>
      <w:bCs/>
      <w:sz w:val="22"/>
      <w:szCs w:val="22"/>
    </w:rPr>
  </w:style>
  <w:style w:type="character" w:customStyle="1" w:styleId="WW-RTFNum21123">
    <w:name w:val="WW-RTF_Num 2 1123"/>
    <w:rsid w:val="000E1BC2"/>
    <w:rPr>
      <w:rFonts w:ascii="Wingdings" w:eastAsia="Wingdings" w:hAnsi="Wingdings" w:cs="Wingdings" w:hint="default"/>
      <w:sz w:val="20"/>
      <w:szCs w:val="20"/>
    </w:rPr>
  </w:style>
  <w:style w:type="character" w:customStyle="1" w:styleId="WW-RTFNum211234">
    <w:name w:val="WW-RTF_Num 2 11234"/>
    <w:rsid w:val="000E1BC2"/>
    <w:rPr>
      <w:rFonts w:ascii="Arial" w:eastAsia="Arial" w:hAnsi="Arial" w:cs="Arial" w:hint="default"/>
      <w:sz w:val="22"/>
      <w:szCs w:val="22"/>
    </w:rPr>
  </w:style>
  <w:style w:type="character" w:customStyle="1" w:styleId="WW-RTFNum221">
    <w:name w:val="WW-RTF_Num 2 21"/>
    <w:rsid w:val="000E1BC2"/>
    <w:rPr>
      <w:rFonts w:ascii="Times New Roman" w:hAnsi="Times New Roman" w:cs="Times New Roman" w:hint="default"/>
    </w:rPr>
  </w:style>
  <w:style w:type="character" w:customStyle="1" w:styleId="WW-RTFNum231">
    <w:name w:val="WW-RTF_Num 2 31"/>
    <w:rsid w:val="000E1BC2"/>
    <w:rPr>
      <w:rFonts w:ascii="Times New Roman" w:hAnsi="Times New Roman" w:cs="Times New Roman" w:hint="default"/>
    </w:rPr>
  </w:style>
  <w:style w:type="character" w:customStyle="1" w:styleId="WW-RTFNum241">
    <w:name w:val="WW-RTF_Num 2 41"/>
    <w:rsid w:val="000E1BC2"/>
    <w:rPr>
      <w:rFonts w:ascii="Times New Roman" w:hAnsi="Times New Roman" w:cs="Times New Roman" w:hint="default"/>
    </w:rPr>
  </w:style>
  <w:style w:type="character" w:customStyle="1" w:styleId="WW-RTFNum251">
    <w:name w:val="WW-RTF_Num 2 51"/>
    <w:rsid w:val="000E1BC2"/>
    <w:rPr>
      <w:rFonts w:ascii="Times New Roman" w:hAnsi="Times New Roman" w:cs="Times New Roman" w:hint="default"/>
    </w:rPr>
  </w:style>
  <w:style w:type="character" w:customStyle="1" w:styleId="WW-RTFNum261">
    <w:name w:val="WW-RTF_Num 2 61"/>
    <w:rsid w:val="000E1BC2"/>
    <w:rPr>
      <w:rFonts w:ascii="Times New Roman" w:hAnsi="Times New Roman" w:cs="Times New Roman" w:hint="default"/>
    </w:rPr>
  </w:style>
  <w:style w:type="character" w:customStyle="1" w:styleId="WW-RTFNum271">
    <w:name w:val="WW-RTF_Num 2 71"/>
    <w:rsid w:val="000E1BC2"/>
    <w:rPr>
      <w:rFonts w:ascii="Times New Roman" w:hAnsi="Times New Roman" w:cs="Times New Roman" w:hint="default"/>
    </w:rPr>
  </w:style>
  <w:style w:type="character" w:customStyle="1" w:styleId="WW-RTFNum281">
    <w:name w:val="WW-RTF_Num 2 81"/>
    <w:rsid w:val="000E1BC2"/>
    <w:rPr>
      <w:rFonts w:ascii="Times New Roman" w:hAnsi="Times New Roman" w:cs="Times New Roman" w:hint="default"/>
    </w:rPr>
  </w:style>
  <w:style w:type="character" w:customStyle="1" w:styleId="WW-RTFNum291">
    <w:name w:val="WW-RTF_Num 2 91"/>
    <w:rsid w:val="000E1BC2"/>
    <w:rPr>
      <w:rFonts w:ascii="Times New Roman" w:hAnsi="Times New Roman" w:cs="Times New Roman" w:hint="default"/>
    </w:rPr>
  </w:style>
  <w:style w:type="character" w:customStyle="1" w:styleId="WW-RTFNum2112345">
    <w:name w:val="WW-RTF_Num 2 112345"/>
    <w:rsid w:val="000E1BC2"/>
    <w:rPr>
      <w:rFonts w:ascii="Arial" w:eastAsia="Arial" w:hAnsi="Arial" w:cs="Arial" w:hint="default"/>
      <w:sz w:val="20"/>
      <w:szCs w:val="20"/>
    </w:rPr>
  </w:style>
  <w:style w:type="character" w:customStyle="1" w:styleId="WW-RTFNum2212">
    <w:name w:val="WW-RTF_Num 2 212"/>
    <w:rsid w:val="000E1BC2"/>
    <w:rPr>
      <w:rFonts w:ascii="Times New Roman" w:hAnsi="Times New Roman" w:cs="Times New Roman" w:hint="default"/>
    </w:rPr>
  </w:style>
  <w:style w:type="character" w:customStyle="1" w:styleId="WW-RTFNum2312">
    <w:name w:val="WW-RTF_Num 2 312"/>
    <w:rsid w:val="000E1BC2"/>
    <w:rPr>
      <w:rFonts w:ascii="Times New Roman" w:hAnsi="Times New Roman" w:cs="Times New Roman" w:hint="default"/>
    </w:rPr>
  </w:style>
  <w:style w:type="character" w:customStyle="1" w:styleId="WW-RTFNum2412">
    <w:name w:val="WW-RTF_Num 2 412"/>
    <w:rsid w:val="000E1BC2"/>
    <w:rPr>
      <w:rFonts w:ascii="Times New Roman" w:hAnsi="Times New Roman" w:cs="Times New Roman" w:hint="default"/>
    </w:rPr>
  </w:style>
  <w:style w:type="character" w:customStyle="1" w:styleId="WW-RTFNum2512">
    <w:name w:val="WW-RTF_Num 2 512"/>
    <w:rsid w:val="000E1BC2"/>
    <w:rPr>
      <w:rFonts w:ascii="Times New Roman" w:hAnsi="Times New Roman" w:cs="Times New Roman" w:hint="default"/>
    </w:rPr>
  </w:style>
  <w:style w:type="character" w:customStyle="1" w:styleId="WW-RTFNum2612">
    <w:name w:val="WW-RTF_Num 2 612"/>
    <w:rsid w:val="000E1BC2"/>
    <w:rPr>
      <w:rFonts w:ascii="Times New Roman" w:hAnsi="Times New Roman" w:cs="Times New Roman" w:hint="default"/>
    </w:rPr>
  </w:style>
  <w:style w:type="character" w:customStyle="1" w:styleId="WW-RTFNum2712">
    <w:name w:val="WW-RTF_Num 2 712"/>
    <w:rsid w:val="000E1BC2"/>
    <w:rPr>
      <w:rFonts w:ascii="Times New Roman" w:hAnsi="Times New Roman" w:cs="Times New Roman" w:hint="default"/>
    </w:rPr>
  </w:style>
  <w:style w:type="character" w:customStyle="1" w:styleId="WW-RTFNum2812">
    <w:name w:val="WW-RTF_Num 2 812"/>
    <w:rsid w:val="000E1BC2"/>
    <w:rPr>
      <w:rFonts w:ascii="Times New Roman" w:hAnsi="Times New Roman" w:cs="Times New Roman" w:hint="default"/>
    </w:rPr>
  </w:style>
  <w:style w:type="character" w:customStyle="1" w:styleId="WW-RTFNum2912">
    <w:name w:val="WW-RTF_Num 2 912"/>
    <w:rsid w:val="000E1BC2"/>
    <w:rPr>
      <w:rFonts w:ascii="Times New Roman" w:hAnsi="Times New Roman" w:cs="Times New Roman" w:hint="default"/>
    </w:rPr>
  </w:style>
  <w:style w:type="character" w:customStyle="1" w:styleId="WW-RTFNum21123456">
    <w:name w:val="WW-RTF_Num 2 1123456"/>
    <w:rsid w:val="000E1BC2"/>
    <w:rPr>
      <w:rFonts w:ascii="Wingdings" w:eastAsia="Wingdings" w:hAnsi="Wingdings" w:cs="Wingdings" w:hint="default"/>
      <w:sz w:val="22"/>
      <w:szCs w:val="22"/>
    </w:rPr>
  </w:style>
  <w:style w:type="character" w:customStyle="1" w:styleId="WW-RTFNum211234567">
    <w:name w:val="WW-RTF_Num 2 11234567"/>
    <w:rsid w:val="000E1BC2"/>
    <w:rPr>
      <w:rFonts w:ascii="Wingdings" w:eastAsia="Wingdings" w:hAnsi="Wingdings" w:cs="Wingdings" w:hint="default"/>
      <w:b w:val="0"/>
      <w:bCs w:val="0"/>
      <w:i w:val="0"/>
      <w:iCs w:val="0"/>
      <w:sz w:val="20"/>
      <w:szCs w:val="20"/>
    </w:rPr>
  </w:style>
  <w:style w:type="character" w:customStyle="1" w:styleId="WW-RTFNum22123">
    <w:name w:val="WW-RTF_Num 2 2123"/>
    <w:rsid w:val="000E1BC2"/>
    <w:rPr>
      <w:rFonts w:ascii="Wingdings" w:eastAsia="Wingdings" w:hAnsi="Wingdings" w:cs="Wingdings" w:hint="default"/>
      <w:b w:val="0"/>
      <w:bCs w:val="0"/>
      <w:i w:val="0"/>
      <w:iCs w:val="0"/>
      <w:sz w:val="20"/>
      <w:szCs w:val="20"/>
    </w:rPr>
  </w:style>
  <w:style w:type="character" w:customStyle="1" w:styleId="WW-RTFNum23123">
    <w:name w:val="WW-RTF_Num 2 3123"/>
    <w:rsid w:val="000E1BC2"/>
    <w:rPr>
      <w:rFonts w:ascii="Wingdings" w:eastAsia="Wingdings" w:hAnsi="Wingdings" w:cs="Wingdings" w:hint="default"/>
      <w:b w:val="0"/>
      <w:bCs w:val="0"/>
      <w:i w:val="0"/>
      <w:iCs w:val="0"/>
      <w:sz w:val="20"/>
      <w:szCs w:val="20"/>
    </w:rPr>
  </w:style>
  <w:style w:type="character" w:customStyle="1" w:styleId="WW-RTFNum24123">
    <w:name w:val="WW-RTF_Num 2 4123"/>
    <w:rsid w:val="000E1BC2"/>
    <w:rPr>
      <w:rFonts w:ascii="Wingdings" w:eastAsia="Wingdings" w:hAnsi="Wingdings" w:cs="Wingdings" w:hint="default"/>
      <w:b w:val="0"/>
      <w:bCs w:val="0"/>
      <w:i w:val="0"/>
      <w:iCs w:val="0"/>
      <w:sz w:val="20"/>
      <w:szCs w:val="20"/>
    </w:rPr>
  </w:style>
  <w:style w:type="character" w:customStyle="1" w:styleId="WW-RTFNum25123">
    <w:name w:val="WW-RTF_Num 2 5123"/>
    <w:rsid w:val="000E1BC2"/>
    <w:rPr>
      <w:rFonts w:ascii="Wingdings" w:eastAsia="Wingdings" w:hAnsi="Wingdings" w:cs="Wingdings" w:hint="default"/>
      <w:b w:val="0"/>
      <w:bCs w:val="0"/>
      <w:i w:val="0"/>
      <w:iCs w:val="0"/>
      <w:sz w:val="20"/>
      <w:szCs w:val="20"/>
    </w:rPr>
  </w:style>
  <w:style w:type="character" w:customStyle="1" w:styleId="WW-RTFNum26123">
    <w:name w:val="WW-RTF_Num 2 6123"/>
    <w:rsid w:val="000E1BC2"/>
    <w:rPr>
      <w:rFonts w:ascii="Wingdings" w:eastAsia="Wingdings" w:hAnsi="Wingdings" w:cs="Wingdings" w:hint="default"/>
      <w:b w:val="0"/>
      <w:bCs w:val="0"/>
      <w:i w:val="0"/>
      <w:iCs w:val="0"/>
      <w:sz w:val="20"/>
      <w:szCs w:val="20"/>
    </w:rPr>
  </w:style>
  <w:style w:type="character" w:customStyle="1" w:styleId="WW-RTFNum27123">
    <w:name w:val="WW-RTF_Num 2 7123"/>
    <w:rsid w:val="000E1BC2"/>
    <w:rPr>
      <w:rFonts w:ascii="Wingdings" w:eastAsia="Wingdings" w:hAnsi="Wingdings" w:cs="Wingdings" w:hint="default"/>
      <w:b w:val="0"/>
      <w:bCs w:val="0"/>
      <w:i w:val="0"/>
      <w:iCs w:val="0"/>
      <w:sz w:val="20"/>
      <w:szCs w:val="20"/>
    </w:rPr>
  </w:style>
  <w:style w:type="character" w:customStyle="1" w:styleId="WW-RTFNum28123">
    <w:name w:val="WW-RTF_Num 2 8123"/>
    <w:rsid w:val="000E1BC2"/>
    <w:rPr>
      <w:rFonts w:ascii="Wingdings" w:eastAsia="Wingdings" w:hAnsi="Wingdings" w:cs="Wingdings" w:hint="default"/>
      <w:b w:val="0"/>
      <w:bCs w:val="0"/>
      <w:i w:val="0"/>
      <w:iCs w:val="0"/>
      <w:sz w:val="20"/>
      <w:szCs w:val="20"/>
    </w:rPr>
  </w:style>
  <w:style w:type="character" w:customStyle="1" w:styleId="WW-RTFNum29123">
    <w:name w:val="WW-RTF_Num 2 9123"/>
    <w:rsid w:val="000E1BC2"/>
    <w:rPr>
      <w:rFonts w:ascii="Wingdings" w:eastAsia="Wingdings" w:hAnsi="Wingdings" w:cs="Wingdings" w:hint="default"/>
      <w:b w:val="0"/>
      <w:bCs w:val="0"/>
      <w:i w:val="0"/>
      <w:iCs w:val="0"/>
      <w:sz w:val="20"/>
      <w:szCs w:val="20"/>
    </w:rPr>
  </w:style>
  <w:style w:type="character" w:customStyle="1" w:styleId="WW-RTFNum2112345678">
    <w:name w:val="WW-RTF_Num 2 112345678"/>
    <w:rsid w:val="000E1BC2"/>
    <w:rPr>
      <w:rFonts w:ascii="Times New Roman" w:hAnsi="Times New Roman" w:cs="Times New Roman" w:hint="default"/>
    </w:rPr>
  </w:style>
  <w:style w:type="character" w:customStyle="1" w:styleId="WW-RTFNum221234">
    <w:name w:val="WW-RTF_Num 2 21234"/>
    <w:rsid w:val="000E1BC2"/>
    <w:rPr>
      <w:rFonts w:ascii="Times New Roman" w:hAnsi="Times New Roman" w:cs="Times New Roman" w:hint="default"/>
    </w:rPr>
  </w:style>
  <w:style w:type="character" w:customStyle="1" w:styleId="WW-RTFNum231234">
    <w:name w:val="WW-RTF_Num 2 31234"/>
    <w:rsid w:val="000E1BC2"/>
    <w:rPr>
      <w:rFonts w:ascii="Times New Roman" w:hAnsi="Times New Roman" w:cs="Times New Roman" w:hint="default"/>
    </w:rPr>
  </w:style>
  <w:style w:type="character" w:customStyle="1" w:styleId="WW-RTFNum241234">
    <w:name w:val="WW-RTF_Num 2 41234"/>
    <w:rsid w:val="000E1BC2"/>
    <w:rPr>
      <w:rFonts w:ascii="Times New Roman" w:hAnsi="Times New Roman" w:cs="Times New Roman" w:hint="default"/>
    </w:rPr>
  </w:style>
  <w:style w:type="character" w:customStyle="1" w:styleId="WW-RTFNum251234">
    <w:name w:val="WW-RTF_Num 2 51234"/>
    <w:rsid w:val="000E1BC2"/>
    <w:rPr>
      <w:rFonts w:ascii="Times New Roman" w:hAnsi="Times New Roman" w:cs="Times New Roman" w:hint="default"/>
    </w:rPr>
  </w:style>
  <w:style w:type="character" w:customStyle="1" w:styleId="WW-RTFNum261234">
    <w:name w:val="WW-RTF_Num 2 61234"/>
    <w:rsid w:val="000E1BC2"/>
    <w:rPr>
      <w:rFonts w:ascii="Times New Roman" w:hAnsi="Times New Roman" w:cs="Times New Roman" w:hint="default"/>
    </w:rPr>
  </w:style>
  <w:style w:type="character" w:customStyle="1" w:styleId="WW-RTFNum271234">
    <w:name w:val="WW-RTF_Num 2 71234"/>
    <w:rsid w:val="000E1BC2"/>
    <w:rPr>
      <w:rFonts w:ascii="Times New Roman" w:hAnsi="Times New Roman" w:cs="Times New Roman" w:hint="default"/>
    </w:rPr>
  </w:style>
  <w:style w:type="character" w:customStyle="1" w:styleId="WW-RTFNum281234">
    <w:name w:val="WW-RTF_Num 2 81234"/>
    <w:rsid w:val="000E1BC2"/>
    <w:rPr>
      <w:rFonts w:ascii="Times New Roman" w:hAnsi="Times New Roman" w:cs="Times New Roman" w:hint="default"/>
    </w:rPr>
  </w:style>
  <w:style w:type="character" w:customStyle="1" w:styleId="WW-RTFNum291234">
    <w:name w:val="WW-RTF_Num 2 91234"/>
    <w:rsid w:val="000E1BC2"/>
    <w:rPr>
      <w:rFonts w:ascii="Times New Roman" w:hAnsi="Times New Roman" w:cs="Times New Roman" w:hint="default"/>
    </w:rPr>
  </w:style>
  <w:style w:type="character" w:customStyle="1" w:styleId="RTFNum31">
    <w:name w:val="RTF_Num 3 1"/>
    <w:rsid w:val="000E1BC2"/>
    <w:rPr>
      <w:rFonts w:ascii="Times New Roman" w:hAnsi="Times New Roman" w:cs="Times New Roman" w:hint="default"/>
      <w:b/>
      <w:bCs/>
      <w:i w:val="0"/>
      <w:iCs w:val="0"/>
      <w:spacing w:val="0"/>
      <w:sz w:val="22"/>
      <w:szCs w:val="22"/>
    </w:rPr>
  </w:style>
  <w:style w:type="character" w:customStyle="1" w:styleId="RTFNum32">
    <w:name w:val="RTF_Num 3 2"/>
    <w:rsid w:val="000E1BC2"/>
    <w:rPr>
      <w:rFonts w:ascii="Times New Roman" w:hAnsi="Times New Roman" w:cs="Times New Roman" w:hint="default"/>
      <w:b w:val="0"/>
      <w:bCs w:val="0"/>
      <w:i w:val="0"/>
      <w:iCs w:val="0"/>
      <w:color w:val="auto"/>
      <w:spacing w:val="0"/>
      <w:sz w:val="20"/>
      <w:szCs w:val="20"/>
    </w:rPr>
  </w:style>
  <w:style w:type="character" w:customStyle="1" w:styleId="RTFNum33">
    <w:name w:val="RTF_Num 3 3"/>
    <w:rsid w:val="000E1BC2"/>
    <w:rPr>
      <w:rFonts w:ascii="Times New Roman" w:hAnsi="Times New Roman" w:cs="Times New Roman" w:hint="default"/>
      <w:b w:val="0"/>
      <w:bCs w:val="0"/>
      <w:i w:val="0"/>
      <w:iCs w:val="0"/>
      <w:spacing w:val="0"/>
      <w:sz w:val="20"/>
      <w:szCs w:val="20"/>
    </w:rPr>
  </w:style>
  <w:style w:type="character" w:customStyle="1" w:styleId="RTFNum34">
    <w:name w:val="RTF_Num 3 4"/>
    <w:rsid w:val="000E1BC2"/>
    <w:rPr>
      <w:rFonts w:ascii="Times New Roman" w:eastAsia="PMingLiU" w:hAnsi="Times New Roman" w:cs="Times New Roman" w:hint="default"/>
      <w:b w:val="0"/>
      <w:bCs w:val="0"/>
      <w:spacing w:val="0"/>
      <w:sz w:val="22"/>
      <w:szCs w:val="22"/>
    </w:rPr>
  </w:style>
  <w:style w:type="character" w:customStyle="1" w:styleId="RTFNum35">
    <w:name w:val="RTF_Num 3 5"/>
    <w:rsid w:val="000E1BC2"/>
    <w:rPr>
      <w:rFonts w:ascii="Times New Roman" w:hAnsi="Times New Roman" w:cs="Times New Roman" w:hint="default"/>
      <w:b/>
      <w:bCs/>
      <w:spacing w:val="0"/>
      <w:sz w:val="17"/>
      <w:szCs w:val="17"/>
    </w:rPr>
  </w:style>
  <w:style w:type="character" w:customStyle="1" w:styleId="RTFNum36">
    <w:name w:val="RTF_Num 3 6"/>
    <w:rsid w:val="000E1BC2"/>
    <w:rPr>
      <w:rFonts w:ascii="Times New Roman" w:hAnsi="Times New Roman" w:cs="Times New Roman" w:hint="default"/>
      <w:spacing w:val="0"/>
    </w:rPr>
  </w:style>
  <w:style w:type="character" w:customStyle="1" w:styleId="RTFNum37">
    <w:name w:val="RTF_Num 3 7"/>
    <w:rsid w:val="000E1BC2"/>
    <w:rPr>
      <w:rFonts w:ascii="Times New Roman" w:hAnsi="Times New Roman" w:cs="Times New Roman" w:hint="default"/>
      <w:spacing w:val="0"/>
    </w:rPr>
  </w:style>
  <w:style w:type="character" w:customStyle="1" w:styleId="RTFNum38">
    <w:name w:val="RTF_Num 3 8"/>
    <w:rsid w:val="000E1BC2"/>
    <w:rPr>
      <w:rFonts w:ascii="Times New Roman" w:hAnsi="Times New Roman" w:cs="Times New Roman" w:hint="default"/>
      <w:spacing w:val="0"/>
    </w:rPr>
  </w:style>
  <w:style w:type="character" w:customStyle="1" w:styleId="RTFNum39">
    <w:name w:val="RTF_Num 3 9"/>
    <w:rsid w:val="000E1BC2"/>
    <w:rPr>
      <w:rFonts w:ascii="Times New Roman" w:hAnsi="Times New Roman" w:cs="Times New Roman" w:hint="default"/>
      <w:spacing w:val="0"/>
    </w:rPr>
  </w:style>
  <w:style w:type="character" w:customStyle="1" w:styleId="RTFNum41">
    <w:name w:val="RTF_Num 4 1"/>
    <w:rsid w:val="000E1BC2"/>
    <w:rPr>
      <w:rFonts w:ascii="Times New Roman" w:hAnsi="Times New Roman" w:cs="Times New Roman" w:hint="default"/>
    </w:rPr>
  </w:style>
  <w:style w:type="character" w:customStyle="1" w:styleId="RTFNum42">
    <w:name w:val="RTF_Num 4 2"/>
    <w:rsid w:val="000E1BC2"/>
    <w:rPr>
      <w:rFonts w:ascii="Times New Roman" w:hAnsi="Times New Roman" w:cs="Times New Roman" w:hint="default"/>
      <w:sz w:val="20"/>
      <w:szCs w:val="20"/>
    </w:rPr>
  </w:style>
  <w:style w:type="character" w:customStyle="1" w:styleId="RTFNum43">
    <w:name w:val="RTF_Num 4 3"/>
    <w:rsid w:val="000E1BC2"/>
    <w:rPr>
      <w:rFonts w:ascii="Times New Roman" w:hAnsi="Times New Roman" w:cs="Times New Roman" w:hint="default"/>
      <w:sz w:val="20"/>
      <w:szCs w:val="20"/>
    </w:rPr>
  </w:style>
  <w:style w:type="character" w:customStyle="1" w:styleId="RTFNum44">
    <w:name w:val="RTF_Num 4 4"/>
    <w:rsid w:val="000E1BC2"/>
    <w:rPr>
      <w:rFonts w:ascii="Times New Roman" w:hAnsi="Times New Roman" w:cs="Times New Roman" w:hint="default"/>
    </w:rPr>
  </w:style>
  <w:style w:type="character" w:customStyle="1" w:styleId="RTFNum45">
    <w:name w:val="RTF_Num 4 5"/>
    <w:rsid w:val="000E1BC2"/>
    <w:rPr>
      <w:rFonts w:ascii="Times New Roman" w:hAnsi="Times New Roman" w:cs="Times New Roman" w:hint="default"/>
    </w:rPr>
  </w:style>
  <w:style w:type="character" w:customStyle="1" w:styleId="RTFNum46">
    <w:name w:val="RTF_Num 4 6"/>
    <w:rsid w:val="000E1BC2"/>
    <w:rPr>
      <w:rFonts w:ascii="Times New Roman" w:hAnsi="Times New Roman" w:cs="Times New Roman" w:hint="default"/>
    </w:rPr>
  </w:style>
  <w:style w:type="character" w:customStyle="1" w:styleId="RTFNum47">
    <w:name w:val="RTF_Num 4 7"/>
    <w:rsid w:val="000E1BC2"/>
    <w:rPr>
      <w:rFonts w:ascii="Times New Roman" w:hAnsi="Times New Roman" w:cs="Times New Roman" w:hint="default"/>
    </w:rPr>
  </w:style>
  <w:style w:type="character" w:customStyle="1" w:styleId="RTFNum48">
    <w:name w:val="RTF_Num 4 8"/>
    <w:rsid w:val="000E1BC2"/>
    <w:rPr>
      <w:rFonts w:ascii="Times New Roman" w:hAnsi="Times New Roman" w:cs="Times New Roman" w:hint="default"/>
    </w:rPr>
  </w:style>
  <w:style w:type="character" w:customStyle="1" w:styleId="RTFNum49">
    <w:name w:val="RTF_Num 4 9"/>
    <w:rsid w:val="000E1BC2"/>
    <w:rPr>
      <w:rFonts w:ascii="Times New Roman" w:hAnsi="Times New Roman" w:cs="Times New Roman" w:hint="default"/>
    </w:rPr>
  </w:style>
  <w:style w:type="character" w:customStyle="1" w:styleId="RTFNum51">
    <w:name w:val="RTF_Num 5 1"/>
    <w:rsid w:val="000E1BC2"/>
    <w:rPr>
      <w:rFonts w:ascii="Times New Roman" w:hAnsi="Times New Roman" w:cs="Times New Roman" w:hint="default"/>
    </w:rPr>
  </w:style>
  <w:style w:type="character" w:customStyle="1" w:styleId="RTFNum52">
    <w:name w:val="RTF_Num 5 2"/>
    <w:rsid w:val="000E1BC2"/>
    <w:rPr>
      <w:rFonts w:ascii="Times New Roman" w:hAnsi="Times New Roman" w:cs="Times New Roman" w:hint="default"/>
      <w:b w:val="0"/>
      <w:bCs w:val="0"/>
    </w:rPr>
  </w:style>
  <w:style w:type="character" w:customStyle="1" w:styleId="RTFNum53">
    <w:name w:val="RTF_Num 5 3"/>
    <w:rsid w:val="000E1BC2"/>
    <w:rPr>
      <w:rFonts w:ascii="Times New Roman" w:hAnsi="Times New Roman" w:cs="Times New Roman" w:hint="default"/>
      <w:sz w:val="22"/>
      <w:szCs w:val="22"/>
    </w:rPr>
  </w:style>
  <w:style w:type="character" w:customStyle="1" w:styleId="RTFNum54">
    <w:name w:val="RTF_Num 5 4"/>
    <w:rsid w:val="000E1BC2"/>
    <w:rPr>
      <w:rFonts w:ascii="Times New Roman" w:hAnsi="Times New Roman" w:cs="Times New Roman" w:hint="default"/>
    </w:rPr>
  </w:style>
  <w:style w:type="character" w:customStyle="1" w:styleId="RTFNum55">
    <w:name w:val="RTF_Num 5 5"/>
    <w:rsid w:val="000E1BC2"/>
    <w:rPr>
      <w:rFonts w:ascii="Times New Roman" w:hAnsi="Times New Roman" w:cs="Times New Roman" w:hint="default"/>
    </w:rPr>
  </w:style>
  <w:style w:type="character" w:customStyle="1" w:styleId="RTFNum56">
    <w:name w:val="RTF_Num 5 6"/>
    <w:rsid w:val="000E1BC2"/>
    <w:rPr>
      <w:rFonts w:ascii="Times New Roman" w:hAnsi="Times New Roman" w:cs="Times New Roman" w:hint="default"/>
    </w:rPr>
  </w:style>
  <w:style w:type="character" w:customStyle="1" w:styleId="RTFNum57">
    <w:name w:val="RTF_Num 5 7"/>
    <w:rsid w:val="000E1BC2"/>
    <w:rPr>
      <w:rFonts w:ascii="Times New Roman" w:hAnsi="Times New Roman" w:cs="Times New Roman" w:hint="default"/>
    </w:rPr>
  </w:style>
  <w:style w:type="character" w:customStyle="1" w:styleId="RTFNum58">
    <w:name w:val="RTF_Num 5 8"/>
    <w:rsid w:val="000E1BC2"/>
    <w:rPr>
      <w:rFonts w:ascii="Times New Roman" w:hAnsi="Times New Roman" w:cs="Times New Roman" w:hint="default"/>
    </w:rPr>
  </w:style>
  <w:style w:type="character" w:customStyle="1" w:styleId="RTFNum59">
    <w:name w:val="RTF_Num 5 9"/>
    <w:rsid w:val="000E1BC2"/>
    <w:rPr>
      <w:rFonts w:ascii="Times New Roman" w:hAnsi="Times New Roman" w:cs="Times New Roman" w:hint="default"/>
    </w:rPr>
  </w:style>
  <w:style w:type="character" w:customStyle="1" w:styleId="RTFNum61">
    <w:name w:val="RTF_Num 6 1"/>
    <w:rsid w:val="000E1BC2"/>
    <w:rPr>
      <w:rFonts w:ascii="Times New Roman" w:hAnsi="Times New Roman" w:cs="Times New Roman" w:hint="default"/>
    </w:rPr>
  </w:style>
  <w:style w:type="character" w:customStyle="1" w:styleId="RTFNum62">
    <w:name w:val="RTF_Num 6 2"/>
    <w:rsid w:val="000E1BC2"/>
    <w:rPr>
      <w:rFonts w:ascii="Times New Roman" w:hAnsi="Times New Roman" w:cs="Times New Roman" w:hint="default"/>
      <w:sz w:val="20"/>
      <w:szCs w:val="20"/>
    </w:rPr>
  </w:style>
  <w:style w:type="character" w:customStyle="1" w:styleId="RTFNum63">
    <w:name w:val="RTF_Num 6 3"/>
    <w:rsid w:val="000E1BC2"/>
    <w:rPr>
      <w:rFonts w:ascii="Times New Roman" w:eastAsia="Times New Roman" w:hAnsi="Times New Roman" w:cs="Times New Roman" w:hint="default"/>
      <w:sz w:val="20"/>
      <w:szCs w:val="20"/>
    </w:rPr>
  </w:style>
  <w:style w:type="character" w:customStyle="1" w:styleId="RTFNum64">
    <w:name w:val="RTF_Num 6 4"/>
    <w:rsid w:val="000E1BC2"/>
    <w:rPr>
      <w:rFonts w:ascii="Times New Roman" w:hAnsi="Times New Roman" w:cs="Times New Roman" w:hint="default"/>
    </w:rPr>
  </w:style>
  <w:style w:type="character" w:customStyle="1" w:styleId="RTFNum65">
    <w:name w:val="RTF_Num 6 5"/>
    <w:rsid w:val="000E1BC2"/>
    <w:rPr>
      <w:rFonts w:ascii="Times New Roman" w:hAnsi="Times New Roman" w:cs="Times New Roman" w:hint="default"/>
    </w:rPr>
  </w:style>
  <w:style w:type="character" w:customStyle="1" w:styleId="RTFNum66">
    <w:name w:val="RTF_Num 6 6"/>
    <w:rsid w:val="000E1BC2"/>
    <w:rPr>
      <w:rFonts w:ascii="Times New Roman" w:hAnsi="Times New Roman" w:cs="Times New Roman" w:hint="default"/>
    </w:rPr>
  </w:style>
  <w:style w:type="character" w:customStyle="1" w:styleId="RTFNum67">
    <w:name w:val="RTF_Num 6 7"/>
    <w:rsid w:val="000E1BC2"/>
    <w:rPr>
      <w:rFonts w:ascii="Times New Roman" w:hAnsi="Times New Roman" w:cs="Times New Roman" w:hint="default"/>
    </w:rPr>
  </w:style>
  <w:style w:type="character" w:customStyle="1" w:styleId="RTFNum68">
    <w:name w:val="RTF_Num 6 8"/>
    <w:rsid w:val="000E1BC2"/>
    <w:rPr>
      <w:rFonts w:ascii="Times New Roman" w:hAnsi="Times New Roman" w:cs="Times New Roman" w:hint="default"/>
    </w:rPr>
  </w:style>
  <w:style w:type="character" w:customStyle="1" w:styleId="RTFNum69">
    <w:name w:val="RTF_Num 6 9"/>
    <w:rsid w:val="000E1BC2"/>
    <w:rPr>
      <w:rFonts w:ascii="Times New Roman" w:hAnsi="Times New Roman" w:cs="Times New Roman" w:hint="default"/>
    </w:rPr>
  </w:style>
  <w:style w:type="character" w:customStyle="1" w:styleId="RTFNum71">
    <w:name w:val="RTF_Num 7 1"/>
    <w:rsid w:val="000E1BC2"/>
    <w:rPr>
      <w:rFonts w:ascii="Times New Roman" w:hAnsi="Times New Roman" w:cs="Times New Roman" w:hint="default"/>
    </w:rPr>
  </w:style>
  <w:style w:type="character" w:customStyle="1" w:styleId="RTFNum72">
    <w:name w:val="RTF_Num 7 2"/>
    <w:rsid w:val="000E1BC2"/>
    <w:rPr>
      <w:rFonts w:ascii="Times New Roman" w:hAnsi="Times New Roman" w:cs="Times New Roman" w:hint="default"/>
      <w:b/>
      <w:bCs/>
    </w:rPr>
  </w:style>
  <w:style w:type="character" w:customStyle="1" w:styleId="RTFNum73">
    <w:name w:val="RTF_Num 7 3"/>
    <w:rsid w:val="000E1BC2"/>
    <w:rPr>
      <w:rFonts w:ascii="Times New Roman" w:hAnsi="Times New Roman" w:cs="Times New Roman" w:hint="default"/>
      <w:b/>
      <w:bCs/>
    </w:rPr>
  </w:style>
  <w:style w:type="character" w:customStyle="1" w:styleId="RTFNum74">
    <w:name w:val="RTF_Num 7 4"/>
    <w:rsid w:val="000E1BC2"/>
    <w:rPr>
      <w:rFonts w:ascii="Times New Roman" w:hAnsi="Times New Roman" w:cs="Times New Roman" w:hint="default"/>
    </w:rPr>
  </w:style>
  <w:style w:type="character" w:customStyle="1" w:styleId="RTFNum75">
    <w:name w:val="RTF_Num 7 5"/>
    <w:rsid w:val="000E1BC2"/>
    <w:rPr>
      <w:rFonts w:ascii="Times New Roman" w:hAnsi="Times New Roman" w:cs="Times New Roman" w:hint="default"/>
    </w:rPr>
  </w:style>
  <w:style w:type="character" w:customStyle="1" w:styleId="RTFNum76">
    <w:name w:val="RTF_Num 7 6"/>
    <w:rsid w:val="000E1BC2"/>
    <w:rPr>
      <w:rFonts w:ascii="Times New Roman" w:hAnsi="Times New Roman" w:cs="Times New Roman" w:hint="default"/>
    </w:rPr>
  </w:style>
  <w:style w:type="character" w:customStyle="1" w:styleId="RTFNum77">
    <w:name w:val="RTF_Num 7 7"/>
    <w:rsid w:val="000E1BC2"/>
    <w:rPr>
      <w:rFonts w:ascii="Times New Roman" w:hAnsi="Times New Roman" w:cs="Times New Roman" w:hint="default"/>
    </w:rPr>
  </w:style>
  <w:style w:type="character" w:customStyle="1" w:styleId="RTFNum78">
    <w:name w:val="RTF_Num 7 8"/>
    <w:rsid w:val="000E1BC2"/>
    <w:rPr>
      <w:rFonts w:ascii="Times New Roman" w:hAnsi="Times New Roman" w:cs="Times New Roman" w:hint="default"/>
    </w:rPr>
  </w:style>
  <w:style w:type="character" w:customStyle="1" w:styleId="RTFNum79">
    <w:name w:val="RTF_Num 7 9"/>
    <w:rsid w:val="000E1BC2"/>
    <w:rPr>
      <w:rFonts w:ascii="Times New Roman" w:hAnsi="Times New Roman" w:cs="Times New Roman" w:hint="default"/>
    </w:rPr>
  </w:style>
  <w:style w:type="character" w:customStyle="1" w:styleId="RTFNum81">
    <w:name w:val="RTF_Num 8 1"/>
    <w:rsid w:val="000E1BC2"/>
    <w:rPr>
      <w:rFonts w:ascii="Times New Roman" w:hAnsi="Times New Roman" w:cs="Times New Roman" w:hint="default"/>
    </w:rPr>
  </w:style>
  <w:style w:type="character" w:customStyle="1" w:styleId="RTFNum82">
    <w:name w:val="RTF_Num 8 2"/>
    <w:rsid w:val="000E1BC2"/>
    <w:rPr>
      <w:rFonts w:ascii="Times New Roman" w:hAnsi="Times New Roman" w:cs="Times New Roman" w:hint="default"/>
    </w:rPr>
  </w:style>
  <w:style w:type="character" w:customStyle="1" w:styleId="RTFNum83">
    <w:name w:val="RTF_Num 8 3"/>
    <w:rsid w:val="000E1BC2"/>
    <w:rPr>
      <w:rFonts w:ascii="Times New Roman" w:hAnsi="Times New Roman" w:cs="Times New Roman" w:hint="default"/>
    </w:rPr>
  </w:style>
  <w:style w:type="character" w:customStyle="1" w:styleId="RTFNum84">
    <w:name w:val="RTF_Num 8 4"/>
    <w:rsid w:val="000E1BC2"/>
    <w:rPr>
      <w:rFonts w:ascii="Times New Roman" w:hAnsi="Times New Roman" w:cs="Times New Roman" w:hint="default"/>
    </w:rPr>
  </w:style>
  <w:style w:type="character" w:customStyle="1" w:styleId="RTFNum85">
    <w:name w:val="RTF_Num 8 5"/>
    <w:rsid w:val="000E1BC2"/>
    <w:rPr>
      <w:rFonts w:ascii="Times New Roman" w:hAnsi="Times New Roman" w:cs="Times New Roman" w:hint="default"/>
    </w:rPr>
  </w:style>
  <w:style w:type="character" w:customStyle="1" w:styleId="RTFNum86">
    <w:name w:val="RTF_Num 8 6"/>
    <w:rsid w:val="000E1BC2"/>
    <w:rPr>
      <w:rFonts w:ascii="Times New Roman" w:hAnsi="Times New Roman" w:cs="Times New Roman" w:hint="default"/>
    </w:rPr>
  </w:style>
  <w:style w:type="character" w:customStyle="1" w:styleId="RTFNum87">
    <w:name w:val="RTF_Num 8 7"/>
    <w:rsid w:val="000E1BC2"/>
    <w:rPr>
      <w:rFonts w:ascii="Times New Roman" w:hAnsi="Times New Roman" w:cs="Times New Roman" w:hint="default"/>
    </w:rPr>
  </w:style>
  <w:style w:type="character" w:customStyle="1" w:styleId="RTFNum88">
    <w:name w:val="RTF_Num 8 8"/>
    <w:rsid w:val="000E1BC2"/>
    <w:rPr>
      <w:rFonts w:ascii="Times New Roman" w:hAnsi="Times New Roman" w:cs="Times New Roman" w:hint="default"/>
    </w:rPr>
  </w:style>
  <w:style w:type="character" w:customStyle="1" w:styleId="RTFNum89">
    <w:name w:val="RTF_Num 8 9"/>
    <w:rsid w:val="000E1BC2"/>
    <w:rPr>
      <w:rFonts w:ascii="Times New Roman" w:hAnsi="Times New Roman" w:cs="Times New Roman" w:hint="default"/>
    </w:rPr>
  </w:style>
  <w:style w:type="character" w:customStyle="1" w:styleId="RTFNum91">
    <w:name w:val="RTF_Num 9 1"/>
    <w:rsid w:val="000E1BC2"/>
    <w:rPr>
      <w:rFonts w:ascii="Times New Roman" w:hAnsi="Times New Roman" w:cs="Times New Roman" w:hint="default"/>
    </w:rPr>
  </w:style>
  <w:style w:type="character" w:customStyle="1" w:styleId="RTFNum92">
    <w:name w:val="RTF_Num 9 2"/>
    <w:rsid w:val="000E1BC2"/>
    <w:rPr>
      <w:rFonts w:ascii="Times New Roman" w:hAnsi="Times New Roman" w:cs="Times New Roman" w:hint="default"/>
      <w:b w:val="0"/>
      <w:bCs w:val="0"/>
    </w:rPr>
  </w:style>
  <w:style w:type="character" w:customStyle="1" w:styleId="RTFNum93">
    <w:name w:val="RTF_Num 9 3"/>
    <w:rsid w:val="000E1BC2"/>
    <w:rPr>
      <w:rFonts w:ascii="Times New Roman" w:hAnsi="Times New Roman" w:cs="Times New Roman" w:hint="default"/>
      <w:sz w:val="22"/>
      <w:szCs w:val="22"/>
    </w:rPr>
  </w:style>
  <w:style w:type="character" w:customStyle="1" w:styleId="RTFNum94">
    <w:name w:val="RTF_Num 9 4"/>
    <w:rsid w:val="000E1BC2"/>
    <w:rPr>
      <w:rFonts w:ascii="Times New Roman" w:hAnsi="Times New Roman" w:cs="Times New Roman" w:hint="default"/>
    </w:rPr>
  </w:style>
  <w:style w:type="character" w:customStyle="1" w:styleId="RTFNum95">
    <w:name w:val="RTF_Num 9 5"/>
    <w:rsid w:val="000E1BC2"/>
    <w:rPr>
      <w:rFonts w:ascii="Times New Roman" w:hAnsi="Times New Roman" w:cs="Times New Roman" w:hint="default"/>
    </w:rPr>
  </w:style>
  <w:style w:type="character" w:customStyle="1" w:styleId="RTFNum96">
    <w:name w:val="RTF_Num 9 6"/>
    <w:rsid w:val="000E1BC2"/>
    <w:rPr>
      <w:rFonts w:ascii="Times New Roman" w:hAnsi="Times New Roman" w:cs="Times New Roman" w:hint="default"/>
    </w:rPr>
  </w:style>
  <w:style w:type="character" w:customStyle="1" w:styleId="RTFNum97">
    <w:name w:val="RTF_Num 9 7"/>
    <w:rsid w:val="000E1BC2"/>
    <w:rPr>
      <w:rFonts w:ascii="Times New Roman" w:hAnsi="Times New Roman" w:cs="Times New Roman" w:hint="default"/>
    </w:rPr>
  </w:style>
  <w:style w:type="character" w:customStyle="1" w:styleId="RTFNum98">
    <w:name w:val="RTF_Num 9 8"/>
    <w:rsid w:val="000E1BC2"/>
    <w:rPr>
      <w:rFonts w:ascii="Times New Roman" w:hAnsi="Times New Roman" w:cs="Times New Roman" w:hint="default"/>
    </w:rPr>
  </w:style>
  <w:style w:type="character" w:customStyle="1" w:styleId="RTFNum99">
    <w:name w:val="RTF_Num 9 9"/>
    <w:rsid w:val="000E1BC2"/>
    <w:rPr>
      <w:rFonts w:ascii="Times New Roman" w:hAnsi="Times New Roman" w:cs="Times New Roman" w:hint="default"/>
    </w:rPr>
  </w:style>
  <w:style w:type="character" w:customStyle="1" w:styleId="RTFNum101">
    <w:name w:val="RTF_Num 10 1"/>
    <w:rsid w:val="000E1BC2"/>
    <w:rPr>
      <w:rFonts w:ascii="Times New Roman" w:hAnsi="Times New Roman" w:cs="Times New Roman" w:hint="default"/>
    </w:rPr>
  </w:style>
  <w:style w:type="character" w:customStyle="1" w:styleId="RTFNum102">
    <w:name w:val="RTF_Num 10 2"/>
    <w:rsid w:val="000E1BC2"/>
    <w:rPr>
      <w:rFonts w:ascii="Times New Roman" w:hAnsi="Times New Roman" w:cs="Times New Roman" w:hint="default"/>
      <w:b w:val="0"/>
      <w:bCs w:val="0"/>
      <w:sz w:val="20"/>
      <w:szCs w:val="20"/>
    </w:rPr>
  </w:style>
  <w:style w:type="character" w:customStyle="1" w:styleId="RTFNum103">
    <w:name w:val="RTF_Num 10 3"/>
    <w:rsid w:val="000E1BC2"/>
    <w:rPr>
      <w:rFonts w:ascii="Times New Roman" w:hAnsi="Times New Roman" w:cs="Times New Roman" w:hint="default"/>
      <w:sz w:val="20"/>
      <w:szCs w:val="20"/>
    </w:rPr>
  </w:style>
  <w:style w:type="character" w:customStyle="1" w:styleId="RTFNum104">
    <w:name w:val="RTF_Num 10 4"/>
    <w:rsid w:val="000E1BC2"/>
    <w:rPr>
      <w:rFonts w:ascii="Times New Roman" w:hAnsi="Times New Roman" w:cs="Times New Roman" w:hint="default"/>
    </w:rPr>
  </w:style>
  <w:style w:type="character" w:customStyle="1" w:styleId="RTFNum105">
    <w:name w:val="RTF_Num 10 5"/>
    <w:rsid w:val="000E1BC2"/>
    <w:rPr>
      <w:rFonts w:ascii="Times New Roman" w:hAnsi="Times New Roman" w:cs="Times New Roman" w:hint="default"/>
    </w:rPr>
  </w:style>
  <w:style w:type="character" w:customStyle="1" w:styleId="RTFNum106">
    <w:name w:val="RTF_Num 10 6"/>
    <w:rsid w:val="000E1BC2"/>
    <w:rPr>
      <w:rFonts w:ascii="Times New Roman" w:hAnsi="Times New Roman" w:cs="Times New Roman" w:hint="default"/>
    </w:rPr>
  </w:style>
  <w:style w:type="character" w:customStyle="1" w:styleId="RTFNum107">
    <w:name w:val="RTF_Num 10 7"/>
    <w:rsid w:val="000E1BC2"/>
    <w:rPr>
      <w:rFonts w:ascii="Times New Roman" w:hAnsi="Times New Roman" w:cs="Times New Roman" w:hint="default"/>
    </w:rPr>
  </w:style>
  <w:style w:type="character" w:customStyle="1" w:styleId="RTFNum108">
    <w:name w:val="RTF_Num 10 8"/>
    <w:rsid w:val="000E1BC2"/>
    <w:rPr>
      <w:rFonts w:ascii="Times New Roman" w:hAnsi="Times New Roman" w:cs="Times New Roman" w:hint="default"/>
    </w:rPr>
  </w:style>
  <w:style w:type="character" w:customStyle="1" w:styleId="RTFNum109">
    <w:name w:val="RTF_Num 10 9"/>
    <w:rsid w:val="000E1BC2"/>
    <w:rPr>
      <w:rFonts w:ascii="Times New Roman" w:hAnsi="Times New Roman" w:cs="Times New Roman" w:hint="default"/>
    </w:rPr>
  </w:style>
  <w:style w:type="character" w:customStyle="1" w:styleId="RTFNum111">
    <w:name w:val="RTF_Num 11 1"/>
    <w:rsid w:val="000E1BC2"/>
    <w:rPr>
      <w:rFonts w:ascii="Times New Roman" w:hAnsi="Times New Roman" w:cs="Times New Roman" w:hint="default"/>
      <w:b w:val="0"/>
      <w:bCs w:val="0"/>
    </w:rPr>
  </w:style>
  <w:style w:type="character" w:customStyle="1" w:styleId="RTFNum112">
    <w:name w:val="RTF_Num 11 2"/>
    <w:rsid w:val="000E1BC2"/>
    <w:rPr>
      <w:rFonts w:ascii="Times New Roman" w:hAnsi="Times New Roman" w:cs="Times New Roman" w:hint="default"/>
    </w:rPr>
  </w:style>
  <w:style w:type="character" w:customStyle="1" w:styleId="RTFNum113">
    <w:name w:val="RTF_Num 11 3"/>
    <w:rsid w:val="000E1BC2"/>
    <w:rPr>
      <w:rFonts w:ascii="Times New Roman" w:hAnsi="Times New Roman" w:cs="Times New Roman" w:hint="default"/>
    </w:rPr>
  </w:style>
  <w:style w:type="character" w:customStyle="1" w:styleId="RTFNum114">
    <w:name w:val="RTF_Num 11 4"/>
    <w:rsid w:val="000E1BC2"/>
    <w:rPr>
      <w:rFonts w:ascii="Times New Roman" w:hAnsi="Times New Roman" w:cs="Times New Roman" w:hint="default"/>
    </w:rPr>
  </w:style>
  <w:style w:type="character" w:customStyle="1" w:styleId="RTFNum115">
    <w:name w:val="RTF_Num 11 5"/>
    <w:rsid w:val="000E1BC2"/>
    <w:rPr>
      <w:rFonts w:ascii="Times New Roman" w:hAnsi="Times New Roman" w:cs="Times New Roman" w:hint="default"/>
    </w:rPr>
  </w:style>
  <w:style w:type="character" w:customStyle="1" w:styleId="RTFNum116">
    <w:name w:val="RTF_Num 11 6"/>
    <w:rsid w:val="000E1BC2"/>
    <w:rPr>
      <w:rFonts w:ascii="Times New Roman" w:hAnsi="Times New Roman" w:cs="Times New Roman" w:hint="default"/>
    </w:rPr>
  </w:style>
  <w:style w:type="character" w:customStyle="1" w:styleId="RTFNum117">
    <w:name w:val="RTF_Num 11 7"/>
    <w:rsid w:val="000E1BC2"/>
    <w:rPr>
      <w:rFonts w:ascii="Times New Roman" w:hAnsi="Times New Roman" w:cs="Times New Roman" w:hint="default"/>
    </w:rPr>
  </w:style>
  <w:style w:type="character" w:customStyle="1" w:styleId="RTFNum118">
    <w:name w:val="RTF_Num 11 8"/>
    <w:rsid w:val="000E1BC2"/>
    <w:rPr>
      <w:rFonts w:ascii="Times New Roman" w:hAnsi="Times New Roman" w:cs="Times New Roman" w:hint="default"/>
    </w:rPr>
  </w:style>
  <w:style w:type="character" w:customStyle="1" w:styleId="RTFNum119">
    <w:name w:val="RTF_Num 11 9"/>
    <w:rsid w:val="000E1BC2"/>
    <w:rPr>
      <w:rFonts w:ascii="Times New Roman" w:hAnsi="Times New Roman" w:cs="Times New Roman" w:hint="default"/>
    </w:rPr>
  </w:style>
  <w:style w:type="character" w:customStyle="1" w:styleId="RTFNum121">
    <w:name w:val="RTF_Num 12 1"/>
    <w:rsid w:val="000E1BC2"/>
    <w:rPr>
      <w:rFonts w:ascii="Times New Roman" w:hAnsi="Times New Roman" w:cs="Times New Roman" w:hint="default"/>
      <w:sz w:val="20"/>
      <w:szCs w:val="20"/>
    </w:rPr>
  </w:style>
  <w:style w:type="character" w:customStyle="1" w:styleId="RTFNum122">
    <w:name w:val="RTF_Num 12 2"/>
    <w:rsid w:val="000E1BC2"/>
    <w:rPr>
      <w:rFonts w:ascii="Times New Roman" w:hAnsi="Times New Roman" w:cs="Times New Roman" w:hint="default"/>
    </w:rPr>
  </w:style>
  <w:style w:type="character" w:customStyle="1" w:styleId="RTFNum123">
    <w:name w:val="RTF_Num 12 3"/>
    <w:rsid w:val="000E1BC2"/>
    <w:rPr>
      <w:rFonts w:ascii="Times New Roman" w:hAnsi="Times New Roman" w:cs="Times New Roman" w:hint="default"/>
    </w:rPr>
  </w:style>
  <w:style w:type="character" w:customStyle="1" w:styleId="RTFNum124">
    <w:name w:val="RTF_Num 12 4"/>
    <w:rsid w:val="000E1BC2"/>
    <w:rPr>
      <w:rFonts w:ascii="Times New Roman" w:hAnsi="Times New Roman" w:cs="Times New Roman" w:hint="default"/>
    </w:rPr>
  </w:style>
  <w:style w:type="character" w:customStyle="1" w:styleId="RTFNum125">
    <w:name w:val="RTF_Num 12 5"/>
    <w:rsid w:val="000E1BC2"/>
    <w:rPr>
      <w:rFonts w:ascii="Times New Roman" w:hAnsi="Times New Roman" w:cs="Times New Roman" w:hint="default"/>
    </w:rPr>
  </w:style>
  <w:style w:type="character" w:customStyle="1" w:styleId="RTFNum126">
    <w:name w:val="RTF_Num 12 6"/>
    <w:rsid w:val="000E1BC2"/>
    <w:rPr>
      <w:rFonts w:ascii="Times New Roman" w:hAnsi="Times New Roman" w:cs="Times New Roman" w:hint="default"/>
    </w:rPr>
  </w:style>
  <w:style w:type="character" w:customStyle="1" w:styleId="RTFNum127">
    <w:name w:val="RTF_Num 12 7"/>
    <w:rsid w:val="000E1BC2"/>
    <w:rPr>
      <w:rFonts w:ascii="Times New Roman" w:hAnsi="Times New Roman" w:cs="Times New Roman" w:hint="default"/>
    </w:rPr>
  </w:style>
  <w:style w:type="character" w:customStyle="1" w:styleId="RTFNum128">
    <w:name w:val="RTF_Num 12 8"/>
    <w:rsid w:val="000E1BC2"/>
    <w:rPr>
      <w:rFonts w:ascii="Times New Roman" w:hAnsi="Times New Roman" w:cs="Times New Roman" w:hint="default"/>
    </w:rPr>
  </w:style>
  <w:style w:type="character" w:customStyle="1" w:styleId="RTFNum129">
    <w:name w:val="RTF_Num 12 9"/>
    <w:rsid w:val="000E1BC2"/>
    <w:rPr>
      <w:rFonts w:ascii="Times New Roman" w:hAnsi="Times New Roman" w:cs="Times New Roman" w:hint="default"/>
    </w:rPr>
  </w:style>
  <w:style w:type="character" w:customStyle="1" w:styleId="WW-RTFNum121">
    <w:name w:val="WW-RTF_Num 12 1"/>
    <w:rsid w:val="000E1BC2"/>
    <w:rPr>
      <w:rFonts w:ascii="Times New Roman" w:hAnsi="Times New Roman" w:cs="Times New Roman" w:hint="default"/>
    </w:rPr>
  </w:style>
  <w:style w:type="character" w:customStyle="1" w:styleId="WW-RTFNum122">
    <w:name w:val="WW-RTF_Num 12 2"/>
    <w:rsid w:val="000E1BC2"/>
    <w:rPr>
      <w:rFonts w:ascii="Times New Roman" w:hAnsi="Times New Roman" w:cs="Times New Roman" w:hint="default"/>
      <w:b w:val="0"/>
      <w:bCs w:val="0"/>
      <w:sz w:val="20"/>
      <w:szCs w:val="20"/>
    </w:rPr>
  </w:style>
  <w:style w:type="character" w:customStyle="1" w:styleId="WW-RTFNum123">
    <w:name w:val="WW-RTF_Num 12 3"/>
    <w:rsid w:val="000E1BC2"/>
    <w:rPr>
      <w:rFonts w:ascii="Times New Roman" w:hAnsi="Times New Roman" w:cs="Times New Roman" w:hint="default"/>
      <w:sz w:val="22"/>
      <w:szCs w:val="22"/>
    </w:rPr>
  </w:style>
  <w:style w:type="character" w:customStyle="1" w:styleId="WW-RTFNum124">
    <w:name w:val="WW-RTF_Num 12 4"/>
    <w:rsid w:val="000E1BC2"/>
    <w:rPr>
      <w:rFonts w:ascii="Times New Roman" w:hAnsi="Times New Roman" w:cs="Times New Roman" w:hint="default"/>
    </w:rPr>
  </w:style>
  <w:style w:type="character" w:customStyle="1" w:styleId="WW-RTFNum125">
    <w:name w:val="WW-RTF_Num 12 5"/>
    <w:rsid w:val="000E1BC2"/>
    <w:rPr>
      <w:rFonts w:ascii="Times New Roman" w:hAnsi="Times New Roman" w:cs="Times New Roman" w:hint="default"/>
    </w:rPr>
  </w:style>
  <w:style w:type="character" w:customStyle="1" w:styleId="WW-RTFNum126">
    <w:name w:val="WW-RTF_Num 12 6"/>
    <w:rsid w:val="000E1BC2"/>
    <w:rPr>
      <w:rFonts w:ascii="Times New Roman" w:hAnsi="Times New Roman" w:cs="Times New Roman" w:hint="default"/>
    </w:rPr>
  </w:style>
  <w:style w:type="character" w:customStyle="1" w:styleId="WW-RTFNum127">
    <w:name w:val="WW-RTF_Num 12 7"/>
    <w:rsid w:val="000E1BC2"/>
    <w:rPr>
      <w:rFonts w:ascii="Times New Roman" w:hAnsi="Times New Roman" w:cs="Times New Roman" w:hint="default"/>
    </w:rPr>
  </w:style>
  <w:style w:type="character" w:customStyle="1" w:styleId="WW-RTFNum128">
    <w:name w:val="WW-RTF_Num 12 8"/>
    <w:rsid w:val="000E1BC2"/>
    <w:rPr>
      <w:rFonts w:ascii="Times New Roman" w:hAnsi="Times New Roman" w:cs="Times New Roman" w:hint="default"/>
    </w:rPr>
  </w:style>
  <w:style w:type="character" w:customStyle="1" w:styleId="WW-RTFNum129">
    <w:name w:val="WW-RTF_Num 12 9"/>
    <w:rsid w:val="000E1BC2"/>
    <w:rPr>
      <w:rFonts w:ascii="Times New Roman" w:hAnsi="Times New Roman" w:cs="Times New Roman" w:hint="default"/>
    </w:rPr>
  </w:style>
  <w:style w:type="character" w:customStyle="1" w:styleId="RTFNum131">
    <w:name w:val="RTF_Num 13 1"/>
    <w:rsid w:val="000E1BC2"/>
    <w:rPr>
      <w:rFonts w:ascii="Times New Roman" w:hAnsi="Times New Roman" w:cs="Times New Roman" w:hint="default"/>
    </w:rPr>
  </w:style>
  <w:style w:type="character" w:customStyle="1" w:styleId="RTFNum132">
    <w:name w:val="RTF_Num 13 2"/>
    <w:rsid w:val="000E1BC2"/>
    <w:rPr>
      <w:rFonts w:ascii="Times New Roman" w:hAnsi="Times New Roman" w:cs="Times New Roman" w:hint="default"/>
      <w:sz w:val="20"/>
      <w:szCs w:val="20"/>
    </w:rPr>
  </w:style>
  <w:style w:type="character" w:customStyle="1" w:styleId="RTFNum133">
    <w:name w:val="RTF_Num 13 3"/>
    <w:rsid w:val="000E1BC2"/>
    <w:rPr>
      <w:rFonts w:ascii="Times New Roman" w:hAnsi="Times New Roman" w:cs="Times New Roman" w:hint="default"/>
      <w:sz w:val="20"/>
      <w:szCs w:val="20"/>
    </w:rPr>
  </w:style>
  <w:style w:type="character" w:customStyle="1" w:styleId="RTFNum134">
    <w:name w:val="RTF_Num 13 4"/>
    <w:rsid w:val="000E1BC2"/>
    <w:rPr>
      <w:rFonts w:ascii="Times New Roman" w:hAnsi="Times New Roman" w:cs="Times New Roman" w:hint="default"/>
    </w:rPr>
  </w:style>
  <w:style w:type="character" w:customStyle="1" w:styleId="RTFNum135">
    <w:name w:val="RTF_Num 13 5"/>
    <w:rsid w:val="000E1BC2"/>
    <w:rPr>
      <w:rFonts w:ascii="Times New Roman" w:hAnsi="Times New Roman" w:cs="Times New Roman" w:hint="default"/>
    </w:rPr>
  </w:style>
  <w:style w:type="character" w:customStyle="1" w:styleId="RTFNum136">
    <w:name w:val="RTF_Num 13 6"/>
    <w:rsid w:val="000E1BC2"/>
    <w:rPr>
      <w:rFonts w:ascii="Times New Roman" w:hAnsi="Times New Roman" w:cs="Times New Roman" w:hint="default"/>
    </w:rPr>
  </w:style>
  <w:style w:type="character" w:customStyle="1" w:styleId="RTFNum137">
    <w:name w:val="RTF_Num 13 7"/>
    <w:rsid w:val="000E1BC2"/>
    <w:rPr>
      <w:rFonts w:ascii="Times New Roman" w:hAnsi="Times New Roman" w:cs="Times New Roman" w:hint="default"/>
    </w:rPr>
  </w:style>
  <w:style w:type="character" w:customStyle="1" w:styleId="RTFNum138">
    <w:name w:val="RTF_Num 13 8"/>
    <w:rsid w:val="000E1BC2"/>
    <w:rPr>
      <w:rFonts w:ascii="Times New Roman" w:hAnsi="Times New Roman" w:cs="Times New Roman" w:hint="default"/>
    </w:rPr>
  </w:style>
  <w:style w:type="character" w:customStyle="1" w:styleId="RTFNum139">
    <w:name w:val="RTF_Num 13 9"/>
    <w:rsid w:val="000E1BC2"/>
    <w:rPr>
      <w:rFonts w:ascii="Times New Roman" w:hAnsi="Times New Roman" w:cs="Times New Roman" w:hint="default"/>
    </w:rPr>
  </w:style>
  <w:style w:type="character" w:customStyle="1" w:styleId="RTFNum141">
    <w:name w:val="RTF_Num 14 1"/>
    <w:rsid w:val="000E1BC2"/>
    <w:rPr>
      <w:rFonts w:ascii="Times New Roman" w:hAnsi="Times New Roman" w:cs="Times New Roman" w:hint="default"/>
    </w:rPr>
  </w:style>
  <w:style w:type="character" w:customStyle="1" w:styleId="RTFNum142">
    <w:name w:val="RTF_Num 14 2"/>
    <w:rsid w:val="000E1BC2"/>
    <w:rPr>
      <w:rFonts w:ascii="Times New Roman" w:hAnsi="Times New Roman" w:cs="Times New Roman" w:hint="default"/>
      <w:sz w:val="20"/>
      <w:szCs w:val="20"/>
    </w:rPr>
  </w:style>
  <w:style w:type="character" w:customStyle="1" w:styleId="RTFNum143">
    <w:name w:val="RTF_Num 14 3"/>
    <w:rsid w:val="000E1BC2"/>
    <w:rPr>
      <w:rFonts w:ascii="Times New Roman" w:hAnsi="Times New Roman" w:cs="Times New Roman" w:hint="default"/>
    </w:rPr>
  </w:style>
  <w:style w:type="character" w:customStyle="1" w:styleId="RTFNum144">
    <w:name w:val="RTF_Num 14 4"/>
    <w:rsid w:val="000E1BC2"/>
    <w:rPr>
      <w:rFonts w:ascii="Times New Roman" w:hAnsi="Times New Roman" w:cs="Times New Roman" w:hint="default"/>
    </w:rPr>
  </w:style>
  <w:style w:type="character" w:customStyle="1" w:styleId="RTFNum145">
    <w:name w:val="RTF_Num 14 5"/>
    <w:rsid w:val="000E1BC2"/>
    <w:rPr>
      <w:rFonts w:ascii="Times New Roman" w:hAnsi="Times New Roman" w:cs="Times New Roman" w:hint="default"/>
    </w:rPr>
  </w:style>
  <w:style w:type="character" w:customStyle="1" w:styleId="RTFNum146">
    <w:name w:val="RTF_Num 14 6"/>
    <w:rsid w:val="000E1BC2"/>
    <w:rPr>
      <w:rFonts w:ascii="Times New Roman" w:hAnsi="Times New Roman" w:cs="Times New Roman" w:hint="default"/>
    </w:rPr>
  </w:style>
  <w:style w:type="character" w:customStyle="1" w:styleId="RTFNum147">
    <w:name w:val="RTF_Num 14 7"/>
    <w:rsid w:val="000E1BC2"/>
    <w:rPr>
      <w:rFonts w:ascii="Times New Roman" w:hAnsi="Times New Roman" w:cs="Times New Roman" w:hint="default"/>
    </w:rPr>
  </w:style>
  <w:style w:type="character" w:customStyle="1" w:styleId="RTFNum148">
    <w:name w:val="RTF_Num 14 8"/>
    <w:rsid w:val="000E1BC2"/>
    <w:rPr>
      <w:rFonts w:ascii="Times New Roman" w:hAnsi="Times New Roman" w:cs="Times New Roman" w:hint="default"/>
    </w:rPr>
  </w:style>
  <w:style w:type="character" w:customStyle="1" w:styleId="RTFNum149">
    <w:name w:val="RTF_Num 14 9"/>
    <w:rsid w:val="000E1BC2"/>
    <w:rPr>
      <w:rFonts w:ascii="Times New Roman" w:hAnsi="Times New Roman" w:cs="Times New Roman" w:hint="default"/>
    </w:rPr>
  </w:style>
  <w:style w:type="character" w:customStyle="1" w:styleId="RTFNum151">
    <w:name w:val="RTF_Num 15 1"/>
    <w:rsid w:val="000E1BC2"/>
    <w:rPr>
      <w:rFonts w:ascii="Times New Roman" w:hAnsi="Times New Roman" w:cs="Times New Roman" w:hint="default"/>
    </w:rPr>
  </w:style>
  <w:style w:type="character" w:customStyle="1" w:styleId="RTFNum152">
    <w:name w:val="RTF_Num 15 2"/>
    <w:rsid w:val="000E1BC2"/>
    <w:rPr>
      <w:rFonts w:ascii="Times New Roman" w:hAnsi="Times New Roman" w:cs="Times New Roman" w:hint="default"/>
    </w:rPr>
  </w:style>
  <w:style w:type="character" w:customStyle="1" w:styleId="RTFNum153">
    <w:name w:val="RTF_Num 15 3"/>
    <w:rsid w:val="000E1BC2"/>
    <w:rPr>
      <w:rFonts w:ascii="Times New Roman" w:hAnsi="Times New Roman" w:cs="Times New Roman" w:hint="default"/>
    </w:rPr>
  </w:style>
  <w:style w:type="character" w:customStyle="1" w:styleId="RTFNum154">
    <w:name w:val="RTF_Num 15 4"/>
    <w:rsid w:val="000E1BC2"/>
    <w:rPr>
      <w:rFonts w:ascii="Times New Roman" w:hAnsi="Times New Roman" w:cs="Times New Roman" w:hint="default"/>
    </w:rPr>
  </w:style>
  <w:style w:type="character" w:customStyle="1" w:styleId="RTFNum155">
    <w:name w:val="RTF_Num 15 5"/>
    <w:rsid w:val="000E1BC2"/>
    <w:rPr>
      <w:rFonts w:ascii="Times New Roman" w:hAnsi="Times New Roman" w:cs="Times New Roman" w:hint="default"/>
    </w:rPr>
  </w:style>
  <w:style w:type="character" w:customStyle="1" w:styleId="RTFNum156">
    <w:name w:val="RTF_Num 15 6"/>
    <w:rsid w:val="000E1BC2"/>
    <w:rPr>
      <w:rFonts w:ascii="Times New Roman" w:hAnsi="Times New Roman" w:cs="Times New Roman" w:hint="default"/>
    </w:rPr>
  </w:style>
  <w:style w:type="character" w:customStyle="1" w:styleId="RTFNum157">
    <w:name w:val="RTF_Num 15 7"/>
    <w:rsid w:val="000E1BC2"/>
    <w:rPr>
      <w:rFonts w:ascii="Times New Roman" w:hAnsi="Times New Roman" w:cs="Times New Roman" w:hint="default"/>
    </w:rPr>
  </w:style>
  <w:style w:type="character" w:customStyle="1" w:styleId="RTFNum158">
    <w:name w:val="RTF_Num 15 8"/>
    <w:rsid w:val="000E1BC2"/>
    <w:rPr>
      <w:rFonts w:ascii="Times New Roman" w:hAnsi="Times New Roman" w:cs="Times New Roman" w:hint="default"/>
    </w:rPr>
  </w:style>
  <w:style w:type="character" w:customStyle="1" w:styleId="RTFNum159">
    <w:name w:val="RTF_Num 15 9"/>
    <w:rsid w:val="000E1BC2"/>
    <w:rPr>
      <w:rFonts w:ascii="Times New Roman" w:hAnsi="Times New Roman" w:cs="Times New Roman" w:hint="default"/>
    </w:rPr>
  </w:style>
  <w:style w:type="character" w:customStyle="1" w:styleId="RTFNum161">
    <w:name w:val="RTF_Num 16 1"/>
    <w:rsid w:val="000E1BC2"/>
    <w:rPr>
      <w:rFonts w:ascii="Times New Roman" w:hAnsi="Times New Roman" w:cs="Times New Roman" w:hint="default"/>
    </w:rPr>
  </w:style>
  <w:style w:type="character" w:customStyle="1" w:styleId="RTFNum162">
    <w:name w:val="RTF_Num 16 2"/>
    <w:rsid w:val="000E1BC2"/>
    <w:rPr>
      <w:rFonts w:ascii="Times New Roman" w:hAnsi="Times New Roman" w:cs="Times New Roman" w:hint="default"/>
    </w:rPr>
  </w:style>
  <w:style w:type="character" w:customStyle="1" w:styleId="RTFNum163">
    <w:name w:val="RTF_Num 16 3"/>
    <w:rsid w:val="000E1BC2"/>
    <w:rPr>
      <w:rFonts w:ascii="Times New Roman" w:hAnsi="Times New Roman" w:cs="Times New Roman" w:hint="default"/>
    </w:rPr>
  </w:style>
  <w:style w:type="character" w:customStyle="1" w:styleId="RTFNum164">
    <w:name w:val="RTF_Num 16 4"/>
    <w:rsid w:val="000E1BC2"/>
    <w:rPr>
      <w:rFonts w:ascii="Times New Roman" w:hAnsi="Times New Roman" w:cs="Times New Roman" w:hint="default"/>
    </w:rPr>
  </w:style>
  <w:style w:type="character" w:customStyle="1" w:styleId="RTFNum165">
    <w:name w:val="RTF_Num 16 5"/>
    <w:rsid w:val="000E1BC2"/>
    <w:rPr>
      <w:rFonts w:ascii="Times New Roman" w:hAnsi="Times New Roman" w:cs="Times New Roman" w:hint="default"/>
    </w:rPr>
  </w:style>
  <w:style w:type="character" w:customStyle="1" w:styleId="RTFNum166">
    <w:name w:val="RTF_Num 16 6"/>
    <w:rsid w:val="000E1BC2"/>
    <w:rPr>
      <w:rFonts w:ascii="Times New Roman" w:hAnsi="Times New Roman" w:cs="Times New Roman" w:hint="default"/>
    </w:rPr>
  </w:style>
  <w:style w:type="character" w:customStyle="1" w:styleId="RTFNum167">
    <w:name w:val="RTF_Num 16 7"/>
    <w:rsid w:val="000E1BC2"/>
    <w:rPr>
      <w:rFonts w:ascii="Times New Roman" w:hAnsi="Times New Roman" w:cs="Times New Roman" w:hint="default"/>
    </w:rPr>
  </w:style>
  <w:style w:type="character" w:customStyle="1" w:styleId="RTFNum168">
    <w:name w:val="RTF_Num 16 8"/>
    <w:rsid w:val="000E1BC2"/>
    <w:rPr>
      <w:rFonts w:ascii="Times New Roman" w:hAnsi="Times New Roman" w:cs="Times New Roman" w:hint="default"/>
    </w:rPr>
  </w:style>
  <w:style w:type="character" w:customStyle="1" w:styleId="RTFNum169">
    <w:name w:val="RTF_Num 16 9"/>
    <w:rsid w:val="000E1BC2"/>
    <w:rPr>
      <w:rFonts w:ascii="Times New Roman" w:hAnsi="Times New Roman" w:cs="Times New Roman" w:hint="default"/>
    </w:rPr>
  </w:style>
  <w:style w:type="character" w:customStyle="1" w:styleId="RTFNum171">
    <w:name w:val="RTF_Num 17 1"/>
    <w:rsid w:val="000E1BC2"/>
    <w:rPr>
      <w:rFonts w:ascii="Symbol" w:eastAsia="Symbol" w:hAnsi="Symbol" w:cs="Symbol" w:hint="default"/>
    </w:rPr>
  </w:style>
  <w:style w:type="character" w:customStyle="1" w:styleId="RTFNum172">
    <w:name w:val="RTF_Num 17 2"/>
    <w:rsid w:val="000E1BC2"/>
    <w:rPr>
      <w:rFonts w:ascii="Courier New" w:eastAsia="Courier New" w:hAnsi="Courier New" w:cs="Courier New" w:hint="default"/>
    </w:rPr>
  </w:style>
  <w:style w:type="character" w:customStyle="1" w:styleId="RTFNum173">
    <w:name w:val="RTF_Num 17 3"/>
    <w:rsid w:val="000E1BC2"/>
    <w:rPr>
      <w:rFonts w:ascii="Wingdings" w:eastAsia="Wingdings" w:hAnsi="Wingdings" w:cs="Wingdings" w:hint="default"/>
    </w:rPr>
  </w:style>
  <w:style w:type="character" w:customStyle="1" w:styleId="RTFNum174">
    <w:name w:val="RTF_Num 17 4"/>
    <w:rsid w:val="000E1BC2"/>
    <w:rPr>
      <w:rFonts w:ascii="Symbol" w:eastAsia="Symbol" w:hAnsi="Symbol" w:cs="Symbol" w:hint="default"/>
    </w:rPr>
  </w:style>
  <w:style w:type="character" w:customStyle="1" w:styleId="RTFNum175">
    <w:name w:val="RTF_Num 17 5"/>
    <w:rsid w:val="000E1BC2"/>
    <w:rPr>
      <w:rFonts w:ascii="Courier New" w:eastAsia="Courier New" w:hAnsi="Courier New" w:cs="Courier New" w:hint="default"/>
    </w:rPr>
  </w:style>
  <w:style w:type="character" w:customStyle="1" w:styleId="RTFNum176">
    <w:name w:val="RTF_Num 17 6"/>
    <w:rsid w:val="000E1BC2"/>
    <w:rPr>
      <w:rFonts w:ascii="Wingdings" w:eastAsia="Wingdings" w:hAnsi="Wingdings" w:cs="Wingdings" w:hint="default"/>
    </w:rPr>
  </w:style>
  <w:style w:type="character" w:customStyle="1" w:styleId="RTFNum177">
    <w:name w:val="RTF_Num 17 7"/>
    <w:rsid w:val="000E1BC2"/>
    <w:rPr>
      <w:rFonts w:ascii="Symbol" w:eastAsia="Symbol" w:hAnsi="Symbol" w:cs="Symbol" w:hint="default"/>
    </w:rPr>
  </w:style>
  <w:style w:type="character" w:customStyle="1" w:styleId="RTFNum178">
    <w:name w:val="RTF_Num 17 8"/>
    <w:rsid w:val="000E1BC2"/>
    <w:rPr>
      <w:rFonts w:ascii="Courier New" w:eastAsia="Courier New" w:hAnsi="Courier New" w:cs="Courier New" w:hint="default"/>
    </w:rPr>
  </w:style>
  <w:style w:type="character" w:customStyle="1" w:styleId="RTFNum179">
    <w:name w:val="RTF_Num 17 9"/>
    <w:rsid w:val="000E1BC2"/>
    <w:rPr>
      <w:rFonts w:ascii="Wingdings" w:eastAsia="Wingdings" w:hAnsi="Wingdings" w:cs="Wingdings" w:hint="default"/>
    </w:rPr>
  </w:style>
  <w:style w:type="character" w:customStyle="1" w:styleId="WW-RTFNum171">
    <w:name w:val="WW-RTF_Num 17 1"/>
    <w:rsid w:val="000E1BC2"/>
    <w:rPr>
      <w:rFonts w:ascii="Times New Roman" w:hAnsi="Times New Roman" w:cs="Times New Roman" w:hint="default"/>
    </w:rPr>
  </w:style>
  <w:style w:type="character" w:customStyle="1" w:styleId="WW-RTFNum172">
    <w:name w:val="WW-RTF_Num 17 2"/>
    <w:rsid w:val="000E1BC2"/>
    <w:rPr>
      <w:rFonts w:ascii="Times New Roman" w:hAnsi="Times New Roman" w:cs="Times New Roman" w:hint="default"/>
    </w:rPr>
  </w:style>
  <w:style w:type="character" w:customStyle="1" w:styleId="WW-RTFNum173">
    <w:name w:val="WW-RTF_Num 17 3"/>
    <w:rsid w:val="000E1BC2"/>
    <w:rPr>
      <w:rFonts w:ascii="Times New Roman" w:hAnsi="Times New Roman" w:cs="Times New Roman" w:hint="default"/>
    </w:rPr>
  </w:style>
  <w:style w:type="character" w:customStyle="1" w:styleId="WW-RTFNum174">
    <w:name w:val="WW-RTF_Num 17 4"/>
    <w:rsid w:val="000E1BC2"/>
    <w:rPr>
      <w:rFonts w:ascii="Times New Roman" w:hAnsi="Times New Roman" w:cs="Times New Roman" w:hint="default"/>
    </w:rPr>
  </w:style>
  <w:style w:type="character" w:customStyle="1" w:styleId="WW-RTFNum175">
    <w:name w:val="WW-RTF_Num 17 5"/>
    <w:rsid w:val="000E1BC2"/>
    <w:rPr>
      <w:rFonts w:ascii="Times New Roman" w:hAnsi="Times New Roman" w:cs="Times New Roman" w:hint="default"/>
    </w:rPr>
  </w:style>
  <w:style w:type="character" w:customStyle="1" w:styleId="WW-RTFNum176">
    <w:name w:val="WW-RTF_Num 17 6"/>
    <w:rsid w:val="000E1BC2"/>
    <w:rPr>
      <w:rFonts w:ascii="Times New Roman" w:hAnsi="Times New Roman" w:cs="Times New Roman" w:hint="default"/>
    </w:rPr>
  </w:style>
  <w:style w:type="character" w:customStyle="1" w:styleId="WW-RTFNum177">
    <w:name w:val="WW-RTF_Num 17 7"/>
    <w:rsid w:val="000E1BC2"/>
    <w:rPr>
      <w:rFonts w:ascii="Times New Roman" w:hAnsi="Times New Roman" w:cs="Times New Roman" w:hint="default"/>
    </w:rPr>
  </w:style>
  <w:style w:type="character" w:customStyle="1" w:styleId="WW-RTFNum178">
    <w:name w:val="WW-RTF_Num 17 8"/>
    <w:rsid w:val="000E1BC2"/>
    <w:rPr>
      <w:rFonts w:ascii="Times New Roman" w:hAnsi="Times New Roman" w:cs="Times New Roman" w:hint="default"/>
    </w:rPr>
  </w:style>
  <w:style w:type="character" w:customStyle="1" w:styleId="WW-RTFNum179">
    <w:name w:val="WW-RTF_Num 17 9"/>
    <w:rsid w:val="000E1BC2"/>
    <w:rPr>
      <w:rFonts w:ascii="Times New Roman" w:hAnsi="Times New Roman" w:cs="Times New Roman" w:hint="default"/>
    </w:rPr>
  </w:style>
  <w:style w:type="character" w:customStyle="1" w:styleId="RTFNum181">
    <w:name w:val="RTF_Num 18 1"/>
    <w:rsid w:val="000E1BC2"/>
    <w:rPr>
      <w:rFonts w:ascii="Arial" w:eastAsia="Arial" w:hAnsi="Arial" w:cs="Arial" w:hint="default"/>
      <w:b/>
      <w:bCs/>
    </w:rPr>
  </w:style>
  <w:style w:type="character" w:customStyle="1" w:styleId="RTFNum182">
    <w:name w:val="RTF_Num 18 2"/>
    <w:rsid w:val="000E1BC2"/>
    <w:rPr>
      <w:rFonts w:ascii="Times New Roman" w:hAnsi="Times New Roman" w:cs="Times New Roman" w:hint="default"/>
    </w:rPr>
  </w:style>
  <w:style w:type="character" w:customStyle="1" w:styleId="RTFNum183">
    <w:name w:val="RTF_Num 18 3"/>
    <w:rsid w:val="000E1BC2"/>
    <w:rPr>
      <w:rFonts w:ascii="Times New Roman" w:hAnsi="Times New Roman" w:cs="Times New Roman" w:hint="default"/>
    </w:rPr>
  </w:style>
  <w:style w:type="character" w:customStyle="1" w:styleId="RTFNum184">
    <w:name w:val="RTF_Num 18 4"/>
    <w:rsid w:val="000E1BC2"/>
    <w:rPr>
      <w:rFonts w:ascii="Times New Roman" w:hAnsi="Times New Roman" w:cs="Times New Roman" w:hint="default"/>
    </w:rPr>
  </w:style>
  <w:style w:type="character" w:customStyle="1" w:styleId="RTFNum185">
    <w:name w:val="RTF_Num 18 5"/>
    <w:rsid w:val="000E1BC2"/>
    <w:rPr>
      <w:rFonts w:ascii="Times New Roman" w:hAnsi="Times New Roman" w:cs="Times New Roman" w:hint="default"/>
    </w:rPr>
  </w:style>
  <w:style w:type="character" w:customStyle="1" w:styleId="RTFNum186">
    <w:name w:val="RTF_Num 18 6"/>
    <w:rsid w:val="000E1BC2"/>
    <w:rPr>
      <w:rFonts w:ascii="Times New Roman" w:hAnsi="Times New Roman" w:cs="Times New Roman" w:hint="default"/>
    </w:rPr>
  </w:style>
  <w:style w:type="character" w:customStyle="1" w:styleId="RTFNum187">
    <w:name w:val="RTF_Num 18 7"/>
    <w:rsid w:val="000E1BC2"/>
    <w:rPr>
      <w:rFonts w:ascii="Times New Roman" w:hAnsi="Times New Roman" w:cs="Times New Roman" w:hint="default"/>
    </w:rPr>
  </w:style>
  <w:style w:type="character" w:customStyle="1" w:styleId="RTFNum188">
    <w:name w:val="RTF_Num 18 8"/>
    <w:rsid w:val="000E1BC2"/>
    <w:rPr>
      <w:rFonts w:ascii="Times New Roman" w:hAnsi="Times New Roman" w:cs="Times New Roman" w:hint="default"/>
    </w:rPr>
  </w:style>
  <w:style w:type="character" w:customStyle="1" w:styleId="RTFNum189">
    <w:name w:val="RTF_Num 18 9"/>
    <w:rsid w:val="000E1BC2"/>
    <w:rPr>
      <w:rFonts w:ascii="Times New Roman" w:hAnsi="Times New Roman" w:cs="Times New Roman" w:hint="default"/>
    </w:rPr>
  </w:style>
  <w:style w:type="character" w:customStyle="1" w:styleId="RTFNum191">
    <w:name w:val="RTF_Num 19 1"/>
    <w:rsid w:val="000E1BC2"/>
    <w:rPr>
      <w:rFonts w:ascii="Times New Roman" w:hAnsi="Times New Roman" w:cs="Times New Roman" w:hint="default"/>
    </w:rPr>
  </w:style>
  <w:style w:type="character" w:customStyle="1" w:styleId="RTFNum192">
    <w:name w:val="RTF_Num 19 2"/>
    <w:rsid w:val="000E1BC2"/>
    <w:rPr>
      <w:rFonts w:ascii="Times New Roman" w:hAnsi="Times New Roman" w:cs="Times New Roman" w:hint="default"/>
    </w:rPr>
  </w:style>
  <w:style w:type="character" w:customStyle="1" w:styleId="RTFNum193">
    <w:name w:val="RTF_Num 19 3"/>
    <w:rsid w:val="000E1BC2"/>
    <w:rPr>
      <w:rFonts w:ascii="Times New Roman" w:hAnsi="Times New Roman" w:cs="Times New Roman" w:hint="default"/>
    </w:rPr>
  </w:style>
  <w:style w:type="character" w:customStyle="1" w:styleId="RTFNum194">
    <w:name w:val="RTF_Num 19 4"/>
    <w:rsid w:val="000E1BC2"/>
    <w:rPr>
      <w:rFonts w:ascii="Times New Roman" w:hAnsi="Times New Roman" w:cs="Times New Roman" w:hint="default"/>
    </w:rPr>
  </w:style>
  <w:style w:type="character" w:customStyle="1" w:styleId="RTFNum195">
    <w:name w:val="RTF_Num 19 5"/>
    <w:rsid w:val="000E1BC2"/>
    <w:rPr>
      <w:rFonts w:ascii="Times New Roman" w:hAnsi="Times New Roman" w:cs="Times New Roman" w:hint="default"/>
    </w:rPr>
  </w:style>
  <w:style w:type="character" w:customStyle="1" w:styleId="RTFNum196">
    <w:name w:val="RTF_Num 19 6"/>
    <w:rsid w:val="000E1BC2"/>
    <w:rPr>
      <w:rFonts w:ascii="Times New Roman" w:hAnsi="Times New Roman" w:cs="Times New Roman" w:hint="default"/>
    </w:rPr>
  </w:style>
  <w:style w:type="character" w:customStyle="1" w:styleId="RTFNum197">
    <w:name w:val="RTF_Num 19 7"/>
    <w:rsid w:val="000E1BC2"/>
    <w:rPr>
      <w:rFonts w:ascii="Times New Roman" w:hAnsi="Times New Roman" w:cs="Times New Roman" w:hint="default"/>
    </w:rPr>
  </w:style>
  <w:style w:type="character" w:customStyle="1" w:styleId="RTFNum198">
    <w:name w:val="RTF_Num 19 8"/>
    <w:rsid w:val="000E1BC2"/>
    <w:rPr>
      <w:rFonts w:ascii="Times New Roman" w:hAnsi="Times New Roman" w:cs="Times New Roman" w:hint="default"/>
    </w:rPr>
  </w:style>
  <w:style w:type="character" w:customStyle="1" w:styleId="RTFNum199">
    <w:name w:val="RTF_Num 19 9"/>
    <w:rsid w:val="000E1BC2"/>
    <w:rPr>
      <w:rFonts w:ascii="Times New Roman" w:hAnsi="Times New Roman" w:cs="Times New Roman" w:hint="default"/>
    </w:rPr>
  </w:style>
  <w:style w:type="character" w:customStyle="1" w:styleId="RTFNum201">
    <w:name w:val="RTF_Num 20 1"/>
    <w:rsid w:val="000E1BC2"/>
    <w:rPr>
      <w:rFonts w:ascii="Times New Roman" w:hAnsi="Times New Roman" w:cs="Times New Roman" w:hint="default"/>
    </w:rPr>
  </w:style>
  <w:style w:type="character" w:customStyle="1" w:styleId="RTFNum202">
    <w:name w:val="RTF_Num 20 2"/>
    <w:rsid w:val="000E1BC2"/>
    <w:rPr>
      <w:rFonts w:ascii="Times New Roman" w:hAnsi="Times New Roman" w:cs="Times New Roman" w:hint="default"/>
    </w:rPr>
  </w:style>
  <w:style w:type="character" w:customStyle="1" w:styleId="RTFNum203">
    <w:name w:val="RTF_Num 20 3"/>
    <w:rsid w:val="000E1BC2"/>
    <w:rPr>
      <w:rFonts w:ascii="Times New Roman" w:hAnsi="Times New Roman" w:cs="Times New Roman" w:hint="default"/>
    </w:rPr>
  </w:style>
  <w:style w:type="character" w:customStyle="1" w:styleId="RTFNum204">
    <w:name w:val="RTF_Num 20 4"/>
    <w:rsid w:val="000E1BC2"/>
    <w:rPr>
      <w:rFonts w:ascii="Times New Roman" w:hAnsi="Times New Roman" w:cs="Times New Roman" w:hint="default"/>
    </w:rPr>
  </w:style>
  <w:style w:type="character" w:customStyle="1" w:styleId="RTFNum205">
    <w:name w:val="RTF_Num 20 5"/>
    <w:rsid w:val="000E1BC2"/>
    <w:rPr>
      <w:rFonts w:ascii="Times New Roman" w:hAnsi="Times New Roman" w:cs="Times New Roman" w:hint="default"/>
    </w:rPr>
  </w:style>
  <w:style w:type="character" w:customStyle="1" w:styleId="RTFNum206">
    <w:name w:val="RTF_Num 20 6"/>
    <w:rsid w:val="000E1BC2"/>
    <w:rPr>
      <w:rFonts w:ascii="Times New Roman" w:hAnsi="Times New Roman" w:cs="Times New Roman" w:hint="default"/>
    </w:rPr>
  </w:style>
  <w:style w:type="character" w:customStyle="1" w:styleId="RTFNum207">
    <w:name w:val="RTF_Num 20 7"/>
    <w:rsid w:val="000E1BC2"/>
    <w:rPr>
      <w:rFonts w:ascii="Times New Roman" w:hAnsi="Times New Roman" w:cs="Times New Roman" w:hint="default"/>
    </w:rPr>
  </w:style>
  <w:style w:type="character" w:customStyle="1" w:styleId="RTFNum208">
    <w:name w:val="RTF_Num 20 8"/>
    <w:rsid w:val="000E1BC2"/>
    <w:rPr>
      <w:rFonts w:ascii="Times New Roman" w:hAnsi="Times New Roman" w:cs="Times New Roman" w:hint="default"/>
    </w:rPr>
  </w:style>
  <w:style w:type="character" w:customStyle="1" w:styleId="RTFNum209">
    <w:name w:val="RTF_Num 20 9"/>
    <w:rsid w:val="000E1BC2"/>
    <w:rPr>
      <w:rFonts w:ascii="Times New Roman" w:hAnsi="Times New Roman" w:cs="Times New Roman" w:hint="default"/>
    </w:rPr>
  </w:style>
  <w:style w:type="character" w:customStyle="1" w:styleId="RTFNum211">
    <w:name w:val="RTF_Num 21 1"/>
    <w:rsid w:val="000E1BC2"/>
    <w:rPr>
      <w:rFonts w:ascii="Times New Roman" w:hAnsi="Times New Roman" w:cs="Times New Roman" w:hint="default"/>
    </w:rPr>
  </w:style>
  <w:style w:type="character" w:customStyle="1" w:styleId="RTFNum212">
    <w:name w:val="RTF_Num 21 2"/>
    <w:rsid w:val="000E1BC2"/>
    <w:rPr>
      <w:rFonts w:ascii="Times New Roman" w:hAnsi="Times New Roman" w:cs="Times New Roman" w:hint="default"/>
      <w:b w:val="0"/>
      <w:bCs w:val="0"/>
    </w:rPr>
  </w:style>
  <w:style w:type="character" w:customStyle="1" w:styleId="RTFNum213">
    <w:name w:val="RTF_Num 21 3"/>
    <w:rsid w:val="000E1BC2"/>
    <w:rPr>
      <w:rFonts w:ascii="Times New Roman" w:hAnsi="Times New Roman" w:cs="Times New Roman" w:hint="default"/>
      <w:sz w:val="22"/>
      <w:szCs w:val="22"/>
    </w:rPr>
  </w:style>
  <w:style w:type="character" w:customStyle="1" w:styleId="RTFNum214">
    <w:name w:val="RTF_Num 21 4"/>
    <w:rsid w:val="000E1BC2"/>
    <w:rPr>
      <w:rFonts w:ascii="Times New Roman" w:hAnsi="Times New Roman" w:cs="Times New Roman" w:hint="default"/>
    </w:rPr>
  </w:style>
  <w:style w:type="character" w:customStyle="1" w:styleId="RTFNum215">
    <w:name w:val="RTF_Num 21 5"/>
    <w:rsid w:val="000E1BC2"/>
    <w:rPr>
      <w:rFonts w:ascii="Times New Roman" w:hAnsi="Times New Roman" w:cs="Times New Roman" w:hint="default"/>
    </w:rPr>
  </w:style>
  <w:style w:type="character" w:customStyle="1" w:styleId="RTFNum216">
    <w:name w:val="RTF_Num 21 6"/>
    <w:rsid w:val="000E1BC2"/>
    <w:rPr>
      <w:rFonts w:ascii="Times New Roman" w:hAnsi="Times New Roman" w:cs="Times New Roman" w:hint="default"/>
    </w:rPr>
  </w:style>
  <w:style w:type="character" w:customStyle="1" w:styleId="RTFNum217">
    <w:name w:val="RTF_Num 21 7"/>
    <w:rsid w:val="000E1BC2"/>
    <w:rPr>
      <w:rFonts w:ascii="Times New Roman" w:hAnsi="Times New Roman" w:cs="Times New Roman" w:hint="default"/>
    </w:rPr>
  </w:style>
  <w:style w:type="character" w:customStyle="1" w:styleId="RTFNum218">
    <w:name w:val="RTF_Num 21 8"/>
    <w:rsid w:val="000E1BC2"/>
    <w:rPr>
      <w:rFonts w:ascii="Times New Roman" w:hAnsi="Times New Roman" w:cs="Times New Roman" w:hint="default"/>
    </w:rPr>
  </w:style>
  <w:style w:type="character" w:customStyle="1" w:styleId="RTFNum219">
    <w:name w:val="RTF_Num 21 9"/>
    <w:rsid w:val="000E1BC2"/>
    <w:rPr>
      <w:rFonts w:ascii="Times New Roman" w:hAnsi="Times New Roman" w:cs="Times New Roman" w:hint="default"/>
    </w:rPr>
  </w:style>
  <w:style w:type="character" w:customStyle="1" w:styleId="RTFNum221">
    <w:name w:val="RTF_Num 22 1"/>
    <w:rsid w:val="000E1BC2"/>
    <w:rPr>
      <w:rFonts w:ascii="Times New Roman" w:hAnsi="Times New Roman" w:cs="Times New Roman" w:hint="default"/>
      <w:i w:val="0"/>
      <w:iCs w:val="0"/>
    </w:rPr>
  </w:style>
  <w:style w:type="character" w:customStyle="1" w:styleId="RTFNum222">
    <w:name w:val="RTF_Num 22 2"/>
    <w:rsid w:val="000E1BC2"/>
    <w:rPr>
      <w:rFonts w:ascii="Times New Roman" w:hAnsi="Times New Roman" w:cs="Times New Roman" w:hint="default"/>
    </w:rPr>
  </w:style>
  <w:style w:type="character" w:customStyle="1" w:styleId="RTFNum223">
    <w:name w:val="RTF_Num 22 3"/>
    <w:rsid w:val="000E1BC2"/>
    <w:rPr>
      <w:rFonts w:ascii="Times New Roman" w:hAnsi="Times New Roman" w:cs="Times New Roman" w:hint="default"/>
    </w:rPr>
  </w:style>
  <w:style w:type="character" w:customStyle="1" w:styleId="RTFNum224">
    <w:name w:val="RTF_Num 22 4"/>
    <w:rsid w:val="000E1BC2"/>
    <w:rPr>
      <w:rFonts w:ascii="Times New Roman" w:hAnsi="Times New Roman" w:cs="Times New Roman" w:hint="default"/>
    </w:rPr>
  </w:style>
  <w:style w:type="character" w:customStyle="1" w:styleId="RTFNum225">
    <w:name w:val="RTF_Num 22 5"/>
    <w:rsid w:val="000E1BC2"/>
    <w:rPr>
      <w:rFonts w:ascii="Times New Roman" w:hAnsi="Times New Roman" w:cs="Times New Roman" w:hint="default"/>
    </w:rPr>
  </w:style>
  <w:style w:type="character" w:customStyle="1" w:styleId="RTFNum226">
    <w:name w:val="RTF_Num 22 6"/>
    <w:rsid w:val="000E1BC2"/>
    <w:rPr>
      <w:rFonts w:ascii="Times New Roman" w:hAnsi="Times New Roman" w:cs="Times New Roman" w:hint="default"/>
    </w:rPr>
  </w:style>
  <w:style w:type="character" w:customStyle="1" w:styleId="RTFNum227">
    <w:name w:val="RTF_Num 22 7"/>
    <w:rsid w:val="000E1BC2"/>
    <w:rPr>
      <w:rFonts w:ascii="Times New Roman" w:hAnsi="Times New Roman" w:cs="Times New Roman" w:hint="default"/>
    </w:rPr>
  </w:style>
  <w:style w:type="character" w:customStyle="1" w:styleId="RTFNum228">
    <w:name w:val="RTF_Num 22 8"/>
    <w:rsid w:val="000E1BC2"/>
    <w:rPr>
      <w:rFonts w:ascii="Times New Roman" w:hAnsi="Times New Roman" w:cs="Times New Roman" w:hint="default"/>
    </w:rPr>
  </w:style>
  <w:style w:type="character" w:customStyle="1" w:styleId="RTFNum229">
    <w:name w:val="RTF_Num 22 9"/>
    <w:rsid w:val="000E1BC2"/>
    <w:rPr>
      <w:rFonts w:ascii="Times New Roman" w:hAnsi="Times New Roman" w:cs="Times New Roman" w:hint="default"/>
    </w:rPr>
  </w:style>
  <w:style w:type="character" w:customStyle="1" w:styleId="RTFNum231">
    <w:name w:val="RTF_Num 23 1"/>
    <w:rsid w:val="000E1BC2"/>
    <w:rPr>
      <w:rFonts w:ascii="Times New Roman" w:hAnsi="Times New Roman" w:cs="Times New Roman" w:hint="default"/>
    </w:rPr>
  </w:style>
  <w:style w:type="character" w:customStyle="1" w:styleId="RTFNum232">
    <w:name w:val="RTF_Num 23 2"/>
    <w:rsid w:val="000E1BC2"/>
    <w:rPr>
      <w:rFonts w:ascii="Times New Roman" w:hAnsi="Times New Roman" w:cs="Times New Roman" w:hint="default"/>
    </w:rPr>
  </w:style>
  <w:style w:type="character" w:customStyle="1" w:styleId="RTFNum233">
    <w:name w:val="RTF_Num 23 3"/>
    <w:rsid w:val="000E1BC2"/>
    <w:rPr>
      <w:rFonts w:ascii="Times New Roman" w:hAnsi="Times New Roman" w:cs="Times New Roman" w:hint="default"/>
    </w:rPr>
  </w:style>
  <w:style w:type="character" w:customStyle="1" w:styleId="RTFNum234">
    <w:name w:val="RTF_Num 23 4"/>
    <w:rsid w:val="000E1BC2"/>
    <w:rPr>
      <w:rFonts w:ascii="Times New Roman" w:hAnsi="Times New Roman" w:cs="Times New Roman" w:hint="default"/>
    </w:rPr>
  </w:style>
  <w:style w:type="character" w:customStyle="1" w:styleId="RTFNum235">
    <w:name w:val="RTF_Num 23 5"/>
    <w:rsid w:val="000E1BC2"/>
    <w:rPr>
      <w:rFonts w:ascii="Times New Roman" w:hAnsi="Times New Roman" w:cs="Times New Roman" w:hint="default"/>
    </w:rPr>
  </w:style>
  <w:style w:type="character" w:customStyle="1" w:styleId="RTFNum236">
    <w:name w:val="RTF_Num 23 6"/>
    <w:rsid w:val="000E1BC2"/>
    <w:rPr>
      <w:rFonts w:ascii="Times New Roman" w:hAnsi="Times New Roman" w:cs="Times New Roman" w:hint="default"/>
    </w:rPr>
  </w:style>
  <w:style w:type="character" w:customStyle="1" w:styleId="RTFNum237">
    <w:name w:val="RTF_Num 23 7"/>
    <w:rsid w:val="000E1BC2"/>
    <w:rPr>
      <w:rFonts w:ascii="Times New Roman" w:hAnsi="Times New Roman" w:cs="Times New Roman" w:hint="default"/>
    </w:rPr>
  </w:style>
  <w:style w:type="character" w:customStyle="1" w:styleId="RTFNum238">
    <w:name w:val="RTF_Num 23 8"/>
    <w:rsid w:val="000E1BC2"/>
    <w:rPr>
      <w:rFonts w:ascii="Times New Roman" w:hAnsi="Times New Roman" w:cs="Times New Roman" w:hint="default"/>
    </w:rPr>
  </w:style>
  <w:style w:type="character" w:customStyle="1" w:styleId="RTFNum239">
    <w:name w:val="RTF_Num 23 9"/>
    <w:rsid w:val="000E1BC2"/>
    <w:rPr>
      <w:rFonts w:ascii="Times New Roman" w:hAnsi="Times New Roman" w:cs="Times New Roman" w:hint="default"/>
    </w:rPr>
  </w:style>
  <w:style w:type="character" w:customStyle="1" w:styleId="RTFNum241">
    <w:name w:val="RTF_Num 24 1"/>
    <w:rsid w:val="000E1BC2"/>
    <w:rPr>
      <w:rFonts w:ascii="Times New Roman" w:hAnsi="Times New Roman" w:cs="Times New Roman" w:hint="default"/>
    </w:rPr>
  </w:style>
  <w:style w:type="character" w:customStyle="1" w:styleId="RTFNum242">
    <w:name w:val="RTF_Num 24 2"/>
    <w:rsid w:val="000E1BC2"/>
    <w:rPr>
      <w:rFonts w:ascii="Times New Roman" w:hAnsi="Times New Roman" w:cs="Times New Roman" w:hint="default"/>
      <w:sz w:val="20"/>
      <w:szCs w:val="20"/>
    </w:rPr>
  </w:style>
  <w:style w:type="character" w:customStyle="1" w:styleId="RTFNum243">
    <w:name w:val="RTF_Num 24 3"/>
    <w:rsid w:val="000E1BC2"/>
    <w:rPr>
      <w:rFonts w:ascii="Times New Roman" w:hAnsi="Times New Roman" w:cs="Times New Roman" w:hint="default"/>
    </w:rPr>
  </w:style>
  <w:style w:type="character" w:customStyle="1" w:styleId="RTFNum244">
    <w:name w:val="RTF_Num 24 4"/>
    <w:rsid w:val="000E1BC2"/>
    <w:rPr>
      <w:rFonts w:ascii="Times New Roman" w:hAnsi="Times New Roman" w:cs="Times New Roman" w:hint="default"/>
    </w:rPr>
  </w:style>
  <w:style w:type="character" w:customStyle="1" w:styleId="RTFNum245">
    <w:name w:val="RTF_Num 24 5"/>
    <w:rsid w:val="000E1BC2"/>
    <w:rPr>
      <w:rFonts w:ascii="Times New Roman" w:hAnsi="Times New Roman" w:cs="Times New Roman" w:hint="default"/>
    </w:rPr>
  </w:style>
  <w:style w:type="character" w:customStyle="1" w:styleId="RTFNum246">
    <w:name w:val="RTF_Num 24 6"/>
    <w:rsid w:val="000E1BC2"/>
    <w:rPr>
      <w:rFonts w:ascii="Times New Roman" w:hAnsi="Times New Roman" w:cs="Times New Roman" w:hint="default"/>
    </w:rPr>
  </w:style>
  <w:style w:type="character" w:customStyle="1" w:styleId="RTFNum247">
    <w:name w:val="RTF_Num 24 7"/>
    <w:rsid w:val="000E1BC2"/>
    <w:rPr>
      <w:rFonts w:ascii="Times New Roman" w:hAnsi="Times New Roman" w:cs="Times New Roman" w:hint="default"/>
    </w:rPr>
  </w:style>
  <w:style w:type="character" w:customStyle="1" w:styleId="RTFNum248">
    <w:name w:val="RTF_Num 24 8"/>
    <w:rsid w:val="000E1BC2"/>
    <w:rPr>
      <w:rFonts w:ascii="Times New Roman" w:hAnsi="Times New Roman" w:cs="Times New Roman" w:hint="default"/>
    </w:rPr>
  </w:style>
  <w:style w:type="character" w:customStyle="1" w:styleId="RTFNum249">
    <w:name w:val="RTF_Num 24 9"/>
    <w:rsid w:val="000E1BC2"/>
    <w:rPr>
      <w:rFonts w:ascii="Times New Roman" w:hAnsi="Times New Roman" w:cs="Times New Roman" w:hint="default"/>
    </w:rPr>
  </w:style>
  <w:style w:type="character" w:customStyle="1" w:styleId="RTFNum251">
    <w:name w:val="RTF_Num 25 1"/>
    <w:rsid w:val="000E1BC2"/>
    <w:rPr>
      <w:rFonts w:ascii="Times New Roman" w:hAnsi="Times New Roman" w:cs="Times New Roman" w:hint="default"/>
    </w:rPr>
  </w:style>
  <w:style w:type="character" w:customStyle="1" w:styleId="RTFNum252">
    <w:name w:val="RTF_Num 25 2"/>
    <w:rsid w:val="000E1BC2"/>
    <w:rPr>
      <w:rFonts w:ascii="Times New Roman" w:hAnsi="Times New Roman" w:cs="Times New Roman" w:hint="default"/>
    </w:rPr>
  </w:style>
  <w:style w:type="character" w:customStyle="1" w:styleId="RTFNum253">
    <w:name w:val="RTF_Num 25 3"/>
    <w:rsid w:val="000E1BC2"/>
    <w:rPr>
      <w:rFonts w:ascii="Times New Roman" w:hAnsi="Times New Roman" w:cs="Times New Roman" w:hint="default"/>
    </w:rPr>
  </w:style>
  <w:style w:type="character" w:customStyle="1" w:styleId="RTFNum254">
    <w:name w:val="RTF_Num 25 4"/>
    <w:rsid w:val="000E1BC2"/>
    <w:rPr>
      <w:rFonts w:ascii="Times New Roman" w:hAnsi="Times New Roman" w:cs="Times New Roman" w:hint="default"/>
    </w:rPr>
  </w:style>
  <w:style w:type="character" w:customStyle="1" w:styleId="RTFNum255">
    <w:name w:val="RTF_Num 25 5"/>
    <w:rsid w:val="000E1BC2"/>
    <w:rPr>
      <w:rFonts w:ascii="Times New Roman" w:hAnsi="Times New Roman" w:cs="Times New Roman" w:hint="default"/>
    </w:rPr>
  </w:style>
  <w:style w:type="character" w:customStyle="1" w:styleId="RTFNum256">
    <w:name w:val="RTF_Num 25 6"/>
    <w:rsid w:val="000E1BC2"/>
    <w:rPr>
      <w:rFonts w:ascii="Times New Roman" w:hAnsi="Times New Roman" w:cs="Times New Roman" w:hint="default"/>
    </w:rPr>
  </w:style>
  <w:style w:type="character" w:customStyle="1" w:styleId="RTFNum257">
    <w:name w:val="RTF_Num 25 7"/>
    <w:rsid w:val="000E1BC2"/>
    <w:rPr>
      <w:rFonts w:ascii="Times New Roman" w:hAnsi="Times New Roman" w:cs="Times New Roman" w:hint="default"/>
    </w:rPr>
  </w:style>
  <w:style w:type="character" w:customStyle="1" w:styleId="RTFNum258">
    <w:name w:val="RTF_Num 25 8"/>
    <w:rsid w:val="000E1BC2"/>
    <w:rPr>
      <w:rFonts w:ascii="Times New Roman" w:hAnsi="Times New Roman" w:cs="Times New Roman" w:hint="default"/>
    </w:rPr>
  </w:style>
  <w:style w:type="character" w:customStyle="1" w:styleId="RTFNum259">
    <w:name w:val="RTF_Num 25 9"/>
    <w:rsid w:val="000E1BC2"/>
    <w:rPr>
      <w:rFonts w:ascii="Times New Roman" w:hAnsi="Times New Roman" w:cs="Times New Roman" w:hint="default"/>
    </w:rPr>
  </w:style>
  <w:style w:type="character" w:customStyle="1" w:styleId="RTFNum261">
    <w:name w:val="RTF_Num 26 1"/>
    <w:rsid w:val="000E1BC2"/>
    <w:rPr>
      <w:rFonts w:ascii="Times New Roman" w:hAnsi="Times New Roman" w:cs="Times New Roman" w:hint="default"/>
    </w:rPr>
  </w:style>
  <w:style w:type="character" w:customStyle="1" w:styleId="RTFNum262">
    <w:name w:val="RTF_Num 26 2"/>
    <w:rsid w:val="000E1BC2"/>
    <w:rPr>
      <w:rFonts w:ascii="Times New Roman" w:hAnsi="Times New Roman" w:cs="Times New Roman" w:hint="default"/>
      <w:sz w:val="20"/>
      <w:szCs w:val="20"/>
    </w:rPr>
  </w:style>
  <w:style w:type="character" w:customStyle="1" w:styleId="RTFNum263">
    <w:name w:val="RTF_Num 26 3"/>
    <w:rsid w:val="000E1BC2"/>
    <w:rPr>
      <w:rFonts w:ascii="Times New Roman" w:hAnsi="Times New Roman" w:cs="Times New Roman" w:hint="default"/>
    </w:rPr>
  </w:style>
  <w:style w:type="character" w:customStyle="1" w:styleId="RTFNum264">
    <w:name w:val="RTF_Num 26 4"/>
    <w:rsid w:val="000E1BC2"/>
    <w:rPr>
      <w:rFonts w:ascii="Times New Roman" w:hAnsi="Times New Roman" w:cs="Times New Roman" w:hint="default"/>
    </w:rPr>
  </w:style>
  <w:style w:type="character" w:customStyle="1" w:styleId="RTFNum265">
    <w:name w:val="RTF_Num 26 5"/>
    <w:rsid w:val="000E1BC2"/>
    <w:rPr>
      <w:rFonts w:ascii="Times New Roman" w:hAnsi="Times New Roman" w:cs="Times New Roman" w:hint="default"/>
    </w:rPr>
  </w:style>
  <w:style w:type="character" w:customStyle="1" w:styleId="RTFNum266">
    <w:name w:val="RTF_Num 26 6"/>
    <w:rsid w:val="000E1BC2"/>
    <w:rPr>
      <w:rFonts w:ascii="Times New Roman" w:hAnsi="Times New Roman" w:cs="Times New Roman" w:hint="default"/>
    </w:rPr>
  </w:style>
  <w:style w:type="character" w:customStyle="1" w:styleId="RTFNum267">
    <w:name w:val="RTF_Num 26 7"/>
    <w:rsid w:val="000E1BC2"/>
    <w:rPr>
      <w:rFonts w:ascii="Times New Roman" w:hAnsi="Times New Roman" w:cs="Times New Roman" w:hint="default"/>
    </w:rPr>
  </w:style>
  <w:style w:type="character" w:customStyle="1" w:styleId="RTFNum268">
    <w:name w:val="RTF_Num 26 8"/>
    <w:rsid w:val="000E1BC2"/>
    <w:rPr>
      <w:rFonts w:ascii="Times New Roman" w:hAnsi="Times New Roman" w:cs="Times New Roman" w:hint="default"/>
    </w:rPr>
  </w:style>
  <w:style w:type="character" w:customStyle="1" w:styleId="RTFNum269">
    <w:name w:val="RTF_Num 26 9"/>
    <w:rsid w:val="000E1BC2"/>
    <w:rPr>
      <w:rFonts w:ascii="Times New Roman" w:hAnsi="Times New Roman" w:cs="Times New Roman" w:hint="default"/>
    </w:rPr>
  </w:style>
  <w:style w:type="character" w:customStyle="1" w:styleId="RTFNum271">
    <w:name w:val="RTF_Num 27 1"/>
    <w:rsid w:val="000E1BC2"/>
    <w:rPr>
      <w:rFonts w:ascii="Times New Roman" w:hAnsi="Times New Roman" w:cs="Times New Roman" w:hint="default"/>
      <w:b w:val="0"/>
      <w:bCs w:val="0"/>
    </w:rPr>
  </w:style>
  <w:style w:type="character" w:customStyle="1" w:styleId="RTFNum272">
    <w:name w:val="RTF_Num 27 2"/>
    <w:rsid w:val="000E1BC2"/>
    <w:rPr>
      <w:rFonts w:ascii="Times New Roman" w:hAnsi="Times New Roman" w:cs="Times New Roman" w:hint="default"/>
    </w:rPr>
  </w:style>
  <w:style w:type="character" w:customStyle="1" w:styleId="RTFNum273">
    <w:name w:val="RTF_Num 27 3"/>
    <w:rsid w:val="000E1BC2"/>
    <w:rPr>
      <w:rFonts w:ascii="Times New Roman" w:hAnsi="Times New Roman" w:cs="Times New Roman" w:hint="default"/>
    </w:rPr>
  </w:style>
  <w:style w:type="character" w:customStyle="1" w:styleId="RTFNum274">
    <w:name w:val="RTF_Num 27 4"/>
    <w:rsid w:val="000E1BC2"/>
    <w:rPr>
      <w:rFonts w:ascii="Times New Roman" w:hAnsi="Times New Roman" w:cs="Times New Roman" w:hint="default"/>
    </w:rPr>
  </w:style>
  <w:style w:type="character" w:customStyle="1" w:styleId="RTFNum275">
    <w:name w:val="RTF_Num 27 5"/>
    <w:rsid w:val="000E1BC2"/>
    <w:rPr>
      <w:rFonts w:ascii="Times New Roman" w:hAnsi="Times New Roman" w:cs="Times New Roman" w:hint="default"/>
    </w:rPr>
  </w:style>
  <w:style w:type="character" w:customStyle="1" w:styleId="RTFNum276">
    <w:name w:val="RTF_Num 27 6"/>
    <w:rsid w:val="000E1BC2"/>
    <w:rPr>
      <w:rFonts w:ascii="Times New Roman" w:hAnsi="Times New Roman" w:cs="Times New Roman" w:hint="default"/>
    </w:rPr>
  </w:style>
  <w:style w:type="character" w:customStyle="1" w:styleId="RTFNum277">
    <w:name w:val="RTF_Num 27 7"/>
    <w:rsid w:val="000E1BC2"/>
    <w:rPr>
      <w:rFonts w:ascii="Times New Roman" w:hAnsi="Times New Roman" w:cs="Times New Roman" w:hint="default"/>
    </w:rPr>
  </w:style>
  <w:style w:type="character" w:customStyle="1" w:styleId="RTFNum278">
    <w:name w:val="RTF_Num 27 8"/>
    <w:rsid w:val="000E1BC2"/>
    <w:rPr>
      <w:rFonts w:ascii="Times New Roman" w:hAnsi="Times New Roman" w:cs="Times New Roman" w:hint="default"/>
    </w:rPr>
  </w:style>
  <w:style w:type="character" w:customStyle="1" w:styleId="RTFNum279">
    <w:name w:val="RTF_Num 27 9"/>
    <w:rsid w:val="000E1BC2"/>
    <w:rPr>
      <w:rFonts w:ascii="Times New Roman" w:hAnsi="Times New Roman" w:cs="Times New Roman" w:hint="default"/>
    </w:rPr>
  </w:style>
  <w:style w:type="character" w:customStyle="1" w:styleId="RTFNum281">
    <w:name w:val="RTF_Num 28 1"/>
    <w:rsid w:val="000E1BC2"/>
    <w:rPr>
      <w:rFonts w:ascii="Times New Roman" w:hAnsi="Times New Roman" w:cs="Times New Roman" w:hint="default"/>
    </w:rPr>
  </w:style>
  <w:style w:type="character" w:customStyle="1" w:styleId="RTFNum282">
    <w:name w:val="RTF_Num 28 2"/>
    <w:rsid w:val="000E1BC2"/>
    <w:rPr>
      <w:rFonts w:ascii="Times New Roman" w:hAnsi="Times New Roman" w:cs="Times New Roman" w:hint="default"/>
    </w:rPr>
  </w:style>
  <w:style w:type="character" w:customStyle="1" w:styleId="RTFNum283">
    <w:name w:val="RTF_Num 28 3"/>
    <w:rsid w:val="000E1BC2"/>
    <w:rPr>
      <w:rFonts w:ascii="Times New Roman" w:hAnsi="Times New Roman" w:cs="Times New Roman" w:hint="default"/>
    </w:rPr>
  </w:style>
  <w:style w:type="character" w:customStyle="1" w:styleId="RTFNum284">
    <w:name w:val="RTF_Num 28 4"/>
    <w:rsid w:val="000E1BC2"/>
    <w:rPr>
      <w:rFonts w:ascii="Times New Roman" w:hAnsi="Times New Roman" w:cs="Times New Roman" w:hint="default"/>
    </w:rPr>
  </w:style>
  <w:style w:type="character" w:customStyle="1" w:styleId="RTFNum285">
    <w:name w:val="RTF_Num 28 5"/>
    <w:rsid w:val="000E1BC2"/>
    <w:rPr>
      <w:rFonts w:ascii="Times New Roman" w:hAnsi="Times New Roman" w:cs="Times New Roman" w:hint="default"/>
    </w:rPr>
  </w:style>
  <w:style w:type="character" w:customStyle="1" w:styleId="RTFNum286">
    <w:name w:val="RTF_Num 28 6"/>
    <w:rsid w:val="000E1BC2"/>
    <w:rPr>
      <w:rFonts w:ascii="Times New Roman" w:hAnsi="Times New Roman" w:cs="Times New Roman" w:hint="default"/>
    </w:rPr>
  </w:style>
  <w:style w:type="character" w:customStyle="1" w:styleId="RTFNum287">
    <w:name w:val="RTF_Num 28 7"/>
    <w:rsid w:val="000E1BC2"/>
    <w:rPr>
      <w:rFonts w:ascii="Times New Roman" w:hAnsi="Times New Roman" w:cs="Times New Roman" w:hint="default"/>
    </w:rPr>
  </w:style>
  <w:style w:type="character" w:customStyle="1" w:styleId="RTFNum288">
    <w:name w:val="RTF_Num 28 8"/>
    <w:rsid w:val="000E1BC2"/>
    <w:rPr>
      <w:rFonts w:ascii="Times New Roman" w:hAnsi="Times New Roman" w:cs="Times New Roman" w:hint="default"/>
    </w:rPr>
  </w:style>
  <w:style w:type="character" w:customStyle="1" w:styleId="RTFNum289">
    <w:name w:val="RTF_Num 28 9"/>
    <w:rsid w:val="000E1BC2"/>
    <w:rPr>
      <w:rFonts w:ascii="Times New Roman" w:hAnsi="Times New Roman" w:cs="Times New Roman" w:hint="default"/>
    </w:rPr>
  </w:style>
  <w:style w:type="character" w:customStyle="1" w:styleId="WW-RTFNum2810">
    <w:name w:val="WW-RTF_Num 28 1"/>
    <w:rsid w:val="000E1BC2"/>
    <w:rPr>
      <w:rFonts w:ascii="Times New Roman" w:hAnsi="Times New Roman" w:cs="Times New Roman" w:hint="default"/>
      <w:i w:val="0"/>
      <w:iCs w:val="0"/>
    </w:rPr>
  </w:style>
  <w:style w:type="character" w:customStyle="1" w:styleId="WW-RTFNum282">
    <w:name w:val="WW-RTF_Num 28 2"/>
    <w:rsid w:val="000E1BC2"/>
    <w:rPr>
      <w:rFonts w:ascii="Times New Roman" w:hAnsi="Times New Roman" w:cs="Times New Roman" w:hint="default"/>
    </w:rPr>
  </w:style>
  <w:style w:type="character" w:customStyle="1" w:styleId="WW-RTFNum283">
    <w:name w:val="WW-RTF_Num 28 3"/>
    <w:rsid w:val="000E1BC2"/>
    <w:rPr>
      <w:rFonts w:ascii="Times New Roman" w:hAnsi="Times New Roman" w:cs="Times New Roman" w:hint="default"/>
    </w:rPr>
  </w:style>
  <w:style w:type="character" w:customStyle="1" w:styleId="WW-RTFNum284">
    <w:name w:val="WW-RTF_Num 28 4"/>
    <w:rsid w:val="000E1BC2"/>
    <w:rPr>
      <w:rFonts w:ascii="Times New Roman" w:hAnsi="Times New Roman" w:cs="Times New Roman" w:hint="default"/>
    </w:rPr>
  </w:style>
  <w:style w:type="character" w:customStyle="1" w:styleId="WW-RTFNum285">
    <w:name w:val="WW-RTF_Num 28 5"/>
    <w:rsid w:val="000E1BC2"/>
    <w:rPr>
      <w:rFonts w:ascii="Times New Roman" w:hAnsi="Times New Roman" w:cs="Times New Roman" w:hint="default"/>
    </w:rPr>
  </w:style>
  <w:style w:type="character" w:customStyle="1" w:styleId="WW-RTFNum286">
    <w:name w:val="WW-RTF_Num 28 6"/>
    <w:rsid w:val="000E1BC2"/>
    <w:rPr>
      <w:rFonts w:ascii="Times New Roman" w:hAnsi="Times New Roman" w:cs="Times New Roman" w:hint="default"/>
    </w:rPr>
  </w:style>
  <w:style w:type="character" w:customStyle="1" w:styleId="WW-RTFNum287">
    <w:name w:val="WW-RTF_Num 28 7"/>
    <w:rsid w:val="000E1BC2"/>
    <w:rPr>
      <w:rFonts w:ascii="Times New Roman" w:hAnsi="Times New Roman" w:cs="Times New Roman" w:hint="default"/>
    </w:rPr>
  </w:style>
  <w:style w:type="character" w:customStyle="1" w:styleId="WW-RTFNum288">
    <w:name w:val="WW-RTF_Num 28 8"/>
    <w:rsid w:val="000E1BC2"/>
    <w:rPr>
      <w:rFonts w:ascii="Times New Roman" w:hAnsi="Times New Roman" w:cs="Times New Roman" w:hint="default"/>
    </w:rPr>
  </w:style>
  <w:style w:type="character" w:customStyle="1" w:styleId="WW-RTFNum289">
    <w:name w:val="WW-RTF_Num 28 9"/>
    <w:rsid w:val="000E1BC2"/>
    <w:rPr>
      <w:rFonts w:ascii="Times New Roman" w:hAnsi="Times New Roman" w:cs="Times New Roman" w:hint="default"/>
    </w:rPr>
  </w:style>
  <w:style w:type="character" w:customStyle="1" w:styleId="RTFNum291">
    <w:name w:val="RTF_Num 29 1"/>
    <w:rsid w:val="000E1BC2"/>
    <w:rPr>
      <w:rFonts w:ascii="Times New Roman" w:hAnsi="Times New Roman" w:cs="Times New Roman" w:hint="default"/>
    </w:rPr>
  </w:style>
  <w:style w:type="character" w:customStyle="1" w:styleId="RTFNum292">
    <w:name w:val="RTF_Num 29 2"/>
    <w:rsid w:val="000E1BC2"/>
    <w:rPr>
      <w:rFonts w:ascii="Times New Roman" w:hAnsi="Times New Roman" w:cs="Times New Roman" w:hint="default"/>
    </w:rPr>
  </w:style>
  <w:style w:type="character" w:customStyle="1" w:styleId="RTFNum293">
    <w:name w:val="RTF_Num 29 3"/>
    <w:rsid w:val="000E1BC2"/>
    <w:rPr>
      <w:rFonts w:ascii="Times New Roman" w:hAnsi="Times New Roman" w:cs="Times New Roman" w:hint="default"/>
    </w:rPr>
  </w:style>
  <w:style w:type="character" w:customStyle="1" w:styleId="RTFNum294">
    <w:name w:val="RTF_Num 29 4"/>
    <w:rsid w:val="000E1BC2"/>
    <w:rPr>
      <w:rFonts w:ascii="Times New Roman" w:hAnsi="Times New Roman" w:cs="Times New Roman" w:hint="default"/>
    </w:rPr>
  </w:style>
  <w:style w:type="character" w:customStyle="1" w:styleId="RTFNum295">
    <w:name w:val="RTF_Num 29 5"/>
    <w:rsid w:val="000E1BC2"/>
    <w:rPr>
      <w:rFonts w:ascii="Times New Roman" w:hAnsi="Times New Roman" w:cs="Times New Roman" w:hint="default"/>
    </w:rPr>
  </w:style>
  <w:style w:type="character" w:customStyle="1" w:styleId="RTFNum296">
    <w:name w:val="RTF_Num 29 6"/>
    <w:rsid w:val="000E1BC2"/>
    <w:rPr>
      <w:rFonts w:ascii="Times New Roman" w:hAnsi="Times New Roman" w:cs="Times New Roman" w:hint="default"/>
    </w:rPr>
  </w:style>
  <w:style w:type="character" w:customStyle="1" w:styleId="RTFNum297">
    <w:name w:val="RTF_Num 29 7"/>
    <w:rsid w:val="000E1BC2"/>
    <w:rPr>
      <w:rFonts w:ascii="Times New Roman" w:hAnsi="Times New Roman" w:cs="Times New Roman" w:hint="default"/>
    </w:rPr>
  </w:style>
  <w:style w:type="character" w:customStyle="1" w:styleId="RTFNum298">
    <w:name w:val="RTF_Num 29 8"/>
    <w:rsid w:val="000E1BC2"/>
    <w:rPr>
      <w:rFonts w:ascii="Times New Roman" w:hAnsi="Times New Roman" w:cs="Times New Roman" w:hint="default"/>
    </w:rPr>
  </w:style>
  <w:style w:type="character" w:customStyle="1" w:styleId="RTFNum299">
    <w:name w:val="RTF_Num 29 9"/>
    <w:rsid w:val="000E1BC2"/>
    <w:rPr>
      <w:rFonts w:ascii="Times New Roman" w:hAnsi="Times New Roman" w:cs="Times New Roman" w:hint="default"/>
    </w:rPr>
  </w:style>
  <w:style w:type="character" w:customStyle="1" w:styleId="RTFNum301">
    <w:name w:val="RTF_Num 30 1"/>
    <w:rsid w:val="000E1BC2"/>
    <w:rPr>
      <w:rFonts w:ascii="Times New Roman" w:hAnsi="Times New Roman" w:cs="Times New Roman" w:hint="default"/>
      <w:b/>
      <w:bCs/>
      <w:i w:val="0"/>
      <w:iCs w:val="0"/>
      <w:spacing w:val="0"/>
      <w:sz w:val="22"/>
      <w:szCs w:val="22"/>
    </w:rPr>
  </w:style>
  <w:style w:type="character" w:customStyle="1" w:styleId="RTFNum302">
    <w:name w:val="RTF_Num 30 2"/>
    <w:rsid w:val="000E1BC2"/>
    <w:rPr>
      <w:rFonts w:ascii="Times New Roman" w:hAnsi="Times New Roman" w:cs="Times New Roman" w:hint="default"/>
      <w:b w:val="0"/>
      <w:bCs w:val="0"/>
      <w:i w:val="0"/>
      <w:iCs w:val="0"/>
      <w:color w:val="auto"/>
      <w:spacing w:val="0"/>
      <w:sz w:val="20"/>
      <w:szCs w:val="20"/>
    </w:rPr>
  </w:style>
  <w:style w:type="character" w:customStyle="1" w:styleId="RTFNum303">
    <w:name w:val="RTF_Num 30 3"/>
    <w:rsid w:val="000E1BC2"/>
    <w:rPr>
      <w:rFonts w:ascii="Times New Roman" w:hAnsi="Times New Roman" w:cs="Times New Roman" w:hint="default"/>
      <w:b w:val="0"/>
      <w:bCs w:val="0"/>
      <w:i w:val="0"/>
      <w:iCs w:val="0"/>
      <w:spacing w:val="0"/>
      <w:sz w:val="20"/>
      <w:szCs w:val="20"/>
    </w:rPr>
  </w:style>
  <w:style w:type="character" w:customStyle="1" w:styleId="RTFNum304">
    <w:name w:val="RTF_Num 30 4"/>
    <w:rsid w:val="000E1BC2"/>
    <w:rPr>
      <w:rFonts w:ascii="Times New Roman" w:eastAsia="PMingLiU" w:hAnsi="Times New Roman" w:cs="Times New Roman" w:hint="default"/>
      <w:b w:val="0"/>
      <w:bCs w:val="0"/>
      <w:spacing w:val="0"/>
      <w:sz w:val="22"/>
      <w:szCs w:val="22"/>
    </w:rPr>
  </w:style>
  <w:style w:type="character" w:customStyle="1" w:styleId="RTFNum305">
    <w:name w:val="RTF_Num 30 5"/>
    <w:rsid w:val="000E1BC2"/>
    <w:rPr>
      <w:rFonts w:ascii="Times New Roman" w:hAnsi="Times New Roman" w:cs="Times New Roman" w:hint="default"/>
      <w:b/>
      <w:bCs/>
      <w:spacing w:val="0"/>
      <w:sz w:val="17"/>
      <w:szCs w:val="17"/>
    </w:rPr>
  </w:style>
  <w:style w:type="character" w:customStyle="1" w:styleId="RTFNum306">
    <w:name w:val="RTF_Num 30 6"/>
    <w:rsid w:val="000E1BC2"/>
    <w:rPr>
      <w:rFonts w:ascii="Times New Roman" w:hAnsi="Times New Roman" w:cs="Times New Roman" w:hint="default"/>
      <w:spacing w:val="0"/>
    </w:rPr>
  </w:style>
  <w:style w:type="character" w:customStyle="1" w:styleId="RTFNum307">
    <w:name w:val="RTF_Num 30 7"/>
    <w:rsid w:val="000E1BC2"/>
    <w:rPr>
      <w:rFonts w:ascii="Times New Roman" w:hAnsi="Times New Roman" w:cs="Times New Roman" w:hint="default"/>
      <w:spacing w:val="0"/>
    </w:rPr>
  </w:style>
  <w:style w:type="character" w:customStyle="1" w:styleId="RTFNum308">
    <w:name w:val="RTF_Num 30 8"/>
    <w:rsid w:val="000E1BC2"/>
    <w:rPr>
      <w:rFonts w:ascii="Times New Roman" w:hAnsi="Times New Roman" w:cs="Times New Roman" w:hint="default"/>
      <w:spacing w:val="0"/>
    </w:rPr>
  </w:style>
  <w:style w:type="character" w:customStyle="1" w:styleId="RTFNum309">
    <w:name w:val="RTF_Num 30 9"/>
    <w:rsid w:val="000E1BC2"/>
    <w:rPr>
      <w:rFonts w:ascii="Times New Roman" w:hAnsi="Times New Roman" w:cs="Times New Roman" w:hint="default"/>
      <w:spacing w:val="0"/>
    </w:rPr>
  </w:style>
  <w:style w:type="character" w:customStyle="1" w:styleId="RTFNum311">
    <w:name w:val="RTF_Num 31 1"/>
    <w:rsid w:val="000E1BC2"/>
    <w:rPr>
      <w:rFonts w:ascii="Times New Roman" w:hAnsi="Times New Roman" w:cs="Times New Roman" w:hint="default"/>
    </w:rPr>
  </w:style>
  <w:style w:type="character" w:customStyle="1" w:styleId="RTFNum312">
    <w:name w:val="RTF_Num 31 2"/>
    <w:rsid w:val="000E1BC2"/>
    <w:rPr>
      <w:rFonts w:ascii="Times New Roman" w:hAnsi="Times New Roman" w:cs="Times New Roman" w:hint="default"/>
    </w:rPr>
  </w:style>
  <w:style w:type="character" w:customStyle="1" w:styleId="RTFNum313">
    <w:name w:val="RTF_Num 31 3"/>
    <w:rsid w:val="000E1BC2"/>
    <w:rPr>
      <w:rFonts w:ascii="Times New Roman" w:hAnsi="Times New Roman" w:cs="Times New Roman" w:hint="default"/>
      <w:sz w:val="22"/>
      <w:szCs w:val="22"/>
    </w:rPr>
  </w:style>
  <w:style w:type="character" w:customStyle="1" w:styleId="RTFNum314">
    <w:name w:val="RTF_Num 31 4"/>
    <w:rsid w:val="000E1BC2"/>
    <w:rPr>
      <w:rFonts w:ascii="Times New Roman" w:hAnsi="Times New Roman" w:cs="Times New Roman" w:hint="default"/>
    </w:rPr>
  </w:style>
  <w:style w:type="character" w:customStyle="1" w:styleId="RTFNum315">
    <w:name w:val="RTF_Num 31 5"/>
    <w:rsid w:val="000E1BC2"/>
    <w:rPr>
      <w:rFonts w:ascii="Times New Roman" w:hAnsi="Times New Roman" w:cs="Times New Roman" w:hint="default"/>
    </w:rPr>
  </w:style>
  <w:style w:type="character" w:customStyle="1" w:styleId="RTFNum316">
    <w:name w:val="RTF_Num 31 6"/>
    <w:rsid w:val="000E1BC2"/>
    <w:rPr>
      <w:rFonts w:ascii="Times New Roman" w:hAnsi="Times New Roman" w:cs="Times New Roman" w:hint="default"/>
    </w:rPr>
  </w:style>
  <w:style w:type="character" w:customStyle="1" w:styleId="RTFNum317">
    <w:name w:val="RTF_Num 31 7"/>
    <w:rsid w:val="000E1BC2"/>
    <w:rPr>
      <w:rFonts w:ascii="Times New Roman" w:hAnsi="Times New Roman" w:cs="Times New Roman" w:hint="default"/>
    </w:rPr>
  </w:style>
  <w:style w:type="character" w:customStyle="1" w:styleId="RTFNum318">
    <w:name w:val="RTF_Num 31 8"/>
    <w:rsid w:val="000E1BC2"/>
    <w:rPr>
      <w:rFonts w:ascii="Times New Roman" w:hAnsi="Times New Roman" w:cs="Times New Roman" w:hint="default"/>
    </w:rPr>
  </w:style>
  <w:style w:type="character" w:customStyle="1" w:styleId="RTFNum319">
    <w:name w:val="RTF_Num 31 9"/>
    <w:rsid w:val="000E1BC2"/>
    <w:rPr>
      <w:rFonts w:ascii="Times New Roman" w:hAnsi="Times New Roman" w:cs="Times New Roman" w:hint="default"/>
    </w:rPr>
  </w:style>
  <w:style w:type="character" w:customStyle="1" w:styleId="RTFNum321">
    <w:name w:val="RTF_Num 32 1"/>
    <w:rsid w:val="000E1BC2"/>
    <w:rPr>
      <w:rFonts w:ascii="Times New Roman" w:hAnsi="Times New Roman" w:cs="Times New Roman" w:hint="default"/>
      <w:b w:val="0"/>
      <w:bCs w:val="0"/>
    </w:rPr>
  </w:style>
  <w:style w:type="character" w:customStyle="1" w:styleId="RTFNum322">
    <w:name w:val="RTF_Num 32 2"/>
    <w:rsid w:val="000E1BC2"/>
    <w:rPr>
      <w:rFonts w:ascii="Times New Roman" w:hAnsi="Times New Roman" w:cs="Times New Roman" w:hint="default"/>
    </w:rPr>
  </w:style>
  <w:style w:type="character" w:customStyle="1" w:styleId="RTFNum323">
    <w:name w:val="RTF_Num 32 3"/>
    <w:rsid w:val="000E1BC2"/>
    <w:rPr>
      <w:rFonts w:ascii="Times New Roman" w:hAnsi="Times New Roman" w:cs="Times New Roman" w:hint="default"/>
    </w:rPr>
  </w:style>
  <w:style w:type="character" w:customStyle="1" w:styleId="RTFNum324">
    <w:name w:val="RTF_Num 32 4"/>
    <w:rsid w:val="000E1BC2"/>
    <w:rPr>
      <w:rFonts w:ascii="Times New Roman" w:hAnsi="Times New Roman" w:cs="Times New Roman" w:hint="default"/>
    </w:rPr>
  </w:style>
  <w:style w:type="character" w:customStyle="1" w:styleId="RTFNum325">
    <w:name w:val="RTF_Num 32 5"/>
    <w:rsid w:val="000E1BC2"/>
    <w:rPr>
      <w:rFonts w:ascii="Times New Roman" w:hAnsi="Times New Roman" w:cs="Times New Roman" w:hint="default"/>
    </w:rPr>
  </w:style>
  <w:style w:type="character" w:customStyle="1" w:styleId="RTFNum326">
    <w:name w:val="RTF_Num 32 6"/>
    <w:rsid w:val="000E1BC2"/>
    <w:rPr>
      <w:rFonts w:ascii="Times New Roman" w:hAnsi="Times New Roman" w:cs="Times New Roman" w:hint="default"/>
    </w:rPr>
  </w:style>
  <w:style w:type="character" w:customStyle="1" w:styleId="RTFNum327">
    <w:name w:val="RTF_Num 32 7"/>
    <w:rsid w:val="000E1BC2"/>
    <w:rPr>
      <w:rFonts w:ascii="Times New Roman" w:hAnsi="Times New Roman" w:cs="Times New Roman" w:hint="default"/>
    </w:rPr>
  </w:style>
  <w:style w:type="character" w:customStyle="1" w:styleId="RTFNum328">
    <w:name w:val="RTF_Num 32 8"/>
    <w:rsid w:val="000E1BC2"/>
    <w:rPr>
      <w:rFonts w:ascii="Times New Roman" w:hAnsi="Times New Roman" w:cs="Times New Roman" w:hint="default"/>
    </w:rPr>
  </w:style>
  <w:style w:type="character" w:customStyle="1" w:styleId="RTFNum329">
    <w:name w:val="RTF_Num 32 9"/>
    <w:rsid w:val="000E1BC2"/>
    <w:rPr>
      <w:rFonts w:ascii="Times New Roman" w:hAnsi="Times New Roman" w:cs="Times New Roman" w:hint="default"/>
    </w:rPr>
  </w:style>
  <w:style w:type="character" w:customStyle="1" w:styleId="RTFNum331">
    <w:name w:val="RTF_Num 33 1"/>
    <w:rsid w:val="000E1BC2"/>
    <w:rPr>
      <w:rFonts w:ascii="Times New Roman" w:hAnsi="Times New Roman" w:cs="Times New Roman" w:hint="default"/>
    </w:rPr>
  </w:style>
  <w:style w:type="character" w:customStyle="1" w:styleId="RTFNum332">
    <w:name w:val="RTF_Num 33 2"/>
    <w:rsid w:val="000E1BC2"/>
    <w:rPr>
      <w:rFonts w:ascii="Times New Roman" w:hAnsi="Times New Roman" w:cs="Times New Roman" w:hint="default"/>
    </w:rPr>
  </w:style>
  <w:style w:type="character" w:customStyle="1" w:styleId="RTFNum333">
    <w:name w:val="RTF_Num 33 3"/>
    <w:rsid w:val="000E1BC2"/>
    <w:rPr>
      <w:rFonts w:ascii="Times New Roman" w:hAnsi="Times New Roman" w:cs="Times New Roman" w:hint="default"/>
    </w:rPr>
  </w:style>
  <w:style w:type="character" w:customStyle="1" w:styleId="RTFNum334">
    <w:name w:val="RTF_Num 33 4"/>
    <w:rsid w:val="000E1BC2"/>
    <w:rPr>
      <w:rFonts w:ascii="Times New Roman" w:hAnsi="Times New Roman" w:cs="Times New Roman" w:hint="default"/>
    </w:rPr>
  </w:style>
  <w:style w:type="character" w:customStyle="1" w:styleId="RTFNum335">
    <w:name w:val="RTF_Num 33 5"/>
    <w:rsid w:val="000E1BC2"/>
    <w:rPr>
      <w:rFonts w:ascii="Times New Roman" w:hAnsi="Times New Roman" w:cs="Times New Roman" w:hint="default"/>
    </w:rPr>
  </w:style>
  <w:style w:type="character" w:customStyle="1" w:styleId="RTFNum336">
    <w:name w:val="RTF_Num 33 6"/>
    <w:rsid w:val="000E1BC2"/>
    <w:rPr>
      <w:rFonts w:ascii="Times New Roman" w:hAnsi="Times New Roman" w:cs="Times New Roman" w:hint="default"/>
    </w:rPr>
  </w:style>
  <w:style w:type="character" w:customStyle="1" w:styleId="RTFNum337">
    <w:name w:val="RTF_Num 33 7"/>
    <w:rsid w:val="000E1BC2"/>
    <w:rPr>
      <w:rFonts w:ascii="Times New Roman" w:hAnsi="Times New Roman" w:cs="Times New Roman" w:hint="default"/>
    </w:rPr>
  </w:style>
  <w:style w:type="character" w:customStyle="1" w:styleId="RTFNum338">
    <w:name w:val="RTF_Num 33 8"/>
    <w:rsid w:val="000E1BC2"/>
    <w:rPr>
      <w:rFonts w:ascii="Times New Roman" w:hAnsi="Times New Roman" w:cs="Times New Roman" w:hint="default"/>
    </w:rPr>
  </w:style>
  <w:style w:type="character" w:customStyle="1" w:styleId="RTFNum339">
    <w:name w:val="RTF_Num 33 9"/>
    <w:rsid w:val="000E1BC2"/>
    <w:rPr>
      <w:rFonts w:ascii="Times New Roman" w:hAnsi="Times New Roman" w:cs="Times New Roman" w:hint="default"/>
    </w:rPr>
  </w:style>
  <w:style w:type="character" w:customStyle="1" w:styleId="RTFNum341">
    <w:name w:val="RTF_Num 34 1"/>
    <w:rsid w:val="000E1BC2"/>
    <w:rPr>
      <w:rFonts w:ascii="Times New Roman" w:hAnsi="Times New Roman" w:cs="Times New Roman" w:hint="default"/>
    </w:rPr>
  </w:style>
  <w:style w:type="character" w:customStyle="1" w:styleId="RTFNum342">
    <w:name w:val="RTF_Num 34 2"/>
    <w:rsid w:val="000E1BC2"/>
    <w:rPr>
      <w:rFonts w:ascii="Times New Roman" w:hAnsi="Times New Roman" w:cs="Times New Roman" w:hint="default"/>
      <w:sz w:val="20"/>
      <w:szCs w:val="20"/>
    </w:rPr>
  </w:style>
  <w:style w:type="character" w:customStyle="1" w:styleId="RTFNum343">
    <w:name w:val="RTF_Num 34 3"/>
    <w:rsid w:val="000E1BC2"/>
    <w:rPr>
      <w:rFonts w:ascii="Times New Roman" w:hAnsi="Times New Roman" w:cs="Times New Roman" w:hint="default"/>
      <w:sz w:val="20"/>
      <w:szCs w:val="20"/>
    </w:rPr>
  </w:style>
  <w:style w:type="character" w:customStyle="1" w:styleId="RTFNum344">
    <w:name w:val="RTF_Num 34 4"/>
    <w:rsid w:val="000E1BC2"/>
    <w:rPr>
      <w:rFonts w:ascii="Times New Roman" w:hAnsi="Times New Roman" w:cs="Times New Roman" w:hint="default"/>
    </w:rPr>
  </w:style>
  <w:style w:type="character" w:customStyle="1" w:styleId="RTFNum345">
    <w:name w:val="RTF_Num 34 5"/>
    <w:rsid w:val="000E1BC2"/>
    <w:rPr>
      <w:rFonts w:ascii="Times New Roman" w:hAnsi="Times New Roman" w:cs="Times New Roman" w:hint="default"/>
    </w:rPr>
  </w:style>
  <w:style w:type="character" w:customStyle="1" w:styleId="RTFNum346">
    <w:name w:val="RTF_Num 34 6"/>
    <w:rsid w:val="000E1BC2"/>
    <w:rPr>
      <w:rFonts w:ascii="Times New Roman" w:hAnsi="Times New Roman" w:cs="Times New Roman" w:hint="default"/>
    </w:rPr>
  </w:style>
  <w:style w:type="character" w:customStyle="1" w:styleId="RTFNum347">
    <w:name w:val="RTF_Num 34 7"/>
    <w:rsid w:val="000E1BC2"/>
    <w:rPr>
      <w:rFonts w:ascii="Times New Roman" w:hAnsi="Times New Roman" w:cs="Times New Roman" w:hint="default"/>
    </w:rPr>
  </w:style>
  <w:style w:type="character" w:customStyle="1" w:styleId="RTFNum348">
    <w:name w:val="RTF_Num 34 8"/>
    <w:rsid w:val="000E1BC2"/>
    <w:rPr>
      <w:rFonts w:ascii="Times New Roman" w:hAnsi="Times New Roman" w:cs="Times New Roman" w:hint="default"/>
    </w:rPr>
  </w:style>
  <w:style w:type="character" w:customStyle="1" w:styleId="RTFNum349">
    <w:name w:val="RTF_Num 34 9"/>
    <w:rsid w:val="000E1BC2"/>
    <w:rPr>
      <w:rFonts w:ascii="Times New Roman" w:hAnsi="Times New Roman" w:cs="Times New Roman" w:hint="default"/>
    </w:rPr>
  </w:style>
  <w:style w:type="character" w:customStyle="1" w:styleId="RTFNum351">
    <w:name w:val="RTF_Num 35 1"/>
    <w:rsid w:val="000E1BC2"/>
    <w:rPr>
      <w:rFonts w:ascii="Times New Roman" w:hAnsi="Times New Roman" w:cs="Times New Roman" w:hint="default"/>
    </w:rPr>
  </w:style>
  <w:style w:type="character" w:customStyle="1" w:styleId="RTFNum352">
    <w:name w:val="RTF_Num 35 2"/>
    <w:rsid w:val="000E1BC2"/>
    <w:rPr>
      <w:rFonts w:ascii="Times New Roman" w:hAnsi="Times New Roman" w:cs="Times New Roman" w:hint="default"/>
    </w:rPr>
  </w:style>
  <w:style w:type="character" w:customStyle="1" w:styleId="RTFNum353">
    <w:name w:val="RTF_Num 35 3"/>
    <w:rsid w:val="000E1BC2"/>
    <w:rPr>
      <w:rFonts w:ascii="Times New Roman" w:hAnsi="Times New Roman" w:cs="Times New Roman" w:hint="default"/>
    </w:rPr>
  </w:style>
  <w:style w:type="character" w:customStyle="1" w:styleId="RTFNum354">
    <w:name w:val="RTF_Num 35 4"/>
    <w:rsid w:val="000E1BC2"/>
    <w:rPr>
      <w:rFonts w:ascii="Times New Roman" w:hAnsi="Times New Roman" w:cs="Times New Roman" w:hint="default"/>
    </w:rPr>
  </w:style>
  <w:style w:type="character" w:customStyle="1" w:styleId="RTFNum355">
    <w:name w:val="RTF_Num 35 5"/>
    <w:rsid w:val="000E1BC2"/>
    <w:rPr>
      <w:rFonts w:ascii="Times New Roman" w:hAnsi="Times New Roman" w:cs="Times New Roman" w:hint="default"/>
    </w:rPr>
  </w:style>
  <w:style w:type="character" w:customStyle="1" w:styleId="RTFNum356">
    <w:name w:val="RTF_Num 35 6"/>
    <w:rsid w:val="000E1BC2"/>
    <w:rPr>
      <w:rFonts w:ascii="Times New Roman" w:hAnsi="Times New Roman" w:cs="Times New Roman" w:hint="default"/>
    </w:rPr>
  </w:style>
  <w:style w:type="character" w:customStyle="1" w:styleId="RTFNum357">
    <w:name w:val="RTF_Num 35 7"/>
    <w:rsid w:val="000E1BC2"/>
    <w:rPr>
      <w:rFonts w:ascii="Times New Roman" w:hAnsi="Times New Roman" w:cs="Times New Roman" w:hint="default"/>
    </w:rPr>
  </w:style>
  <w:style w:type="character" w:customStyle="1" w:styleId="RTFNum358">
    <w:name w:val="RTF_Num 35 8"/>
    <w:rsid w:val="000E1BC2"/>
    <w:rPr>
      <w:rFonts w:ascii="Times New Roman" w:hAnsi="Times New Roman" w:cs="Times New Roman" w:hint="default"/>
    </w:rPr>
  </w:style>
  <w:style w:type="character" w:customStyle="1" w:styleId="RTFNum359">
    <w:name w:val="RTF_Num 35 9"/>
    <w:rsid w:val="000E1BC2"/>
    <w:rPr>
      <w:rFonts w:ascii="Times New Roman" w:hAnsi="Times New Roman" w:cs="Times New Roman" w:hint="default"/>
    </w:rPr>
  </w:style>
  <w:style w:type="character" w:customStyle="1" w:styleId="RTFNum361">
    <w:name w:val="RTF_Num 36 1"/>
    <w:rsid w:val="000E1BC2"/>
    <w:rPr>
      <w:rFonts w:ascii="Times New Roman" w:hAnsi="Times New Roman" w:cs="Times New Roman" w:hint="default"/>
      <w:i w:val="0"/>
      <w:iCs w:val="0"/>
    </w:rPr>
  </w:style>
  <w:style w:type="character" w:customStyle="1" w:styleId="RTFNum362">
    <w:name w:val="RTF_Num 36 2"/>
    <w:rsid w:val="000E1BC2"/>
    <w:rPr>
      <w:rFonts w:ascii="Times New Roman" w:hAnsi="Times New Roman" w:cs="Times New Roman" w:hint="default"/>
    </w:rPr>
  </w:style>
  <w:style w:type="character" w:customStyle="1" w:styleId="RTFNum363">
    <w:name w:val="RTF_Num 36 3"/>
    <w:rsid w:val="000E1BC2"/>
    <w:rPr>
      <w:rFonts w:ascii="Times New Roman" w:hAnsi="Times New Roman" w:cs="Times New Roman" w:hint="default"/>
    </w:rPr>
  </w:style>
  <w:style w:type="character" w:customStyle="1" w:styleId="RTFNum364">
    <w:name w:val="RTF_Num 36 4"/>
    <w:rsid w:val="000E1BC2"/>
    <w:rPr>
      <w:rFonts w:ascii="Times New Roman" w:hAnsi="Times New Roman" w:cs="Times New Roman" w:hint="default"/>
    </w:rPr>
  </w:style>
  <w:style w:type="character" w:customStyle="1" w:styleId="RTFNum365">
    <w:name w:val="RTF_Num 36 5"/>
    <w:rsid w:val="000E1BC2"/>
    <w:rPr>
      <w:rFonts w:ascii="Times New Roman" w:hAnsi="Times New Roman" w:cs="Times New Roman" w:hint="default"/>
    </w:rPr>
  </w:style>
  <w:style w:type="character" w:customStyle="1" w:styleId="RTFNum366">
    <w:name w:val="RTF_Num 36 6"/>
    <w:rsid w:val="000E1BC2"/>
    <w:rPr>
      <w:rFonts w:ascii="Times New Roman" w:hAnsi="Times New Roman" w:cs="Times New Roman" w:hint="default"/>
    </w:rPr>
  </w:style>
  <w:style w:type="character" w:customStyle="1" w:styleId="RTFNum367">
    <w:name w:val="RTF_Num 36 7"/>
    <w:rsid w:val="000E1BC2"/>
    <w:rPr>
      <w:rFonts w:ascii="Times New Roman" w:hAnsi="Times New Roman" w:cs="Times New Roman" w:hint="default"/>
    </w:rPr>
  </w:style>
  <w:style w:type="character" w:customStyle="1" w:styleId="RTFNum368">
    <w:name w:val="RTF_Num 36 8"/>
    <w:rsid w:val="000E1BC2"/>
    <w:rPr>
      <w:rFonts w:ascii="Times New Roman" w:hAnsi="Times New Roman" w:cs="Times New Roman" w:hint="default"/>
    </w:rPr>
  </w:style>
  <w:style w:type="character" w:customStyle="1" w:styleId="RTFNum369">
    <w:name w:val="RTF_Num 36 9"/>
    <w:rsid w:val="000E1BC2"/>
    <w:rPr>
      <w:rFonts w:ascii="Times New Roman" w:hAnsi="Times New Roman" w:cs="Times New Roman" w:hint="default"/>
    </w:rPr>
  </w:style>
  <w:style w:type="character" w:customStyle="1" w:styleId="RTFNum371">
    <w:name w:val="RTF_Num 37 1"/>
    <w:rsid w:val="000E1BC2"/>
    <w:rPr>
      <w:rFonts w:ascii="Times New Roman" w:hAnsi="Times New Roman" w:cs="Times New Roman" w:hint="default"/>
    </w:rPr>
  </w:style>
  <w:style w:type="character" w:customStyle="1" w:styleId="RTFNum372">
    <w:name w:val="RTF_Num 37 2"/>
    <w:rsid w:val="000E1BC2"/>
    <w:rPr>
      <w:rFonts w:ascii="Times New Roman" w:hAnsi="Times New Roman" w:cs="Times New Roman" w:hint="default"/>
    </w:rPr>
  </w:style>
  <w:style w:type="character" w:customStyle="1" w:styleId="RTFNum373">
    <w:name w:val="RTF_Num 37 3"/>
    <w:rsid w:val="000E1BC2"/>
    <w:rPr>
      <w:rFonts w:ascii="Times New Roman" w:hAnsi="Times New Roman" w:cs="Times New Roman" w:hint="default"/>
    </w:rPr>
  </w:style>
  <w:style w:type="character" w:customStyle="1" w:styleId="RTFNum374">
    <w:name w:val="RTF_Num 37 4"/>
    <w:rsid w:val="000E1BC2"/>
    <w:rPr>
      <w:rFonts w:ascii="Times New Roman" w:hAnsi="Times New Roman" w:cs="Times New Roman" w:hint="default"/>
    </w:rPr>
  </w:style>
  <w:style w:type="character" w:customStyle="1" w:styleId="RTFNum375">
    <w:name w:val="RTF_Num 37 5"/>
    <w:rsid w:val="000E1BC2"/>
    <w:rPr>
      <w:rFonts w:ascii="Times New Roman" w:hAnsi="Times New Roman" w:cs="Times New Roman" w:hint="default"/>
    </w:rPr>
  </w:style>
  <w:style w:type="character" w:customStyle="1" w:styleId="RTFNum376">
    <w:name w:val="RTF_Num 37 6"/>
    <w:rsid w:val="000E1BC2"/>
    <w:rPr>
      <w:rFonts w:ascii="Times New Roman" w:hAnsi="Times New Roman" w:cs="Times New Roman" w:hint="default"/>
    </w:rPr>
  </w:style>
  <w:style w:type="character" w:customStyle="1" w:styleId="RTFNum377">
    <w:name w:val="RTF_Num 37 7"/>
    <w:rsid w:val="000E1BC2"/>
    <w:rPr>
      <w:rFonts w:ascii="Times New Roman" w:hAnsi="Times New Roman" w:cs="Times New Roman" w:hint="default"/>
    </w:rPr>
  </w:style>
  <w:style w:type="character" w:customStyle="1" w:styleId="RTFNum378">
    <w:name w:val="RTF_Num 37 8"/>
    <w:rsid w:val="000E1BC2"/>
    <w:rPr>
      <w:rFonts w:ascii="Times New Roman" w:hAnsi="Times New Roman" w:cs="Times New Roman" w:hint="default"/>
    </w:rPr>
  </w:style>
  <w:style w:type="character" w:customStyle="1" w:styleId="RTFNum379">
    <w:name w:val="RTF_Num 37 9"/>
    <w:rsid w:val="000E1BC2"/>
    <w:rPr>
      <w:rFonts w:ascii="Times New Roman" w:hAnsi="Times New Roman" w:cs="Times New Roman" w:hint="default"/>
    </w:rPr>
  </w:style>
  <w:style w:type="character" w:customStyle="1" w:styleId="RTFNum381">
    <w:name w:val="RTF_Num 38 1"/>
    <w:rsid w:val="000E1BC2"/>
    <w:rPr>
      <w:rFonts w:ascii="Times New Roman" w:hAnsi="Times New Roman" w:cs="Times New Roman" w:hint="default"/>
    </w:rPr>
  </w:style>
  <w:style w:type="character" w:customStyle="1" w:styleId="RTFNum382">
    <w:name w:val="RTF_Num 38 2"/>
    <w:rsid w:val="000E1BC2"/>
    <w:rPr>
      <w:rFonts w:ascii="Arial" w:eastAsia="Arial" w:hAnsi="Arial" w:cs="Arial" w:hint="default"/>
      <w:sz w:val="16"/>
      <w:szCs w:val="16"/>
    </w:rPr>
  </w:style>
  <w:style w:type="character" w:customStyle="1" w:styleId="RTFNum383">
    <w:name w:val="RTF_Num 38 3"/>
    <w:rsid w:val="000E1BC2"/>
    <w:rPr>
      <w:rFonts w:ascii="Verdana" w:eastAsia="Times New Roman" w:hAnsi="Verdana" w:cs="Verdana" w:hint="default"/>
    </w:rPr>
  </w:style>
  <w:style w:type="character" w:customStyle="1" w:styleId="RTFNum384">
    <w:name w:val="RTF_Num 38 4"/>
    <w:rsid w:val="000E1BC2"/>
    <w:rPr>
      <w:rFonts w:ascii="Times New Roman" w:hAnsi="Times New Roman" w:cs="Times New Roman" w:hint="default"/>
    </w:rPr>
  </w:style>
  <w:style w:type="character" w:customStyle="1" w:styleId="RTFNum385">
    <w:name w:val="RTF_Num 38 5"/>
    <w:rsid w:val="000E1BC2"/>
    <w:rPr>
      <w:rFonts w:ascii="Times New Roman" w:hAnsi="Times New Roman" w:cs="Times New Roman" w:hint="default"/>
    </w:rPr>
  </w:style>
  <w:style w:type="character" w:customStyle="1" w:styleId="RTFNum386">
    <w:name w:val="RTF_Num 38 6"/>
    <w:rsid w:val="000E1BC2"/>
    <w:rPr>
      <w:rFonts w:ascii="Times New Roman" w:hAnsi="Times New Roman" w:cs="Times New Roman" w:hint="default"/>
    </w:rPr>
  </w:style>
  <w:style w:type="character" w:customStyle="1" w:styleId="RTFNum387">
    <w:name w:val="RTF_Num 38 7"/>
    <w:rsid w:val="000E1BC2"/>
    <w:rPr>
      <w:rFonts w:ascii="Times New Roman" w:hAnsi="Times New Roman" w:cs="Times New Roman" w:hint="default"/>
    </w:rPr>
  </w:style>
  <w:style w:type="character" w:customStyle="1" w:styleId="RTFNum388">
    <w:name w:val="RTF_Num 38 8"/>
    <w:rsid w:val="000E1BC2"/>
    <w:rPr>
      <w:rFonts w:ascii="Times New Roman" w:hAnsi="Times New Roman" w:cs="Times New Roman" w:hint="default"/>
    </w:rPr>
  </w:style>
  <w:style w:type="character" w:customStyle="1" w:styleId="RTFNum389">
    <w:name w:val="RTF_Num 38 9"/>
    <w:rsid w:val="000E1BC2"/>
    <w:rPr>
      <w:rFonts w:ascii="Times New Roman" w:hAnsi="Times New Roman" w:cs="Times New Roman" w:hint="default"/>
    </w:rPr>
  </w:style>
  <w:style w:type="character" w:customStyle="1" w:styleId="RTFNum391">
    <w:name w:val="RTF_Num 39 1"/>
    <w:rsid w:val="000E1BC2"/>
    <w:rPr>
      <w:rFonts w:ascii="Times New Roman" w:hAnsi="Times New Roman" w:cs="Times New Roman" w:hint="default"/>
    </w:rPr>
  </w:style>
  <w:style w:type="character" w:customStyle="1" w:styleId="RTFNum392">
    <w:name w:val="RTF_Num 39 2"/>
    <w:rsid w:val="000E1BC2"/>
    <w:rPr>
      <w:rFonts w:ascii="Times New Roman" w:hAnsi="Times New Roman" w:cs="Times New Roman" w:hint="default"/>
    </w:rPr>
  </w:style>
  <w:style w:type="character" w:customStyle="1" w:styleId="RTFNum393">
    <w:name w:val="RTF_Num 39 3"/>
    <w:rsid w:val="000E1BC2"/>
    <w:rPr>
      <w:rFonts w:ascii="Times New Roman" w:hAnsi="Times New Roman" w:cs="Times New Roman" w:hint="default"/>
    </w:rPr>
  </w:style>
  <w:style w:type="character" w:customStyle="1" w:styleId="RTFNum394">
    <w:name w:val="RTF_Num 39 4"/>
    <w:rsid w:val="000E1BC2"/>
    <w:rPr>
      <w:rFonts w:ascii="Times New Roman" w:hAnsi="Times New Roman" w:cs="Times New Roman" w:hint="default"/>
    </w:rPr>
  </w:style>
  <w:style w:type="character" w:customStyle="1" w:styleId="RTFNum395">
    <w:name w:val="RTF_Num 39 5"/>
    <w:rsid w:val="000E1BC2"/>
    <w:rPr>
      <w:rFonts w:ascii="Times New Roman" w:hAnsi="Times New Roman" w:cs="Times New Roman" w:hint="default"/>
    </w:rPr>
  </w:style>
  <w:style w:type="character" w:customStyle="1" w:styleId="RTFNum396">
    <w:name w:val="RTF_Num 39 6"/>
    <w:rsid w:val="000E1BC2"/>
    <w:rPr>
      <w:rFonts w:ascii="Times New Roman" w:hAnsi="Times New Roman" w:cs="Times New Roman" w:hint="default"/>
    </w:rPr>
  </w:style>
  <w:style w:type="character" w:customStyle="1" w:styleId="RTFNum397">
    <w:name w:val="RTF_Num 39 7"/>
    <w:rsid w:val="000E1BC2"/>
    <w:rPr>
      <w:rFonts w:ascii="Times New Roman" w:hAnsi="Times New Roman" w:cs="Times New Roman" w:hint="default"/>
    </w:rPr>
  </w:style>
  <w:style w:type="character" w:customStyle="1" w:styleId="RTFNum398">
    <w:name w:val="RTF_Num 39 8"/>
    <w:rsid w:val="000E1BC2"/>
    <w:rPr>
      <w:rFonts w:ascii="Times New Roman" w:hAnsi="Times New Roman" w:cs="Times New Roman" w:hint="default"/>
    </w:rPr>
  </w:style>
  <w:style w:type="character" w:customStyle="1" w:styleId="RTFNum399">
    <w:name w:val="RTF_Num 39 9"/>
    <w:rsid w:val="000E1BC2"/>
    <w:rPr>
      <w:rFonts w:ascii="Times New Roman" w:hAnsi="Times New Roman" w:cs="Times New Roman" w:hint="default"/>
    </w:rPr>
  </w:style>
  <w:style w:type="character" w:customStyle="1" w:styleId="RTFNum401">
    <w:name w:val="RTF_Num 40 1"/>
    <w:rsid w:val="000E1BC2"/>
    <w:rPr>
      <w:rFonts w:ascii="Times New Roman" w:hAnsi="Times New Roman" w:cs="Times New Roman" w:hint="default"/>
      <w:sz w:val="20"/>
      <w:szCs w:val="20"/>
    </w:rPr>
  </w:style>
  <w:style w:type="character" w:customStyle="1" w:styleId="RTFNum402">
    <w:name w:val="RTF_Num 40 2"/>
    <w:rsid w:val="000E1BC2"/>
    <w:rPr>
      <w:rFonts w:ascii="Times New Roman" w:hAnsi="Times New Roman" w:cs="Times New Roman" w:hint="default"/>
    </w:rPr>
  </w:style>
  <w:style w:type="character" w:customStyle="1" w:styleId="RTFNum403">
    <w:name w:val="RTF_Num 40 3"/>
    <w:rsid w:val="000E1BC2"/>
    <w:rPr>
      <w:rFonts w:ascii="Times New Roman" w:hAnsi="Times New Roman" w:cs="Times New Roman" w:hint="default"/>
    </w:rPr>
  </w:style>
  <w:style w:type="character" w:customStyle="1" w:styleId="RTFNum404">
    <w:name w:val="RTF_Num 40 4"/>
    <w:rsid w:val="000E1BC2"/>
    <w:rPr>
      <w:rFonts w:ascii="Times New Roman" w:hAnsi="Times New Roman" w:cs="Times New Roman" w:hint="default"/>
    </w:rPr>
  </w:style>
  <w:style w:type="character" w:customStyle="1" w:styleId="RTFNum405">
    <w:name w:val="RTF_Num 40 5"/>
    <w:rsid w:val="000E1BC2"/>
    <w:rPr>
      <w:rFonts w:ascii="Times New Roman" w:hAnsi="Times New Roman" w:cs="Times New Roman" w:hint="default"/>
    </w:rPr>
  </w:style>
  <w:style w:type="character" w:customStyle="1" w:styleId="RTFNum406">
    <w:name w:val="RTF_Num 40 6"/>
    <w:rsid w:val="000E1BC2"/>
    <w:rPr>
      <w:rFonts w:ascii="Times New Roman" w:hAnsi="Times New Roman" w:cs="Times New Roman" w:hint="default"/>
    </w:rPr>
  </w:style>
  <w:style w:type="character" w:customStyle="1" w:styleId="RTFNum407">
    <w:name w:val="RTF_Num 40 7"/>
    <w:rsid w:val="000E1BC2"/>
    <w:rPr>
      <w:rFonts w:ascii="Times New Roman" w:hAnsi="Times New Roman" w:cs="Times New Roman" w:hint="default"/>
    </w:rPr>
  </w:style>
  <w:style w:type="character" w:customStyle="1" w:styleId="RTFNum408">
    <w:name w:val="RTF_Num 40 8"/>
    <w:rsid w:val="000E1BC2"/>
    <w:rPr>
      <w:rFonts w:ascii="Times New Roman" w:hAnsi="Times New Roman" w:cs="Times New Roman" w:hint="default"/>
    </w:rPr>
  </w:style>
  <w:style w:type="character" w:customStyle="1" w:styleId="RTFNum409">
    <w:name w:val="RTF_Num 40 9"/>
    <w:rsid w:val="000E1BC2"/>
    <w:rPr>
      <w:rFonts w:ascii="Times New Roman" w:hAnsi="Times New Roman" w:cs="Times New Roman" w:hint="default"/>
    </w:rPr>
  </w:style>
  <w:style w:type="character" w:customStyle="1" w:styleId="WW-RTFNum401">
    <w:name w:val="WW-RTF_Num 40 1"/>
    <w:rsid w:val="000E1BC2"/>
    <w:rPr>
      <w:rFonts w:ascii="Times New Roman" w:hAnsi="Times New Roman" w:cs="Times New Roman" w:hint="default"/>
      <w:b w:val="0"/>
      <w:bCs w:val="0"/>
    </w:rPr>
  </w:style>
  <w:style w:type="character" w:customStyle="1" w:styleId="WW-RTFNum402">
    <w:name w:val="WW-RTF_Num 40 2"/>
    <w:rsid w:val="000E1BC2"/>
    <w:rPr>
      <w:rFonts w:ascii="Times New Roman" w:hAnsi="Times New Roman" w:cs="Times New Roman" w:hint="default"/>
      <w:b/>
      <w:bCs/>
    </w:rPr>
  </w:style>
  <w:style w:type="character" w:customStyle="1" w:styleId="WW-RTFNum403">
    <w:name w:val="WW-RTF_Num 40 3"/>
    <w:rsid w:val="000E1BC2"/>
    <w:rPr>
      <w:rFonts w:ascii="Times New Roman" w:hAnsi="Times New Roman" w:cs="Times New Roman" w:hint="default"/>
      <w:b/>
      <w:bCs/>
    </w:rPr>
  </w:style>
  <w:style w:type="character" w:customStyle="1" w:styleId="WW-RTFNum404">
    <w:name w:val="WW-RTF_Num 40 4"/>
    <w:rsid w:val="000E1BC2"/>
    <w:rPr>
      <w:rFonts w:ascii="Times New Roman" w:hAnsi="Times New Roman" w:cs="Times New Roman" w:hint="default"/>
      <w:b w:val="0"/>
      <w:bCs w:val="0"/>
    </w:rPr>
  </w:style>
  <w:style w:type="character" w:customStyle="1" w:styleId="WW-RTFNum405">
    <w:name w:val="WW-RTF_Num 40 5"/>
    <w:rsid w:val="000E1BC2"/>
    <w:rPr>
      <w:rFonts w:ascii="Times New Roman" w:hAnsi="Times New Roman" w:cs="Times New Roman" w:hint="default"/>
      <w:b w:val="0"/>
      <w:bCs w:val="0"/>
    </w:rPr>
  </w:style>
  <w:style w:type="character" w:customStyle="1" w:styleId="WW-RTFNum406">
    <w:name w:val="WW-RTF_Num 40 6"/>
    <w:rsid w:val="000E1BC2"/>
    <w:rPr>
      <w:rFonts w:ascii="Times New Roman" w:hAnsi="Times New Roman" w:cs="Times New Roman" w:hint="default"/>
      <w:b w:val="0"/>
      <w:bCs w:val="0"/>
    </w:rPr>
  </w:style>
  <w:style w:type="character" w:customStyle="1" w:styleId="WW-RTFNum407">
    <w:name w:val="WW-RTF_Num 40 7"/>
    <w:rsid w:val="000E1BC2"/>
    <w:rPr>
      <w:rFonts w:ascii="Times New Roman" w:hAnsi="Times New Roman" w:cs="Times New Roman" w:hint="default"/>
      <w:b w:val="0"/>
      <w:bCs w:val="0"/>
    </w:rPr>
  </w:style>
  <w:style w:type="character" w:customStyle="1" w:styleId="WW-RTFNum408">
    <w:name w:val="WW-RTF_Num 40 8"/>
    <w:rsid w:val="000E1BC2"/>
    <w:rPr>
      <w:rFonts w:ascii="Times New Roman" w:hAnsi="Times New Roman" w:cs="Times New Roman" w:hint="default"/>
      <w:b w:val="0"/>
      <w:bCs w:val="0"/>
    </w:rPr>
  </w:style>
  <w:style w:type="character" w:customStyle="1" w:styleId="WW-RTFNum409">
    <w:name w:val="WW-RTF_Num 40 9"/>
    <w:rsid w:val="000E1BC2"/>
    <w:rPr>
      <w:rFonts w:ascii="Times New Roman" w:hAnsi="Times New Roman" w:cs="Times New Roman" w:hint="default"/>
      <w:b w:val="0"/>
      <w:bCs w:val="0"/>
    </w:rPr>
  </w:style>
  <w:style w:type="character" w:customStyle="1" w:styleId="RTFNum411">
    <w:name w:val="RTF_Num 41 1"/>
    <w:rsid w:val="000E1BC2"/>
    <w:rPr>
      <w:rFonts w:ascii="Times New Roman" w:hAnsi="Times New Roman" w:cs="Times New Roman" w:hint="default"/>
    </w:rPr>
  </w:style>
  <w:style w:type="character" w:customStyle="1" w:styleId="RTFNum412">
    <w:name w:val="RTF_Num 41 2"/>
    <w:rsid w:val="000E1BC2"/>
    <w:rPr>
      <w:rFonts w:ascii="Times New Roman" w:hAnsi="Times New Roman" w:cs="Times New Roman" w:hint="default"/>
      <w:b w:val="0"/>
      <w:bCs w:val="0"/>
      <w:sz w:val="20"/>
      <w:szCs w:val="20"/>
    </w:rPr>
  </w:style>
  <w:style w:type="character" w:customStyle="1" w:styleId="RTFNum413">
    <w:name w:val="RTF_Num 41 3"/>
    <w:rsid w:val="000E1BC2"/>
    <w:rPr>
      <w:rFonts w:ascii="Times New Roman" w:hAnsi="Times New Roman" w:cs="Times New Roman" w:hint="default"/>
      <w:sz w:val="22"/>
      <w:szCs w:val="22"/>
    </w:rPr>
  </w:style>
  <w:style w:type="character" w:customStyle="1" w:styleId="RTFNum414">
    <w:name w:val="RTF_Num 41 4"/>
    <w:rsid w:val="000E1BC2"/>
    <w:rPr>
      <w:rFonts w:ascii="Times New Roman" w:hAnsi="Times New Roman" w:cs="Times New Roman" w:hint="default"/>
    </w:rPr>
  </w:style>
  <w:style w:type="character" w:customStyle="1" w:styleId="RTFNum415">
    <w:name w:val="RTF_Num 41 5"/>
    <w:rsid w:val="000E1BC2"/>
    <w:rPr>
      <w:rFonts w:ascii="Times New Roman" w:hAnsi="Times New Roman" w:cs="Times New Roman" w:hint="default"/>
    </w:rPr>
  </w:style>
  <w:style w:type="character" w:customStyle="1" w:styleId="RTFNum416">
    <w:name w:val="RTF_Num 41 6"/>
    <w:rsid w:val="000E1BC2"/>
    <w:rPr>
      <w:rFonts w:ascii="Times New Roman" w:hAnsi="Times New Roman" w:cs="Times New Roman" w:hint="default"/>
    </w:rPr>
  </w:style>
  <w:style w:type="character" w:customStyle="1" w:styleId="RTFNum417">
    <w:name w:val="RTF_Num 41 7"/>
    <w:rsid w:val="000E1BC2"/>
    <w:rPr>
      <w:rFonts w:ascii="Times New Roman" w:hAnsi="Times New Roman" w:cs="Times New Roman" w:hint="default"/>
    </w:rPr>
  </w:style>
  <w:style w:type="character" w:customStyle="1" w:styleId="RTFNum418">
    <w:name w:val="RTF_Num 41 8"/>
    <w:rsid w:val="000E1BC2"/>
    <w:rPr>
      <w:rFonts w:ascii="Times New Roman" w:hAnsi="Times New Roman" w:cs="Times New Roman" w:hint="default"/>
    </w:rPr>
  </w:style>
  <w:style w:type="character" w:customStyle="1" w:styleId="RTFNum419">
    <w:name w:val="RTF_Num 41 9"/>
    <w:rsid w:val="000E1BC2"/>
    <w:rPr>
      <w:rFonts w:ascii="Times New Roman" w:hAnsi="Times New Roman" w:cs="Times New Roman" w:hint="default"/>
    </w:rPr>
  </w:style>
  <w:style w:type="character" w:customStyle="1" w:styleId="RTFNum421">
    <w:name w:val="RTF_Num 42 1"/>
    <w:rsid w:val="000E1BC2"/>
    <w:rPr>
      <w:rFonts w:ascii="Times New Roman" w:hAnsi="Times New Roman" w:cs="Times New Roman" w:hint="default"/>
    </w:rPr>
  </w:style>
  <w:style w:type="character" w:customStyle="1" w:styleId="RTFNum422">
    <w:name w:val="RTF_Num 42 2"/>
    <w:rsid w:val="000E1BC2"/>
    <w:rPr>
      <w:rFonts w:ascii="Times New Roman" w:hAnsi="Times New Roman" w:cs="Times New Roman" w:hint="default"/>
    </w:rPr>
  </w:style>
  <w:style w:type="character" w:customStyle="1" w:styleId="RTFNum423">
    <w:name w:val="RTF_Num 42 3"/>
    <w:rsid w:val="000E1BC2"/>
    <w:rPr>
      <w:rFonts w:ascii="Times New Roman" w:hAnsi="Times New Roman" w:cs="Times New Roman" w:hint="default"/>
    </w:rPr>
  </w:style>
  <w:style w:type="character" w:customStyle="1" w:styleId="RTFNum424">
    <w:name w:val="RTF_Num 42 4"/>
    <w:rsid w:val="000E1BC2"/>
    <w:rPr>
      <w:rFonts w:ascii="Times New Roman" w:hAnsi="Times New Roman" w:cs="Times New Roman" w:hint="default"/>
    </w:rPr>
  </w:style>
  <w:style w:type="character" w:customStyle="1" w:styleId="RTFNum425">
    <w:name w:val="RTF_Num 42 5"/>
    <w:rsid w:val="000E1BC2"/>
    <w:rPr>
      <w:rFonts w:ascii="Times New Roman" w:hAnsi="Times New Roman" w:cs="Times New Roman" w:hint="default"/>
    </w:rPr>
  </w:style>
  <w:style w:type="character" w:customStyle="1" w:styleId="RTFNum426">
    <w:name w:val="RTF_Num 42 6"/>
    <w:rsid w:val="000E1BC2"/>
    <w:rPr>
      <w:rFonts w:ascii="Times New Roman" w:hAnsi="Times New Roman" w:cs="Times New Roman" w:hint="default"/>
    </w:rPr>
  </w:style>
  <w:style w:type="character" w:customStyle="1" w:styleId="RTFNum427">
    <w:name w:val="RTF_Num 42 7"/>
    <w:rsid w:val="000E1BC2"/>
    <w:rPr>
      <w:rFonts w:ascii="Times New Roman" w:hAnsi="Times New Roman" w:cs="Times New Roman" w:hint="default"/>
    </w:rPr>
  </w:style>
  <w:style w:type="character" w:customStyle="1" w:styleId="RTFNum428">
    <w:name w:val="RTF_Num 42 8"/>
    <w:rsid w:val="000E1BC2"/>
    <w:rPr>
      <w:rFonts w:ascii="Times New Roman" w:hAnsi="Times New Roman" w:cs="Times New Roman" w:hint="default"/>
    </w:rPr>
  </w:style>
  <w:style w:type="character" w:customStyle="1" w:styleId="RTFNum429">
    <w:name w:val="RTF_Num 42 9"/>
    <w:rsid w:val="000E1BC2"/>
    <w:rPr>
      <w:rFonts w:ascii="Times New Roman" w:hAnsi="Times New Roman" w:cs="Times New Roman" w:hint="default"/>
    </w:rPr>
  </w:style>
  <w:style w:type="character" w:customStyle="1" w:styleId="RTFNum431">
    <w:name w:val="RTF_Num 43 1"/>
    <w:rsid w:val="000E1BC2"/>
    <w:rPr>
      <w:rFonts w:ascii="Times New Roman" w:hAnsi="Times New Roman" w:cs="Times New Roman" w:hint="default"/>
    </w:rPr>
  </w:style>
  <w:style w:type="character" w:customStyle="1" w:styleId="RTFNum432">
    <w:name w:val="RTF_Num 43 2"/>
    <w:rsid w:val="000E1BC2"/>
    <w:rPr>
      <w:rFonts w:ascii="Times New Roman" w:hAnsi="Times New Roman" w:cs="Times New Roman" w:hint="default"/>
      <w:b w:val="0"/>
      <w:bCs w:val="0"/>
      <w:sz w:val="20"/>
      <w:szCs w:val="20"/>
    </w:rPr>
  </w:style>
  <w:style w:type="character" w:customStyle="1" w:styleId="RTFNum433">
    <w:name w:val="RTF_Num 43 3"/>
    <w:rsid w:val="000E1BC2"/>
    <w:rPr>
      <w:rFonts w:ascii="Times New Roman" w:hAnsi="Times New Roman" w:cs="Times New Roman" w:hint="default"/>
      <w:sz w:val="22"/>
      <w:szCs w:val="22"/>
    </w:rPr>
  </w:style>
  <w:style w:type="character" w:customStyle="1" w:styleId="RTFNum434">
    <w:name w:val="RTF_Num 43 4"/>
    <w:rsid w:val="000E1BC2"/>
    <w:rPr>
      <w:rFonts w:ascii="Times New Roman" w:hAnsi="Times New Roman" w:cs="Times New Roman" w:hint="default"/>
    </w:rPr>
  </w:style>
  <w:style w:type="character" w:customStyle="1" w:styleId="RTFNum435">
    <w:name w:val="RTF_Num 43 5"/>
    <w:rsid w:val="000E1BC2"/>
    <w:rPr>
      <w:rFonts w:ascii="Times New Roman" w:hAnsi="Times New Roman" w:cs="Times New Roman" w:hint="default"/>
    </w:rPr>
  </w:style>
  <w:style w:type="character" w:customStyle="1" w:styleId="RTFNum436">
    <w:name w:val="RTF_Num 43 6"/>
    <w:rsid w:val="000E1BC2"/>
    <w:rPr>
      <w:rFonts w:ascii="Times New Roman" w:hAnsi="Times New Roman" w:cs="Times New Roman" w:hint="default"/>
    </w:rPr>
  </w:style>
  <w:style w:type="character" w:customStyle="1" w:styleId="RTFNum437">
    <w:name w:val="RTF_Num 43 7"/>
    <w:rsid w:val="000E1BC2"/>
    <w:rPr>
      <w:rFonts w:ascii="Times New Roman" w:hAnsi="Times New Roman" w:cs="Times New Roman" w:hint="default"/>
    </w:rPr>
  </w:style>
  <w:style w:type="character" w:customStyle="1" w:styleId="RTFNum438">
    <w:name w:val="RTF_Num 43 8"/>
    <w:rsid w:val="000E1BC2"/>
    <w:rPr>
      <w:rFonts w:ascii="Times New Roman" w:hAnsi="Times New Roman" w:cs="Times New Roman" w:hint="default"/>
    </w:rPr>
  </w:style>
  <w:style w:type="character" w:customStyle="1" w:styleId="RTFNum439">
    <w:name w:val="RTF_Num 43 9"/>
    <w:rsid w:val="000E1BC2"/>
    <w:rPr>
      <w:rFonts w:ascii="Times New Roman" w:hAnsi="Times New Roman" w:cs="Times New Roman" w:hint="default"/>
    </w:rPr>
  </w:style>
  <w:style w:type="character" w:customStyle="1" w:styleId="RTFNum441">
    <w:name w:val="RTF_Num 44 1"/>
    <w:rsid w:val="000E1BC2"/>
    <w:rPr>
      <w:rFonts w:ascii="Times New Roman" w:eastAsia="Times New Roman" w:hAnsi="Times New Roman" w:cs="Times New Roman" w:hint="default"/>
      <w:b/>
      <w:bCs/>
      <w:i w:val="0"/>
      <w:iCs w:val="0"/>
      <w:spacing w:val="0"/>
      <w:sz w:val="20"/>
      <w:szCs w:val="20"/>
    </w:rPr>
  </w:style>
  <w:style w:type="character" w:customStyle="1" w:styleId="RTFNum442">
    <w:name w:val="RTF_Num 44 2"/>
    <w:rsid w:val="000E1BC2"/>
    <w:rPr>
      <w:rFonts w:ascii="Times New Roman" w:eastAsia="Times New Roman" w:hAnsi="Times New Roman" w:cs="Times New Roman" w:hint="default"/>
      <w:b w:val="0"/>
      <w:bCs w:val="0"/>
      <w:i w:val="0"/>
      <w:iCs w:val="0"/>
      <w:color w:val="auto"/>
      <w:spacing w:val="0"/>
      <w:sz w:val="20"/>
      <w:szCs w:val="20"/>
    </w:rPr>
  </w:style>
  <w:style w:type="character" w:customStyle="1" w:styleId="RTFNum443">
    <w:name w:val="RTF_Num 44 3"/>
    <w:rsid w:val="000E1BC2"/>
    <w:rPr>
      <w:rFonts w:ascii="Times New Roman" w:hAnsi="Times New Roman" w:cs="Times New Roman" w:hint="default"/>
      <w:b w:val="0"/>
      <w:bCs w:val="0"/>
      <w:i w:val="0"/>
      <w:iCs w:val="0"/>
      <w:spacing w:val="0"/>
      <w:sz w:val="20"/>
      <w:szCs w:val="20"/>
    </w:rPr>
  </w:style>
  <w:style w:type="character" w:customStyle="1" w:styleId="RTFNum444">
    <w:name w:val="RTF_Num 44 4"/>
    <w:rsid w:val="000E1BC2"/>
    <w:rPr>
      <w:rFonts w:ascii="Times New Roman" w:eastAsia="PMingLiU" w:hAnsi="Times New Roman" w:cs="Times New Roman" w:hint="default"/>
      <w:b w:val="0"/>
      <w:bCs w:val="0"/>
      <w:spacing w:val="0"/>
      <w:sz w:val="20"/>
      <w:szCs w:val="20"/>
    </w:rPr>
  </w:style>
  <w:style w:type="character" w:customStyle="1" w:styleId="RTFNum445">
    <w:name w:val="RTF_Num 44 5"/>
    <w:rsid w:val="000E1BC2"/>
    <w:rPr>
      <w:rFonts w:ascii="Times New Roman" w:hAnsi="Times New Roman" w:cs="Times New Roman" w:hint="default"/>
      <w:b/>
      <w:bCs/>
      <w:spacing w:val="0"/>
      <w:sz w:val="17"/>
      <w:szCs w:val="17"/>
    </w:rPr>
  </w:style>
  <w:style w:type="character" w:customStyle="1" w:styleId="RTFNum446">
    <w:name w:val="RTF_Num 44 6"/>
    <w:rsid w:val="000E1BC2"/>
    <w:rPr>
      <w:rFonts w:ascii="Times New Roman" w:hAnsi="Times New Roman" w:cs="Times New Roman" w:hint="default"/>
      <w:spacing w:val="0"/>
    </w:rPr>
  </w:style>
  <w:style w:type="character" w:customStyle="1" w:styleId="RTFNum447">
    <w:name w:val="RTF_Num 44 7"/>
    <w:rsid w:val="000E1BC2"/>
    <w:rPr>
      <w:rFonts w:ascii="Times New Roman" w:hAnsi="Times New Roman" w:cs="Times New Roman" w:hint="default"/>
      <w:spacing w:val="0"/>
    </w:rPr>
  </w:style>
  <w:style w:type="character" w:customStyle="1" w:styleId="RTFNum448">
    <w:name w:val="RTF_Num 44 8"/>
    <w:rsid w:val="000E1BC2"/>
    <w:rPr>
      <w:rFonts w:ascii="Times New Roman" w:hAnsi="Times New Roman" w:cs="Times New Roman" w:hint="default"/>
      <w:spacing w:val="0"/>
    </w:rPr>
  </w:style>
  <w:style w:type="character" w:customStyle="1" w:styleId="RTFNum449">
    <w:name w:val="RTF_Num 44 9"/>
    <w:rsid w:val="000E1BC2"/>
    <w:rPr>
      <w:rFonts w:ascii="Times New Roman" w:hAnsi="Times New Roman" w:cs="Times New Roman" w:hint="default"/>
      <w:spacing w:val="0"/>
    </w:rPr>
  </w:style>
  <w:style w:type="character" w:customStyle="1" w:styleId="RTFNum451">
    <w:name w:val="RTF_Num 45 1"/>
    <w:rsid w:val="000E1BC2"/>
    <w:rPr>
      <w:rFonts w:ascii="Times New Roman" w:hAnsi="Times New Roman" w:cs="Times New Roman" w:hint="default"/>
    </w:rPr>
  </w:style>
  <w:style w:type="character" w:customStyle="1" w:styleId="RTFNum452">
    <w:name w:val="RTF_Num 45 2"/>
    <w:rsid w:val="000E1BC2"/>
    <w:rPr>
      <w:rFonts w:ascii="Times New Roman" w:hAnsi="Times New Roman" w:cs="Times New Roman" w:hint="default"/>
      <w:b w:val="0"/>
      <w:bCs w:val="0"/>
      <w:sz w:val="20"/>
      <w:szCs w:val="20"/>
    </w:rPr>
  </w:style>
  <w:style w:type="character" w:customStyle="1" w:styleId="RTFNum453">
    <w:name w:val="RTF_Num 45 3"/>
    <w:rsid w:val="000E1BC2"/>
    <w:rPr>
      <w:rFonts w:ascii="Times New Roman" w:hAnsi="Times New Roman" w:cs="Times New Roman" w:hint="default"/>
      <w:sz w:val="22"/>
      <w:szCs w:val="22"/>
    </w:rPr>
  </w:style>
  <w:style w:type="character" w:customStyle="1" w:styleId="RTFNum454">
    <w:name w:val="RTF_Num 45 4"/>
    <w:rsid w:val="000E1BC2"/>
    <w:rPr>
      <w:rFonts w:ascii="Times New Roman" w:hAnsi="Times New Roman" w:cs="Times New Roman" w:hint="default"/>
    </w:rPr>
  </w:style>
  <w:style w:type="character" w:customStyle="1" w:styleId="RTFNum455">
    <w:name w:val="RTF_Num 45 5"/>
    <w:rsid w:val="000E1BC2"/>
    <w:rPr>
      <w:rFonts w:ascii="Times New Roman" w:hAnsi="Times New Roman" w:cs="Times New Roman" w:hint="default"/>
    </w:rPr>
  </w:style>
  <w:style w:type="character" w:customStyle="1" w:styleId="RTFNum456">
    <w:name w:val="RTF_Num 45 6"/>
    <w:rsid w:val="000E1BC2"/>
    <w:rPr>
      <w:rFonts w:ascii="Times New Roman" w:hAnsi="Times New Roman" w:cs="Times New Roman" w:hint="default"/>
    </w:rPr>
  </w:style>
  <w:style w:type="character" w:customStyle="1" w:styleId="RTFNum457">
    <w:name w:val="RTF_Num 45 7"/>
    <w:rsid w:val="000E1BC2"/>
    <w:rPr>
      <w:rFonts w:ascii="Times New Roman" w:hAnsi="Times New Roman" w:cs="Times New Roman" w:hint="default"/>
    </w:rPr>
  </w:style>
  <w:style w:type="character" w:customStyle="1" w:styleId="RTFNum458">
    <w:name w:val="RTF_Num 45 8"/>
    <w:rsid w:val="000E1BC2"/>
    <w:rPr>
      <w:rFonts w:ascii="Times New Roman" w:hAnsi="Times New Roman" w:cs="Times New Roman" w:hint="default"/>
    </w:rPr>
  </w:style>
  <w:style w:type="character" w:customStyle="1" w:styleId="RTFNum459">
    <w:name w:val="RTF_Num 45 9"/>
    <w:rsid w:val="000E1BC2"/>
    <w:rPr>
      <w:rFonts w:ascii="Times New Roman" w:hAnsi="Times New Roman" w:cs="Times New Roman" w:hint="default"/>
    </w:rPr>
  </w:style>
  <w:style w:type="character" w:customStyle="1" w:styleId="RTFNum461">
    <w:name w:val="RTF_Num 46 1"/>
    <w:rsid w:val="000E1BC2"/>
    <w:rPr>
      <w:rFonts w:ascii="Times New Roman" w:hAnsi="Times New Roman" w:cs="Times New Roman" w:hint="default"/>
      <w:b w:val="0"/>
      <w:bCs w:val="0"/>
    </w:rPr>
  </w:style>
  <w:style w:type="character" w:customStyle="1" w:styleId="RTFNum462">
    <w:name w:val="RTF_Num 46 2"/>
    <w:rsid w:val="000E1BC2"/>
    <w:rPr>
      <w:rFonts w:ascii="Times New Roman" w:hAnsi="Times New Roman" w:cs="Times New Roman" w:hint="default"/>
    </w:rPr>
  </w:style>
  <w:style w:type="character" w:customStyle="1" w:styleId="RTFNum463">
    <w:name w:val="RTF_Num 46 3"/>
    <w:rsid w:val="000E1BC2"/>
    <w:rPr>
      <w:rFonts w:ascii="Times New Roman" w:hAnsi="Times New Roman" w:cs="Times New Roman" w:hint="default"/>
    </w:rPr>
  </w:style>
  <w:style w:type="character" w:customStyle="1" w:styleId="RTFNum464">
    <w:name w:val="RTF_Num 46 4"/>
    <w:rsid w:val="000E1BC2"/>
    <w:rPr>
      <w:rFonts w:ascii="Times New Roman" w:hAnsi="Times New Roman" w:cs="Times New Roman" w:hint="default"/>
    </w:rPr>
  </w:style>
  <w:style w:type="character" w:customStyle="1" w:styleId="RTFNum465">
    <w:name w:val="RTF_Num 46 5"/>
    <w:rsid w:val="000E1BC2"/>
    <w:rPr>
      <w:rFonts w:ascii="Times New Roman" w:hAnsi="Times New Roman" w:cs="Times New Roman" w:hint="default"/>
    </w:rPr>
  </w:style>
  <w:style w:type="character" w:customStyle="1" w:styleId="RTFNum466">
    <w:name w:val="RTF_Num 46 6"/>
    <w:rsid w:val="000E1BC2"/>
    <w:rPr>
      <w:rFonts w:ascii="Times New Roman" w:hAnsi="Times New Roman" w:cs="Times New Roman" w:hint="default"/>
    </w:rPr>
  </w:style>
  <w:style w:type="character" w:customStyle="1" w:styleId="RTFNum467">
    <w:name w:val="RTF_Num 46 7"/>
    <w:rsid w:val="000E1BC2"/>
    <w:rPr>
      <w:rFonts w:ascii="Times New Roman" w:hAnsi="Times New Roman" w:cs="Times New Roman" w:hint="default"/>
    </w:rPr>
  </w:style>
  <w:style w:type="character" w:customStyle="1" w:styleId="RTFNum468">
    <w:name w:val="RTF_Num 46 8"/>
    <w:rsid w:val="000E1BC2"/>
    <w:rPr>
      <w:rFonts w:ascii="Times New Roman" w:hAnsi="Times New Roman" w:cs="Times New Roman" w:hint="default"/>
    </w:rPr>
  </w:style>
  <w:style w:type="character" w:customStyle="1" w:styleId="RTFNum469">
    <w:name w:val="RTF_Num 46 9"/>
    <w:rsid w:val="000E1BC2"/>
    <w:rPr>
      <w:rFonts w:ascii="Times New Roman" w:hAnsi="Times New Roman" w:cs="Times New Roman" w:hint="default"/>
    </w:rPr>
  </w:style>
  <w:style w:type="character" w:customStyle="1" w:styleId="RTFNum471">
    <w:name w:val="RTF_Num 47 1"/>
    <w:rsid w:val="000E1BC2"/>
    <w:rPr>
      <w:rFonts w:ascii="Times New Roman" w:hAnsi="Times New Roman" w:cs="Times New Roman" w:hint="default"/>
    </w:rPr>
  </w:style>
  <w:style w:type="character" w:customStyle="1" w:styleId="RTFNum472">
    <w:name w:val="RTF_Num 47 2"/>
    <w:rsid w:val="000E1BC2"/>
    <w:rPr>
      <w:rFonts w:ascii="Times New Roman" w:hAnsi="Times New Roman" w:cs="Times New Roman" w:hint="default"/>
      <w:b w:val="0"/>
      <w:bCs w:val="0"/>
    </w:rPr>
  </w:style>
  <w:style w:type="character" w:customStyle="1" w:styleId="RTFNum473">
    <w:name w:val="RTF_Num 47 3"/>
    <w:rsid w:val="000E1BC2"/>
    <w:rPr>
      <w:rFonts w:ascii="Times New Roman" w:hAnsi="Times New Roman" w:cs="Times New Roman" w:hint="default"/>
      <w:sz w:val="22"/>
      <w:szCs w:val="22"/>
    </w:rPr>
  </w:style>
  <w:style w:type="character" w:customStyle="1" w:styleId="RTFNum474">
    <w:name w:val="RTF_Num 47 4"/>
    <w:rsid w:val="000E1BC2"/>
    <w:rPr>
      <w:rFonts w:ascii="Times New Roman" w:hAnsi="Times New Roman" w:cs="Times New Roman" w:hint="default"/>
    </w:rPr>
  </w:style>
  <w:style w:type="character" w:customStyle="1" w:styleId="RTFNum475">
    <w:name w:val="RTF_Num 47 5"/>
    <w:rsid w:val="000E1BC2"/>
    <w:rPr>
      <w:rFonts w:ascii="Times New Roman" w:hAnsi="Times New Roman" w:cs="Times New Roman" w:hint="default"/>
    </w:rPr>
  </w:style>
  <w:style w:type="character" w:customStyle="1" w:styleId="RTFNum476">
    <w:name w:val="RTF_Num 47 6"/>
    <w:rsid w:val="000E1BC2"/>
    <w:rPr>
      <w:rFonts w:ascii="Times New Roman" w:hAnsi="Times New Roman" w:cs="Times New Roman" w:hint="default"/>
    </w:rPr>
  </w:style>
  <w:style w:type="character" w:customStyle="1" w:styleId="RTFNum477">
    <w:name w:val="RTF_Num 47 7"/>
    <w:rsid w:val="000E1BC2"/>
    <w:rPr>
      <w:rFonts w:ascii="Times New Roman" w:hAnsi="Times New Roman" w:cs="Times New Roman" w:hint="default"/>
    </w:rPr>
  </w:style>
  <w:style w:type="character" w:customStyle="1" w:styleId="RTFNum478">
    <w:name w:val="RTF_Num 47 8"/>
    <w:rsid w:val="000E1BC2"/>
    <w:rPr>
      <w:rFonts w:ascii="Times New Roman" w:hAnsi="Times New Roman" w:cs="Times New Roman" w:hint="default"/>
    </w:rPr>
  </w:style>
  <w:style w:type="character" w:customStyle="1" w:styleId="RTFNum479">
    <w:name w:val="RTF_Num 47 9"/>
    <w:rsid w:val="000E1BC2"/>
    <w:rPr>
      <w:rFonts w:ascii="Times New Roman" w:hAnsi="Times New Roman" w:cs="Times New Roman" w:hint="default"/>
    </w:rPr>
  </w:style>
  <w:style w:type="character" w:customStyle="1" w:styleId="RTFNum481">
    <w:name w:val="RTF_Num 48 1"/>
    <w:rsid w:val="000E1BC2"/>
    <w:rPr>
      <w:rFonts w:ascii="Times New Roman" w:hAnsi="Times New Roman" w:cs="Times New Roman" w:hint="default"/>
      <w:sz w:val="20"/>
      <w:szCs w:val="20"/>
    </w:rPr>
  </w:style>
  <w:style w:type="character" w:customStyle="1" w:styleId="RTFNum482">
    <w:name w:val="RTF_Num 48 2"/>
    <w:rsid w:val="000E1BC2"/>
    <w:rPr>
      <w:rFonts w:ascii="Times New Roman" w:hAnsi="Times New Roman" w:cs="Times New Roman" w:hint="default"/>
    </w:rPr>
  </w:style>
  <w:style w:type="character" w:customStyle="1" w:styleId="RTFNum483">
    <w:name w:val="RTF_Num 48 3"/>
    <w:rsid w:val="000E1BC2"/>
    <w:rPr>
      <w:rFonts w:ascii="Times New Roman" w:hAnsi="Times New Roman" w:cs="Times New Roman" w:hint="default"/>
    </w:rPr>
  </w:style>
  <w:style w:type="character" w:customStyle="1" w:styleId="RTFNum484">
    <w:name w:val="RTF_Num 48 4"/>
    <w:rsid w:val="000E1BC2"/>
    <w:rPr>
      <w:rFonts w:ascii="Times New Roman" w:hAnsi="Times New Roman" w:cs="Times New Roman" w:hint="default"/>
    </w:rPr>
  </w:style>
  <w:style w:type="character" w:customStyle="1" w:styleId="RTFNum485">
    <w:name w:val="RTF_Num 48 5"/>
    <w:rsid w:val="000E1BC2"/>
    <w:rPr>
      <w:rFonts w:ascii="Times New Roman" w:hAnsi="Times New Roman" w:cs="Times New Roman" w:hint="default"/>
    </w:rPr>
  </w:style>
  <w:style w:type="character" w:customStyle="1" w:styleId="RTFNum486">
    <w:name w:val="RTF_Num 48 6"/>
    <w:rsid w:val="000E1BC2"/>
    <w:rPr>
      <w:rFonts w:ascii="Times New Roman" w:hAnsi="Times New Roman" w:cs="Times New Roman" w:hint="default"/>
    </w:rPr>
  </w:style>
  <w:style w:type="character" w:customStyle="1" w:styleId="RTFNum487">
    <w:name w:val="RTF_Num 48 7"/>
    <w:rsid w:val="000E1BC2"/>
    <w:rPr>
      <w:rFonts w:ascii="Times New Roman" w:hAnsi="Times New Roman" w:cs="Times New Roman" w:hint="default"/>
    </w:rPr>
  </w:style>
  <w:style w:type="character" w:customStyle="1" w:styleId="RTFNum488">
    <w:name w:val="RTF_Num 48 8"/>
    <w:rsid w:val="000E1BC2"/>
    <w:rPr>
      <w:rFonts w:ascii="Times New Roman" w:hAnsi="Times New Roman" w:cs="Times New Roman" w:hint="default"/>
    </w:rPr>
  </w:style>
  <w:style w:type="character" w:customStyle="1" w:styleId="RTFNum489">
    <w:name w:val="RTF_Num 48 9"/>
    <w:rsid w:val="000E1BC2"/>
    <w:rPr>
      <w:rFonts w:ascii="Times New Roman" w:hAnsi="Times New Roman" w:cs="Times New Roman" w:hint="default"/>
    </w:rPr>
  </w:style>
  <w:style w:type="character" w:customStyle="1" w:styleId="WW-RTFNum481">
    <w:name w:val="WW-RTF_Num 48 1"/>
    <w:rsid w:val="000E1BC2"/>
    <w:rPr>
      <w:rFonts w:ascii="Times New Roman" w:hAnsi="Times New Roman" w:cs="Times New Roman" w:hint="default"/>
    </w:rPr>
  </w:style>
  <w:style w:type="character" w:customStyle="1" w:styleId="WW-RTFNum482">
    <w:name w:val="WW-RTF_Num 48 2"/>
    <w:rsid w:val="000E1BC2"/>
    <w:rPr>
      <w:rFonts w:ascii="Times New Roman" w:hAnsi="Times New Roman" w:cs="Times New Roman" w:hint="default"/>
      <w:b w:val="0"/>
      <w:bCs w:val="0"/>
    </w:rPr>
  </w:style>
  <w:style w:type="character" w:customStyle="1" w:styleId="WW-RTFNum483">
    <w:name w:val="WW-RTF_Num 48 3"/>
    <w:rsid w:val="000E1BC2"/>
    <w:rPr>
      <w:rFonts w:ascii="Times New Roman" w:hAnsi="Times New Roman" w:cs="Times New Roman" w:hint="default"/>
      <w:sz w:val="22"/>
      <w:szCs w:val="22"/>
    </w:rPr>
  </w:style>
  <w:style w:type="character" w:customStyle="1" w:styleId="WW-RTFNum484">
    <w:name w:val="WW-RTF_Num 48 4"/>
    <w:rsid w:val="000E1BC2"/>
    <w:rPr>
      <w:rFonts w:ascii="Times New Roman" w:hAnsi="Times New Roman" w:cs="Times New Roman" w:hint="default"/>
    </w:rPr>
  </w:style>
  <w:style w:type="character" w:customStyle="1" w:styleId="WW-RTFNum485">
    <w:name w:val="WW-RTF_Num 48 5"/>
    <w:rsid w:val="000E1BC2"/>
    <w:rPr>
      <w:rFonts w:ascii="Times New Roman" w:hAnsi="Times New Roman" w:cs="Times New Roman" w:hint="default"/>
    </w:rPr>
  </w:style>
  <w:style w:type="character" w:customStyle="1" w:styleId="WW-RTFNum486">
    <w:name w:val="WW-RTF_Num 48 6"/>
    <w:rsid w:val="000E1BC2"/>
    <w:rPr>
      <w:rFonts w:ascii="Times New Roman" w:hAnsi="Times New Roman" w:cs="Times New Roman" w:hint="default"/>
    </w:rPr>
  </w:style>
  <w:style w:type="character" w:customStyle="1" w:styleId="WW-RTFNum487">
    <w:name w:val="WW-RTF_Num 48 7"/>
    <w:rsid w:val="000E1BC2"/>
    <w:rPr>
      <w:rFonts w:ascii="Times New Roman" w:hAnsi="Times New Roman" w:cs="Times New Roman" w:hint="default"/>
    </w:rPr>
  </w:style>
  <w:style w:type="character" w:customStyle="1" w:styleId="WW-RTFNum488">
    <w:name w:val="WW-RTF_Num 48 8"/>
    <w:rsid w:val="000E1BC2"/>
    <w:rPr>
      <w:rFonts w:ascii="Times New Roman" w:hAnsi="Times New Roman" w:cs="Times New Roman" w:hint="default"/>
    </w:rPr>
  </w:style>
  <w:style w:type="character" w:customStyle="1" w:styleId="WW-RTFNum489">
    <w:name w:val="WW-RTF_Num 48 9"/>
    <w:rsid w:val="000E1BC2"/>
    <w:rPr>
      <w:rFonts w:ascii="Times New Roman" w:hAnsi="Times New Roman" w:cs="Times New Roman" w:hint="default"/>
    </w:rPr>
  </w:style>
  <w:style w:type="character" w:customStyle="1" w:styleId="RTFNum491">
    <w:name w:val="RTF_Num 49 1"/>
    <w:rsid w:val="000E1BC2"/>
    <w:rPr>
      <w:rFonts w:ascii="Times New Roman" w:hAnsi="Times New Roman" w:cs="Times New Roman" w:hint="default"/>
      <w:sz w:val="20"/>
      <w:szCs w:val="20"/>
    </w:rPr>
  </w:style>
  <w:style w:type="character" w:customStyle="1" w:styleId="RTFNum492">
    <w:name w:val="RTF_Num 49 2"/>
    <w:rsid w:val="000E1BC2"/>
    <w:rPr>
      <w:rFonts w:ascii="Times New Roman" w:hAnsi="Times New Roman" w:cs="Times New Roman" w:hint="default"/>
    </w:rPr>
  </w:style>
  <w:style w:type="character" w:customStyle="1" w:styleId="RTFNum493">
    <w:name w:val="RTF_Num 49 3"/>
    <w:rsid w:val="000E1BC2"/>
    <w:rPr>
      <w:rFonts w:ascii="Times New Roman" w:hAnsi="Times New Roman" w:cs="Times New Roman" w:hint="default"/>
    </w:rPr>
  </w:style>
  <w:style w:type="character" w:customStyle="1" w:styleId="RTFNum494">
    <w:name w:val="RTF_Num 49 4"/>
    <w:rsid w:val="000E1BC2"/>
    <w:rPr>
      <w:rFonts w:ascii="Times New Roman" w:hAnsi="Times New Roman" w:cs="Times New Roman" w:hint="default"/>
    </w:rPr>
  </w:style>
  <w:style w:type="character" w:customStyle="1" w:styleId="RTFNum495">
    <w:name w:val="RTF_Num 49 5"/>
    <w:rsid w:val="000E1BC2"/>
    <w:rPr>
      <w:rFonts w:ascii="Times New Roman" w:hAnsi="Times New Roman" w:cs="Times New Roman" w:hint="default"/>
    </w:rPr>
  </w:style>
  <w:style w:type="character" w:customStyle="1" w:styleId="RTFNum496">
    <w:name w:val="RTF_Num 49 6"/>
    <w:rsid w:val="000E1BC2"/>
    <w:rPr>
      <w:rFonts w:ascii="Times New Roman" w:hAnsi="Times New Roman" w:cs="Times New Roman" w:hint="default"/>
    </w:rPr>
  </w:style>
  <w:style w:type="character" w:customStyle="1" w:styleId="RTFNum497">
    <w:name w:val="RTF_Num 49 7"/>
    <w:rsid w:val="000E1BC2"/>
    <w:rPr>
      <w:rFonts w:ascii="Times New Roman" w:hAnsi="Times New Roman" w:cs="Times New Roman" w:hint="default"/>
    </w:rPr>
  </w:style>
  <w:style w:type="character" w:customStyle="1" w:styleId="RTFNum498">
    <w:name w:val="RTF_Num 49 8"/>
    <w:rsid w:val="000E1BC2"/>
    <w:rPr>
      <w:rFonts w:ascii="Times New Roman" w:hAnsi="Times New Roman" w:cs="Times New Roman" w:hint="default"/>
    </w:rPr>
  </w:style>
  <w:style w:type="character" w:customStyle="1" w:styleId="RTFNum499">
    <w:name w:val="RTF_Num 49 9"/>
    <w:rsid w:val="000E1BC2"/>
    <w:rPr>
      <w:rFonts w:ascii="Times New Roman" w:hAnsi="Times New Roman" w:cs="Times New Roman" w:hint="default"/>
    </w:rPr>
  </w:style>
  <w:style w:type="character" w:customStyle="1" w:styleId="WW-RTFNum491">
    <w:name w:val="WW-RTF_Num 49 1"/>
    <w:rsid w:val="000E1BC2"/>
    <w:rPr>
      <w:rFonts w:ascii="Times New Roman" w:hAnsi="Times New Roman" w:cs="Times New Roman" w:hint="default"/>
    </w:rPr>
  </w:style>
  <w:style w:type="character" w:customStyle="1" w:styleId="WW-RTFNum492">
    <w:name w:val="WW-RTF_Num 49 2"/>
    <w:rsid w:val="000E1BC2"/>
    <w:rPr>
      <w:rFonts w:ascii="Times New Roman" w:hAnsi="Times New Roman" w:cs="Times New Roman" w:hint="default"/>
    </w:rPr>
  </w:style>
  <w:style w:type="character" w:customStyle="1" w:styleId="WW-RTFNum493">
    <w:name w:val="WW-RTF_Num 49 3"/>
    <w:rsid w:val="000E1BC2"/>
    <w:rPr>
      <w:rFonts w:ascii="Times New Roman" w:hAnsi="Times New Roman" w:cs="Times New Roman" w:hint="default"/>
    </w:rPr>
  </w:style>
  <w:style w:type="character" w:customStyle="1" w:styleId="WW-RTFNum494">
    <w:name w:val="WW-RTF_Num 49 4"/>
    <w:rsid w:val="000E1BC2"/>
    <w:rPr>
      <w:rFonts w:ascii="Times New Roman" w:hAnsi="Times New Roman" w:cs="Times New Roman" w:hint="default"/>
    </w:rPr>
  </w:style>
  <w:style w:type="character" w:customStyle="1" w:styleId="WW-RTFNum495">
    <w:name w:val="WW-RTF_Num 49 5"/>
    <w:rsid w:val="000E1BC2"/>
    <w:rPr>
      <w:rFonts w:ascii="Times New Roman" w:hAnsi="Times New Roman" w:cs="Times New Roman" w:hint="default"/>
    </w:rPr>
  </w:style>
  <w:style w:type="character" w:customStyle="1" w:styleId="WW-RTFNum496">
    <w:name w:val="WW-RTF_Num 49 6"/>
    <w:rsid w:val="000E1BC2"/>
    <w:rPr>
      <w:rFonts w:ascii="Times New Roman" w:hAnsi="Times New Roman" w:cs="Times New Roman" w:hint="default"/>
    </w:rPr>
  </w:style>
  <w:style w:type="character" w:customStyle="1" w:styleId="WW-RTFNum497">
    <w:name w:val="WW-RTF_Num 49 7"/>
    <w:rsid w:val="000E1BC2"/>
    <w:rPr>
      <w:rFonts w:ascii="Times New Roman" w:hAnsi="Times New Roman" w:cs="Times New Roman" w:hint="default"/>
    </w:rPr>
  </w:style>
  <w:style w:type="character" w:customStyle="1" w:styleId="WW-RTFNum498">
    <w:name w:val="WW-RTF_Num 49 8"/>
    <w:rsid w:val="000E1BC2"/>
    <w:rPr>
      <w:rFonts w:ascii="Times New Roman" w:hAnsi="Times New Roman" w:cs="Times New Roman" w:hint="default"/>
    </w:rPr>
  </w:style>
  <w:style w:type="character" w:customStyle="1" w:styleId="WW-RTFNum499">
    <w:name w:val="WW-RTF_Num 49 9"/>
    <w:rsid w:val="000E1BC2"/>
    <w:rPr>
      <w:rFonts w:ascii="Times New Roman" w:hAnsi="Times New Roman" w:cs="Times New Roman" w:hint="default"/>
    </w:rPr>
  </w:style>
  <w:style w:type="character" w:customStyle="1" w:styleId="RTFNum501">
    <w:name w:val="RTF_Num 50 1"/>
    <w:rsid w:val="000E1BC2"/>
    <w:rPr>
      <w:rFonts w:ascii="Times New Roman" w:hAnsi="Times New Roman" w:cs="Times New Roman" w:hint="default"/>
      <w:b w:val="0"/>
      <w:bCs w:val="0"/>
      <w:sz w:val="20"/>
      <w:szCs w:val="20"/>
    </w:rPr>
  </w:style>
  <w:style w:type="character" w:customStyle="1" w:styleId="RTFNum502">
    <w:name w:val="RTF_Num 50 2"/>
    <w:rsid w:val="000E1BC2"/>
    <w:rPr>
      <w:rFonts w:ascii="Times New Roman" w:hAnsi="Times New Roman" w:cs="Times New Roman" w:hint="default"/>
    </w:rPr>
  </w:style>
  <w:style w:type="character" w:customStyle="1" w:styleId="RTFNum503">
    <w:name w:val="RTF_Num 50 3"/>
    <w:rsid w:val="000E1BC2"/>
    <w:rPr>
      <w:rFonts w:ascii="Times New Roman" w:hAnsi="Times New Roman" w:cs="Times New Roman" w:hint="default"/>
    </w:rPr>
  </w:style>
  <w:style w:type="character" w:customStyle="1" w:styleId="RTFNum504">
    <w:name w:val="RTF_Num 50 4"/>
    <w:rsid w:val="000E1BC2"/>
    <w:rPr>
      <w:rFonts w:ascii="Times New Roman" w:hAnsi="Times New Roman" w:cs="Times New Roman" w:hint="default"/>
    </w:rPr>
  </w:style>
  <w:style w:type="character" w:customStyle="1" w:styleId="RTFNum505">
    <w:name w:val="RTF_Num 50 5"/>
    <w:rsid w:val="000E1BC2"/>
    <w:rPr>
      <w:rFonts w:ascii="Times New Roman" w:hAnsi="Times New Roman" w:cs="Times New Roman" w:hint="default"/>
    </w:rPr>
  </w:style>
  <w:style w:type="character" w:customStyle="1" w:styleId="RTFNum506">
    <w:name w:val="RTF_Num 50 6"/>
    <w:rsid w:val="000E1BC2"/>
    <w:rPr>
      <w:rFonts w:ascii="Times New Roman" w:hAnsi="Times New Roman" w:cs="Times New Roman" w:hint="default"/>
    </w:rPr>
  </w:style>
  <w:style w:type="character" w:customStyle="1" w:styleId="RTFNum507">
    <w:name w:val="RTF_Num 50 7"/>
    <w:rsid w:val="000E1BC2"/>
    <w:rPr>
      <w:rFonts w:ascii="Times New Roman" w:hAnsi="Times New Roman" w:cs="Times New Roman" w:hint="default"/>
    </w:rPr>
  </w:style>
  <w:style w:type="character" w:customStyle="1" w:styleId="RTFNum508">
    <w:name w:val="RTF_Num 50 8"/>
    <w:rsid w:val="000E1BC2"/>
    <w:rPr>
      <w:rFonts w:ascii="Times New Roman" w:hAnsi="Times New Roman" w:cs="Times New Roman" w:hint="default"/>
    </w:rPr>
  </w:style>
  <w:style w:type="character" w:customStyle="1" w:styleId="RTFNum509">
    <w:name w:val="RTF_Num 50 9"/>
    <w:rsid w:val="000E1BC2"/>
    <w:rPr>
      <w:rFonts w:ascii="Times New Roman" w:hAnsi="Times New Roman" w:cs="Times New Roman" w:hint="default"/>
    </w:rPr>
  </w:style>
  <w:style w:type="character" w:customStyle="1" w:styleId="RTFNum511">
    <w:name w:val="RTF_Num 51 1"/>
    <w:rsid w:val="000E1BC2"/>
    <w:rPr>
      <w:rFonts w:ascii="Times New Roman" w:hAnsi="Times New Roman" w:cs="Times New Roman" w:hint="default"/>
    </w:rPr>
  </w:style>
  <w:style w:type="character" w:customStyle="1" w:styleId="RTFNum512">
    <w:name w:val="RTF_Num 51 2"/>
    <w:rsid w:val="000E1BC2"/>
    <w:rPr>
      <w:rFonts w:ascii="Times New Roman" w:hAnsi="Times New Roman" w:cs="Times New Roman" w:hint="default"/>
      <w:b w:val="0"/>
      <w:bCs w:val="0"/>
      <w:sz w:val="20"/>
      <w:szCs w:val="20"/>
    </w:rPr>
  </w:style>
  <w:style w:type="character" w:customStyle="1" w:styleId="RTFNum513">
    <w:name w:val="RTF_Num 51 3"/>
    <w:rsid w:val="000E1BC2"/>
    <w:rPr>
      <w:rFonts w:ascii="Times New Roman" w:hAnsi="Times New Roman" w:cs="Times New Roman" w:hint="default"/>
      <w:sz w:val="20"/>
      <w:szCs w:val="20"/>
    </w:rPr>
  </w:style>
  <w:style w:type="character" w:customStyle="1" w:styleId="RTFNum514">
    <w:name w:val="RTF_Num 51 4"/>
    <w:rsid w:val="000E1BC2"/>
    <w:rPr>
      <w:rFonts w:ascii="Times New Roman" w:hAnsi="Times New Roman" w:cs="Times New Roman" w:hint="default"/>
    </w:rPr>
  </w:style>
  <w:style w:type="character" w:customStyle="1" w:styleId="RTFNum515">
    <w:name w:val="RTF_Num 51 5"/>
    <w:rsid w:val="000E1BC2"/>
    <w:rPr>
      <w:rFonts w:ascii="Times New Roman" w:hAnsi="Times New Roman" w:cs="Times New Roman" w:hint="default"/>
    </w:rPr>
  </w:style>
  <w:style w:type="character" w:customStyle="1" w:styleId="RTFNum516">
    <w:name w:val="RTF_Num 51 6"/>
    <w:rsid w:val="000E1BC2"/>
    <w:rPr>
      <w:rFonts w:ascii="Times New Roman" w:hAnsi="Times New Roman" w:cs="Times New Roman" w:hint="default"/>
    </w:rPr>
  </w:style>
  <w:style w:type="character" w:customStyle="1" w:styleId="RTFNum517">
    <w:name w:val="RTF_Num 51 7"/>
    <w:rsid w:val="000E1BC2"/>
    <w:rPr>
      <w:rFonts w:ascii="Times New Roman" w:hAnsi="Times New Roman" w:cs="Times New Roman" w:hint="default"/>
    </w:rPr>
  </w:style>
  <w:style w:type="character" w:customStyle="1" w:styleId="RTFNum518">
    <w:name w:val="RTF_Num 51 8"/>
    <w:rsid w:val="000E1BC2"/>
    <w:rPr>
      <w:rFonts w:ascii="Times New Roman" w:hAnsi="Times New Roman" w:cs="Times New Roman" w:hint="default"/>
    </w:rPr>
  </w:style>
  <w:style w:type="character" w:customStyle="1" w:styleId="RTFNum519">
    <w:name w:val="RTF_Num 51 9"/>
    <w:rsid w:val="000E1BC2"/>
    <w:rPr>
      <w:rFonts w:ascii="Times New Roman" w:hAnsi="Times New Roman" w:cs="Times New Roman" w:hint="default"/>
    </w:rPr>
  </w:style>
  <w:style w:type="character" w:customStyle="1" w:styleId="RTFNum521">
    <w:name w:val="RTF_Num 52 1"/>
    <w:rsid w:val="000E1BC2"/>
    <w:rPr>
      <w:rFonts w:ascii="Times New Roman" w:hAnsi="Times New Roman" w:cs="Times New Roman" w:hint="default"/>
    </w:rPr>
  </w:style>
  <w:style w:type="character" w:customStyle="1" w:styleId="RTFNum522">
    <w:name w:val="RTF_Num 52 2"/>
    <w:rsid w:val="000E1BC2"/>
    <w:rPr>
      <w:rFonts w:ascii="Times New Roman" w:hAnsi="Times New Roman" w:cs="Times New Roman" w:hint="default"/>
      <w:b/>
      <w:bCs/>
    </w:rPr>
  </w:style>
  <w:style w:type="character" w:customStyle="1" w:styleId="RTFNum523">
    <w:name w:val="RTF_Num 52 3"/>
    <w:rsid w:val="000E1BC2"/>
    <w:rPr>
      <w:rFonts w:ascii="Times New Roman" w:hAnsi="Times New Roman" w:cs="Times New Roman" w:hint="default"/>
      <w:b/>
      <w:bCs/>
    </w:rPr>
  </w:style>
  <w:style w:type="character" w:customStyle="1" w:styleId="RTFNum524">
    <w:name w:val="RTF_Num 52 4"/>
    <w:rsid w:val="000E1BC2"/>
    <w:rPr>
      <w:rFonts w:ascii="Times New Roman" w:hAnsi="Times New Roman" w:cs="Times New Roman" w:hint="default"/>
    </w:rPr>
  </w:style>
  <w:style w:type="character" w:customStyle="1" w:styleId="RTFNum525">
    <w:name w:val="RTF_Num 52 5"/>
    <w:rsid w:val="000E1BC2"/>
    <w:rPr>
      <w:rFonts w:ascii="Times New Roman" w:hAnsi="Times New Roman" w:cs="Times New Roman" w:hint="default"/>
    </w:rPr>
  </w:style>
  <w:style w:type="character" w:customStyle="1" w:styleId="RTFNum526">
    <w:name w:val="RTF_Num 52 6"/>
    <w:rsid w:val="000E1BC2"/>
    <w:rPr>
      <w:rFonts w:ascii="Times New Roman" w:hAnsi="Times New Roman" w:cs="Times New Roman" w:hint="default"/>
    </w:rPr>
  </w:style>
  <w:style w:type="character" w:customStyle="1" w:styleId="RTFNum527">
    <w:name w:val="RTF_Num 52 7"/>
    <w:rsid w:val="000E1BC2"/>
    <w:rPr>
      <w:rFonts w:ascii="Times New Roman" w:hAnsi="Times New Roman" w:cs="Times New Roman" w:hint="default"/>
    </w:rPr>
  </w:style>
  <w:style w:type="character" w:customStyle="1" w:styleId="RTFNum528">
    <w:name w:val="RTF_Num 52 8"/>
    <w:rsid w:val="000E1BC2"/>
    <w:rPr>
      <w:rFonts w:ascii="Times New Roman" w:hAnsi="Times New Roman" w:cs="Times New Roman" w:hint="default"/>
    </w:rPr>
  </w:style>
  <w:style w:type="character" w:customStyle="1" w:styleId="RTFNum529">
    <w:name w:val="RTF_Num 52 9"/>
    <w:rsid w:val="000E1BC2"/>
    <w:rPr>
      <w:rFonts w:ascii="Times New Roman" w:hAnsi="Times New Roman" w:cs="Times New Roman" w:hint="default"/>
    </w:rPr>
  </w:style>
  <w:style w:type="character" w:customStyle="1" w:styleId="RTFNum531">
    <w:name w:val="RTF_Num 53 1"/>
    <w:rsid w:val="000E1BC2"/>
    <w:rPr>
      <w:rFonts w:ascii="Times New Roman" w:hAnsi="Times New Roman" w:cs="Times New Roman" w:hint="default"/>
    </w:rPr>
  </w:style>
  <w:style w:type="character" w:customStyle="1" w:styleId="RTFNum532">
    <w:name w:val="RTF_Num 53 2"/>
    <w:rsid w:val="000E1BC2"/>
    <w:rPr>
      <w:rFonts w:ascii="Times New Roman" w:hAnsi="Times New Roman" w:cs="Times New Roman" w:hint="default"/>
      <w:sz w:val="20"/>
      <w:szCs w:val="20"/>
    </w:rPr>
  </w:style>
  <w:style w:type="character" w:customStyle="1" w:styleId="RTFNum533">
    <w:name w:val="RTF_Num 53 3"/>
    <w:rsid w:val="000E1BC2"/>
    <w:rPr>
      <w:rFonts w:ascii="Times New Roman" w:hAnsi="Times New Roman" w:cs="Times New Roman" w:hint="default"/>
      <w:sz w:val="20"/>
      <w:szCs w:val="20"/>
    </w:rPr>
  </w:style>
  <w:style w:type="character" w:customStyle="1" w:styleId="RTFNum534">
    <w:name w:val="RTF_Num 53 4"/>
    <w:rsid w:val="000E1BC2"/>
    <w:rPr>
      <w:rFonts w:ascii="Times New Roman" w:hAnsi="Times New Roman" w:cs="Times New Roman" w:hint="default"/>
    </w:rPr>
  </w:style>
  <w:style w:type="character" w:customStyle="1" w:styleId="RTFNum535">
    <w:name w:val="RTF_Num 53 5"/>
    <w:rsid w:val="000E1BC2"/>
    <w:rPr>
      <w:rFonts w:ascii="Times New Roman" w:hAnsi="Times New Roman" w:cs="Times New Roman" w:hint="default"/>
    </w:rPr>
  </w:style>
  <w:style w:type="character" w:customStyle="1" w:styleId="RTFNum536">
    <w:name w:val="RTF_Num 53 6"/>
    <w:rsid w:val="000E1BC2"/>
    <w:rPr>
      <w:rFonts w:ascii="Times New Roman" w:hAnsi="Times New Roman" w:cs="Times New Roman" w:hint="default"/>
    </w:rPr>
  </w:style>
  <w:style w:type="character" w:customStyle="1" w:styleId="RTFNum537">
    <w:name w:val="RTF_Num 53 7"/>
    <w:rsid w:val="000E1BC2"/>
    <w:rPr>
      <w:rFonts w:ascii="Times New Roman" w:hAnsi="Times New Roman" w:cs="Times New Roman" w:hint="default"/>
    </w:rPr>
  </w:style>
  <w:style w:type="character" w:customStyle="1" w:styleId="RTFNum538">
    <w:name w:val="RTF_Num 53 8"/>
    <w:rsid w:val="000E1BC2"/>
    <w:rPr>
      <w:rFonts w:ascii="Times New Roman" w:hAnsi="Times New Roman" w:cs="Times New Roman" w:hint="default"/>
    </w:rPr>
  </w:style>
  <w:style w:type="character" w:customStyle="1" w:styleId="RTFNum539">
    <w:name w:val="RTF_Num 53 9"/>
    <w:rsid w:val="000E1BC2"/>
    <w:rPr>
      <w:rFonts w:ascii="Times New Roman" w:hAnsi="Times New Roman" w:cs="Times New Roman" w:hint="default"/>
    </w:rPr>
  </w:style>
  <w:style w:type="character" w:customStyle="1" w:styleId="RTFNum541">
    <w:name w:val="RTF_Num 54 1"/>
    <w:rsid w:val="000E1BC2"/>
    <w:rPr>
      <w:rFonts w:ascii="Times New Roman" w:hAnsi="Times New Roman" w:cs="Times New Roman" w:hint="default"/>
    </w:rPr>
  </w:style>
  <w:style w:type="character" w:customStyle="1" w:styleId="RTFNum542">
    <w:name w:val="RTF_Num 54 2"/>
    <w:rsid w:val="000E1BC2"/>
    <w:rPr>
      <w:rFonts w:ascii="Times New Roman" w:hAnsi="Times New Roman" w:cs="Times New Roman" w:hint="default"/>
      <w:b w:val="0"/>
      <w:bCs w:val="0"/>
    </w:rPr>
  </w:style>
  <w:style w:type="character" w:customStyle="1" w:styleId="RTFNum543">
    <w:name w:val="RTF_Num 54 3"/>
    <w:rsid w:val="000E1BC2"/>
    <w:rPr>
      <w:rFonts w:ascii="Times New Roman" w:hAnsi="Times New Roman" w:cs="Times New Roman" w:hint="default"/>
      <w:sz w:val="22"/>
      <w:szCs w:val="22"/>
    </w:rPr>
  </w:style>
  <w:style w:type="character" w:customStyle="1" w:styleId="RTFNum544">
    <w:name w:val="RTF_Num 54 4"/>
    <w:rsid w:val="000E1BC2"/>
    <w:rPr>
      <w:rFonts w:ascii="Times New Roman" w:hAnsi="Times New Roman" w:cs="Times New Roman" w:hint="default"/>
    </w:rPr>
  </w:style>
  <w:style w:type="character" w:customStyle="1" w:styleId="RTFNum545">
    <w:name w:val="RTF_Num 54 5"/>
    <w:rsid w:val="000E1BC2"/>
    <w:rPr>
      <w:rFonts w:ascii="Times New Roman" w:hAnsi="Times New Roman" w:cs="Times New Roman" w:hint="default"/>
    </w:rPr>
  </w:style>
  <w:style w:type="character" w:customStyle="1" w:styleId="RTFNum546">
    <w:name w:val="RTF_Num 54 6"/>
    <w:rsid w:val="000E1BC2"/>
    <w:rPr>
      <w:rFonts w:ascii="Times New Roman" w:hAnsi="Times New Roman" w:cs="Times New Roman" w:hint="default"/>
    </w:rPr>
  </w:style>
  <w:style w:type="character" w:customStyle="1" w:styleId="RTFNum547">
    <w:name w:val="RTF_Num 54 7"/>
    <w:rsid w:val="000E1BC2"/>
    <w:rPr>
      <w:rFonts w:ascii="Times New Roman" w:hAnsi="Times New Roman" w:cs="Times New Roman" w:hint="default"/>
    </w:rPr>
  </w:style>
  <w:style w:type="character" w:customStyle="1" w:styleId="RTFNum548">
    <w:name w:val="RTF_Num 54 8"/>
    <w:rsid w:val="000E1BC2"/>
    <w:rPr>
      <w:rFonts w:ascii="Times New Roman" w:hAnsi="Times New Roman" w:cs="Times New Roman" w:hint="default"/>
    </w:rPr>
  </w:style>
  <w:style w:type="character" w:customStyle="1" w:styleId="RTFNum549">
    <w:name w:val="RTF_Num 54 9"/>
    <w:rsid w:val="000E1BC2"/>
    <w:rPr>
      <w:rFonts w:ascii="Times New Roman" w:hAnsi="Times New Roman" w:cs="Times New Roman" w:hint="default"/>
    </w:rPr>
  </w:style>
  <w:style w:type="character" w:customStyle="1" w:styleId="RTFNum551">
    <w:name w:val="RTF_Num 55 1"/>
    <w:rsid w:val="000E1BC2"/>
    <w:rPr>
      <w:rFonts w:ascii="Times New Roman" w:hAnsi="Times New Roman" w:cs="Times New Roman" w:hint="default"/>
    </w:rPr>
  </w:style>
  <w:style w:type="character" w:customStyle="1" w:styleId="RTFNum552">
    <w:name w:val="RTF_Num 55 2"/>
    <w:rsid w:val="000E1BC2"/>
    <w:rPr>
      <w:rFonts w:ascii="Times New Roman" w:hAnsi="Times New Roman" w:cs="Times New Roman" w:hint="default"/>
    </w:rPr>
  </w:style>
  <w:style w:type="character" w:customStyle="1" w:styleId="RTFNum553">
    <w:name w:val="RTF_Num 55 3"/>
    <w:rsid w:val="000E1BC2"/>
    <w:rPr>
      <w:rFonts w:ascii="Times New Roman" w:hAnsi="Times New Roman" w:cs="Times New Roman" w:hint="default"/>
    </w:rPr>
  </w:style>
  <w:style w:type="character" w:customStyle="1" w:styleId="RTFNum554">
    <w:name w:val="RTF_Num 55 4"/>
    <w:rsid w:val="000E1BC2"/>
    <w:rPr>
      <w:rFonts w:ascii="Times New Roman" w:hAnsi="Times New Roman" w:cs="Times New Roman" w:hint="default"/>
    </w:rPr>
  </w:style>
  <w:style w:type="character" w:customStyle="1" w:styleId="RTFNum555">
    <w:name w:val="RTF_Num 55 5"/>
    <w:rsid w:val="000E1BC2"/>
    <w:rPr>
      <w:rFonts w:ascii="Times New Roman" w:hAnsi="Times New Roman" w:cs="Times New Roman" w:hint="default"/>
    </w:rPr>
  </w:style>
  <w:style w:type="character" w:customStyle="1" w:styleId="RTFNum556">
    <w:name w:val="RTF_Num 55 6"/>
    <w:rsid w:val="000E1BC2"/>
    <w:rPr>
      <w:rFonts w:ascii="Times New Roman" w:hAnsi="Times New Roman" w:cs="Times New Roman" w:hint="default"/>
    </w:rPr>
  </w:style>
  <w:style w:type="character" w:customStyle="1" w:styleId="RTFNum557">
    <w:name w:val="RTF_Num 55 7"/>
    <w:rsid w:val="000E1BC2"/>
    <w:rPr>
      <w:rFonts w:ascii="Times New Roman" w:hAnsi="Times New Roman" w:cs="Times New Roman" w:hint="default"/>
    </w:rPr>
  </w:style>
  <w:style w:type="character" w:customStyle="1" w:styleId="RTFNum558">
    <w:name w:val="RTF_Num 55 8"/>
    <w:rsid w:val="000E1BC2"/>
    <w:rPr>
      <w:rFonts w:ascii="Times New Roman" w:hAnsi="Times New Roman" w:cs="Times New Roman" w:hint="default"/>
    </w:rPr>
  </w:style>
  <w:style w:type="character" w:customStyle="1" w:styleId="RTFNum559">
    <w:name w:val="RTF_Num 55 9"/>
    <w:rsid w:val="000E1BC2"/>
    <w:rPr>
      <w:rFonts w:ascii="Times New Roman" w:hAnsi="Times New Roman" w:cs="Times New Roman" w:hint="default"/>
    </w:rPr>
  </w:style>
  <w:style w:type="character" w:customStyle="1" w:styleId="WW-RTFNum551">
    <w:name w:val="WW-RTF_Num 55 1"/>
    <w:rsid w:val="000E1BC2"/>
    <w:rPr>
      <w:rFonts w:ascii="Times New Roman" w:hAnsi="Times New Roman" w:cs="Times New Roman" w:hint="default"/>
    </w:rPr>
  </w:style>
  <w:style w:type="character" w:customStyle="1" w:styleId="WW-RTFNum552">
    <w:name w:val="WW-RTF_Num 55 2"/>
    <w:rsid w:val="000E1BC2"/>
    <w:rPr>
      <w:rFonts w:ascii="Times New Roman" w:hAnsi="Times New Roman" w:cs="Times New Roman" w:hint="default"/>
    </w:rPr>
  </w:style>
  <w:style w:type="character" w:customStyle="1" w:styleId="WW-RTFNum553">
    <w:name w:val="WW-RTF_Num 55 3"/>
    <w:rsid w:val="000E1BC2"/>
    <w:rPr>
      <w:rFonts w:ascii="Times New Roman" w:hAnsi="Times New Roman" w:cs="Times New Roman" w:hint="default"/>
    </w:rPr>
  </w:style>
  <w:style w:type="character" w:customStyle="1" w:styleId="WW-RTFNum554">
    <w:name w:val="WW-RTF_Num 55 4"/>
    <w:rsid w:val="000E1BC2"/>
    <w:rPr>
      <w:rFonts w:ascii="Times New Roman" w:hAnsi="Times New Roman" w:cs="Times New Roman" w:hint="default"/>
    </w:rPr>
  </w:style>
  <w:style w:type="character" w:customStyle="1" w:styleId="WW-RTFNum555">
    <w:name w:val="WW-RTF_Num 55 5"/>
    <w:rsid w:val="000E1BC2"/>
    <w:rPr>
      <w:rFonts w:ascii="Times New Roman" w:hAnsi="Times New Roman" w:cs="Times New Roman" w:hint="default"/>
    </w:rPr>
  </w:style>
  <w:style w:type="character" w:customStyle="1" w:styleId="WW-RTFNum556">
    <w:name w:val="WW-RTF_Num 55 6"/>
    <w:rsid w:val="000E1BC2"/>
    <w:rPr>
      <w:rFonts w:ascii="Times New Roman" w:hAnsi="Times New Roman" w:cs="Times New Roman" w:hint="default"/>
    </w:rPr>
  </w:style>
  <w:style w:type="character" w:customStyle="1" w:styleId="WW-RTFNum557">
    <w:name w:val="WW-RTF_Num 55 7"/>
    <w:rsid w:val="000E1BC2"/>
    <w:rPr>
      <w:rFonts w:ascii="Times New Roman" w:hAnsi="Times New Roman" w:cs="Times New Roman" w:hint="default"/>
    </w:rPr>
  </w:style>
  <w:style w:type="character" w:customStyle="1" w:styleId="WW-RTFNum558">
    <w:name w:val="WW-RTF_Num 55 8"/>
    <w:rsid w:val="000E1BC2"/>
    <w:rPr>
      <w:rFonts w:ascii="Times New Roman" w:hAnsi="Times New Roman" w:cs="Times New Roman" w:hint="default"/>
    </w:rPr>
  </w:style>
  <w:style w:type="character" w:customStyle="1" w:styleId="WW-RTFNum559">
    <w:name w:val="WW-RTF_Num 55 9"/>
    <w:rsid w:val="000E1BC2"/>
    <w:rPr>
      <w:rFonts w:ascii="Times New Roman" w:hAnsi="Times New Roman" w:cs="Times New Roman" w:hint="default"/>
    </w:rPr>
  </w:style>
  <w:style w:type="character" w:customStyle="1" w:styleId="RTFNum561">
    <w:name w:val="RTF_Num 56 1"/>
    <w:rsid w:val="000E1BC2"/>
    <w:rPr>
      <w:rFonts w:ascii="Times New Roman" w:hAnsi="Times New Roman" w:cs="Times New Roman" w:hint="default"/>
    </w:rPr>
  </w:style>
  <w:style w:type="character" w:customStyle="1" w:styleId="RTFNum562">
    <w:name w:val="RTF_Num 56 2"/>
    <w:rsid w:val="000E1BC2"/>
    <w:rPr>
      <w:rFonts w:ascii="Times New Roman" w:hAnsi="Times New Roman" w:cs="Times New Roman" w:hint="default"/>
    </w:rPr>
  </w:style>
  <w:style w:type="character" w:customStyle="1" w:styleId="RTFNum563">
    <w:name w:val="RTF_Num 56 3"/>
    <w:rsid w:val="000E1BC2"/>
    <w:rPr>
      <w:rFonts w:ascii="Times New Roman" w:hAnsi="Times New Roman" w:cs="Times New Roman" w:hint="default"/>
    </w:rPr>
  </w:style>
  <w:style w:type="character" w:customStyle="1" w:styleId="RTFNum564">
    <w:name w:val="RTF_Num 56 4"/>
    <w:rsid w:val="000E1BC2"/>
    <w:rPr>
      <w:rFonts w:ascii="Times New Roman" w:hAnsi="Times New Roman" w:cs="Times New Roman" w:hint="default"/>
    </w:rPr>
  </w:style>
  <w:style w:type="character" w:customStyle="1" w:styleId="RTFNum565">
    <w:name w:val="RTF_Num 56 5"/>
    <w:rsid w:val="000E1BC2"/>
    <w:rPr>
      <w:rFonts w:ascii="Times New Roman" w:hAnsi="Times New Roman" w:cs="Times New Roman" w:hint="default"/>
    </w:rPr>
  </w:style>
  <w:style w:type="character" w:customStyle="1" w:styleId="RTFNum566">
    <w:name w:val="RTF_Num 56 6"/>
    <w:rsid w:val="000E1BC2"/>
    <w:rPr>
      <w:rFonts w:ascii="Times New Roman" w:hAnsi="Times New Roman" w:cs="Times New Roman" w:hint="default"/>
    </w:rPr>
  </w:style>
  <w:style w:type="character" w:customStyle="1" w:styleId="RTFNum567">
    <w:name w:val="RTF_Num 56 7"/>
    <w:rsid w:val="000E1BC2"/>
    <w:rPr>
      <w:rFonts w:ascii="Times New Roman" w:hAnsi="Times New Roman" w:cs="Times New Roman" w:hint="default"/>
    </w:rPr>
  </w:style>
  <w:style w:type="character" w:customStyle="1" w:styleId="RTFNum568">
    <w:name w:val="RTF_Num 56 8"/>
    <w:rsid w:val="000E1BC2"/>
    <w:rPr>
      <w:rFonts w:ascii="Times New Roman" w:hAnsi="Times New Roman" w:cs="Times New Roman" w:hint="default"/>
    </w:rPr>
  </w:style>
  <w:style w:type="character" w:customStyle="1" w:styleId="RTFNum569">
    <w:name w:val="RTF_Num 56 9"/>
    <w:rsid w:val="000E1BC2"/>
    <w:rPr>
      <w:rFonts w:ascii="Times New Roman" w:hAnsi="Times New Roman" w:cs="Times New Roman" w:hint="default"/>
    </w:rPr>
  </w:style>
  <w:style w:type="character" w:customStyle="1" w:styleId="WW-RTFNum561">
    <w:name w:val="WW-RTF_Num 56 1"/>
    <w:rsid w:val="000E1BC2"/>
    <w:rPr>
      <w:rFonts w:ascii="Times New Roman" w:hAnsi="Times New Roman" w:cs="Times New Roman" w:hint="default"/>
      <w:sz w:val="20"/>
      <w:szCs w:val="20"/>
    </w:rPr>
  </w:style>
  <w:style w:type="character" w:customStyle="1" w:styleId="WW-RTFNum562">
    <w:name w:val="WW-RTF_Num 56 2"/>
    <w:rsid w:val="000E1BC2"/>
    <w:rPr>
      <w:rFonts w:ascii="Times New Roman" w:hAnsi="Times New Roman" w:cs="Times New Roman" w:hint="default"/>
    </w:rPr>
  </w:style>
  <w:style w:type="character" w:customStyle="1" w:styleId="WW-RTFNum563">
    <w:name w:val="WW-RTF_Num 56 3"/>
    <w:rsid w:val="000E1BC2"/>
    <w:rPr>
      <w:rFonts w:ascii="Times New Roman" w:hAnsi="Times New Roman" w:cs="Times New Roman" w:hint="default"/>
    </w:rPr>
  </w:style>
  <w:style w:type="character" w:customStyle="1" w:styleId="WW-RTFNum564">
    <w:name w:val="WW-RTF_Num 56 4"/>
    <w:rsid w:val="000E1BC2"/>
    <w:rPr>
      <w:rFonts w:ascii="Times New Roman" w:hAnsi="Times New Roman" w:cs="Times New Roman" w:hint="default"/>
    </w:rPr>
  </w:style>
  <w:style w:type="character" w:customStyle="1" w:styleId="WW-RTFNum565">
    <w:name w:val="WW-RTF_Num 56 5"/>
    <w:rsid w:val="000E1BC2"/>
    <w:rPr>
      <w:rFonts w:ascii="Times New Roman" w:hAnsi="Times New Roman" w:cs="Times New Roman" w:hint="default"/>
    </w:rPr>
  </w:style>
  <w:style w:type="character" w:customStyle="1" w:styleId="WW-RTFNum566">
    <w:name w:val="WW-RTF_Num 56 6"/>
    <w:rsid w:val="000E1BC2"/>
    <w:rPr>
      <w:rFonts w:ascii="Times New Roman" w:hAnsi="Times New Roman" w:cs="Times New Roman" w:hint="default"/>
    </w:rPr>
  </w:style>
  <w:style w:type="character" w:customStyle="1" w:styleId="WW-RTFNum567">
    <w:name w:val="WW-RTF_Num 56 7"/>
    <w:rsid w:val="000E1BC2"/>
    <w:rPr>
      <w:rFonts w:ascii="Times New Roman" w:hAnsi="Times New Roman" w:cs="Times New Roman" w:hint="default"/>
    </w:rPr>
  </w:style>
  <w:style w:type="character" w:customStyle="1" w:styleId="WW-RTFNum568">
    <w:name w:val="WW-RTF_Num 56 8"/>
    <w:rsid w:val="000E1BC2"/>
    <w:rPr>
      <w:rFonts w:ascii="Times New Roman" w:hAnsi="Times New Roman" w:cs="Times New Roman" w:hint="default"/>
    </w:rPr>
  </w:style>
  <w:style w:type="character" w:customStyle="1" w:styleId="WW-RTFNum569">
    <w:name w:val="WW-RTF_Num 56 9"/>
    <w:rsid w:val="000E1BC2"/>
    <w:rPr>
      <w:rFonts w:ascii="Times New Roman" w:hAnsi="Times New Roman" w:cs="Times New Roman" w:hint="default"/>
    </w:rPr>
  </w:style>
  <w:style w:type="character" w:customStyle="1" w:styleId="DefaultParagraphFont1">
    <w:name w:val="Default Paragraph Font1"/>
    <w:rsid w:val="000E1BC2"/>
  </w:style>
  <w:style w:type="character" w:customStyle="1" w:styleId="WW8Num2z2">
    <w:name w:val="WW8Num2z2"/>
    <w:rsid w:val="000E1BC2"/>
  </w:style>
  <w:style w:type="character" w:customStyle="1" w:styleId="WW8Num6z3">
    <w:name w:val="WW8Num6z3"/>
    <w:rsid w:val="000E1BC2"/>
  </w:style>
  <w:style w:type="character" w:customStyle="1" w:styleId="WW8Num6z4">
    <w:name w:val="WW8Num6z4"/>
    <w:rsid w:val="000E1BC2"/>
  </w:style>
  <w:style w:type="character" w:customStyle="1" w:styleId="WW8Num6z5">
    <w:name w:val="WW8Num6z5"/>
    <w:rsid w:val="000E1BC2"/>
  </w:style>
  <w:style w:type="character" w:customStyle="1" w:styleId="WW8Num6z6">
    <w:name w:val="WW8Num6z6"/>
    <w:rsid w:val="000E1BC2"/>
  </w:style>
  <w:style w:type="character" w:customStyle="1" w:styleId="WW8Num6z7">
    <w:name w:val="WW8Num6z7"/>
    <w:rsid w:val="000E1BC2"/>
  </w:style>
  <w:style w:type="character" w:customStyle="1" w:styleId="WW8Num6z8">
    <w:name w:val="WW8Num6z8"/>
    <w:rsid w:val="000E1BC2"/>
  </w:style>
  <w:style w:type="character" w:customStyle="1" w:styleId="WW8Num7z3">
    <w:name w:val="WW8Num7z3"/>
    <w:rsid w:val="000E1BC2"/>
  </w:style>
  <w:style w:type="character" w:customStyle="1" w:styleId="WW8Num7z4">
    <w:name w:val="WW8Num7z4"/>
    <w:rsid w:val="000E1BC2"/>
  </w:style>
  <w:style w:type="character" w:customStyle="1" w:styleId="WW8Num7z5">
    <w:name w:val="WW8Num7z5"/>
    <w:rsid w:val="000E1BC2"/>
  </w:style>
  <w:style w:type="character" w:customStyle="1" w:styleId="WW8Num7z6">
    <w:name w:val="WW8Num7z6"/>
    <w:rsid w:val="000E1BC2"/>
  </w:style>
  <w:style w:type="character" w:customStyle="1" w:styleId="WW8Num7z7">
    <w:name w:val="WW8Num7z7"/>
    <w:rsid w:val="000E1BC2"/>
  </w:style>
  <w:style w:type="character" w:customStyle="1" w:styleId="WW8Num7z8">
    <w:name w:val="WW8Num7z8"/>
    <w:rsid w:val="000E1BC2"/>
  </w:style>
  <w:style w:type="character" w:customStyle="1" w:styleId="WW8Num4z3">
    <w:name w:val="WW8Num4z3"/>
    <w:rsid w:val="000E1BC2"/>
  </w:style>
  <w:style w:type="character" w:customStyle="1" w:styleId="WW8Num4z4">
    <w:name w:val="WW8Num4z4"/>
    <w:rsid w:val="000E1BC2"/>
  </w:style>
  <w:style w:type="character" w:customStyle="1" w:styleId="WW8Num4z5">
    <w:name w:val="WW8Num4z5"/>
    <w:rsid w:val="000E1BC2"/>
  </w:style>
  <w:style w:type="character" w:customStyle="1" w:styleId="WW8Num4z6">
    <w:name w:val="WW8Num4z6"/>
    <w:rsid w:val="000E1BC2"/>
  </w:style>
  <w:style w:type="character" w:customStyle="1" w:styleId="WW8Num4z7">
    <w:name w:val="WW8Num4z7"/>
    <w:rsid w:val="000E1BC2"/>
  </w:style>
  <w:style w:type="character" w:customStyle="1" w:styleId="WW8Num4z8">
    <w:name w:val="WW8Num4z8"/>
    <w:rsid w:val="000E1BC2"/>
  </w:style>
  <w:style w:type="character" w:customStyle="1" w:styleId="WW8Num5z3">
    <w:name w:val="WW8Num5z3"/>
    <w:rsid w:val="000E1BC2"/>
  </w:style>
  <w:style w:type="character" w:customStyle="1" w:styleId="WW8Num5z4">
    <w:name w:val="WW8Num5z4"/>
    <w:rsid w:val="000E1BC2"/>
  </w:style>
  <w:style w:type="character" w:customStyle="1" w:styleId="WW8Num5z5">
    <w:name w:val="WW8Num5z5"/>
    <w:rsid w:val="000E1BC2"/>
  </w:style>
  <w:style w:type="character" w:customStyle="1" w:styleId="WW8Num5z6">
    <w:name w:val="WW8Num5z6"/>
    <w:rsid w:val="000E1BC2"/>
  </w:style>
  <w:style w:type="character" w:customStyle="1" w:styleId="WW8Num5z7">
    <w:name w:val="WW8Num5z7"/>
    <w:rsid w:val="000E1BC2"/>
  </w:style>
  <w:style w:type="character" w:customStyle="1" w:styleId="WW8Num5z8">
    <w:name w:val="WW8Num5z8"/>
    <w:rsid w:val="000E1BC2"/>
  </w:style>
  <w:style w:type="character" w:customStyle="1" w:styleId="WW8Num8z2">
    <w:name w:val="WW8Num8z2"/>
    <w:rsid w:val="000E1BC2"/>
  </w:style>
  <w:style w:type="character" w:customStyle="1" w:styleId="WW8Num8z3">
    <w:name w:val="WW8Num8z3"/>
    <w:rsid w:val="000E1BC2"/>
  </w:style>
  <w:style w:type="character" w:customStyle="1" w:styleId="WW8Num8z4">
    <w:name w:val="WW8Num8z4"/>
    <w:rsid w:val="000E1BC2"/>
  </w:style>
  <w:style w:type="character" w:customStyle="1" w:styleId="WW8Num8z5">
    <w:name w:val="WW8Num8z5"/>
    <w:rsid w:val="000E1BC2"/>
  </w:style>
  <w:style w:type="character" w:customStyle="1" w:styleId="WW8Num8z6">
    <w:name w:val="WW8Num8z6"/>
    <w:rsid w:val="000E1BC2"/>
  </w:style>
  <w:style w:type="character" w:customStyle="1" w:styleId="WW8Num8z7">
    <w:name w:val="WW8Num8z7"/>
    <w:rsid w:val="000E1BC2"/>
  </w:style>
  <w:style w:type="character" w:customStyle="1" w:styleId="WW8Num8z8">
    <w:name w:val="WW8Num8z8"/>
    <w:rsid w:val="000E1BC2"/>
  </w:style>
  <w:style w:type="character" w:customStyle="1" w:styleId="WW8Num20z4">
    <w:name w:val="WW8Num20z4"/>
    <w:rsid w:val="000E1BC2"/>
  </w:style>
  <w:style w:type="character" w:customStyle="1" w:styleId="WW8Num20z5">
    <w:name w:val="WW8Num20z5"/>
    <w:rsid w:val="000E1BC2"/>
  </w:style>
  <w:style w:type="character" w:customStyle="1" w:styleId="WW8Num20z6">
    <w:name w:val="WW8Num20z6"/>
    <w:rsid w:val="000E1BC2"/>
  </w:style>
  <w:style w:type="character" w:customStyle="1" w:styleId="WW8Num20z7">
    <w:name w:val="WW8Num20z7"/>
    <w:rsid w:val="000E1BC2"/>
  </w:style>
  <w:style w:type="character" w:customStyle="1" w:styleId="WW8Num20z8">
    <w:name w:val="WW8Num20z8"/>
    <w:rsid w:val="000E1BC2"/>
  </w:style>
  <w:style w:type="character" w:customStyle="1" w:styleId="WW8Num23z2">
    <w:name w:val="WW8Num23z2"/>
    <w:rsid w:val="000E1BC2"/>
  </w:style>
  <w:style w:type="character" w:customStyle="1" w:styleId="WW8Num24z2">
    <w:name w:val="WW8Num24z2"/>
    <w:rsid w:val="000E1BC2"/>
  </w:style>
  <w:style w:type="character" w:customStyle="1" w:styleId="WW8Num25z2">
    <w:name w:val="WW8Num25z2"/>
    <w:rsid w:val="000E1BC2"/>
  </w:style>
  <w:style w:type="character" w:customStyle="1" w:styleId="WW8Num25z3">
    <w:name w:val="WW8Num25z3"/>
    <w:rsid w:val="000E1BC2"/>
  </w:style>
  <w:style w:type="character" w:customStyle="1" w:styleId="WW8Num25z4">
    <w:name w:val="WW8Num25z4"/>
    <w:rsid w:val="000E1BC2"/>
  </w:style>
  <w:style w:type="character" w:customStyle="1" w:styleId="WW8Num25z5">
    <w:name w:val="WW8Num25z5"/>
    <w:rsid w:val="000E1BC2"/>
  </w:style>
  <w:style w:type="character" w:customStyle="1" w:styleId="WW8Num25z6">
    <w:name w:val="WW8Num25z6"/>
    <w:rsid w:val="000E1BC2"/>
  </w:style>
  <w:style w:type="character" w:customStyle="1" w:styleId="WW8Num25z7">
    <w:name w:val="WW8Num25z7"/>
    <w:rsid w:val="000E1BC2"/>
  </w:style>
  <w:style w:type="character" w:customStyle="1" w:styleId="WW8Num25z8">
    <w:name w:val="WW8Num25z8"/>
    <w:rsid w:val="000E1BC2"/>
  </w:style>
  <w:style w:type="character" w:customStyle="1" w:styleId="WW8Num26z2">
    <w:name w:val="WW8Num26z2"/>
    <w:rsid w:val="000E1BC2"/>
  </w:style>
  <w:style w:type="character" w:customStyle="1" w:styleId="WW8Num26z3">
    <w:name w:val="WW8Num26z3"/>
    <w:rsid w:val="000E1BC2"/>
  </w:style>
  <w:style w:type="character" w:customStyle="1" w:styleId="WW8Num26z4">
    <w:name w:val="WW8Num26z4"/>
    <w:rsid w:val="000E1BC2"/>
  </w:style>
  <w:style w:type="character" w:customStyle="1" w:styleId="WW8Num26z5">
    <w:name w:val="WW8Num26z5"/>
    <w:rsid w:val="000E1BC2"/>
  </w:style>
  <w:style w:type="character" w:customStyle="1" w:styleId="WW8Num26z6">
    <w:name w:val="WW8Num26z6"/>
    <w:rsid w:val="000E1BC2"/>
  </w:style>
  <w:style w:type="character" w:customStyle="1" w:styleId="WW8Num26z7">
    <w:name w:val="WW8Num26z7"/>
    <w:rsid w:val="000E1BC2"/>
  </w:style>
  <w:style w:type="character" w:customStyle="1" w:styleId="WW8Num26z8">
    <w:name w:val="WW8Num26z8"/>
    <w:rsid w:val="000E1BC2"/>
  </w:style>
  <w:style w:type="character" w:customStyle="1" w:styleId="WW8Num28z3">
    <w:name w:val="WW8Num28z3"/>
    <w:rsid w:val="000E1BC2"/>
  </w:style>
  <w:style w:type="character" w:customStyle="1" w:styleId="WW8Num28z4">
    <w:name w:val="WW8Num28z4"/>
    <w:rsid w:val="000E1BC2"/>
  </w:style>
  <w:style w:type="character" w:customStyle="1" w:styleId="WW8Num28z5">
    <w:name w:val="WW8Num28z5"/>
    <w:rsid w:val="000E1BC2"/>
  </w:style>
  <w:style w:type="character" w:customStyle="1" w:styleId="WW8Num28z6">
    <w:name w:val="WW8Num28z6"/>
    <w:rsid w:val="000E1BC2"/>
  </w:style>
  <w:style w:type="character" w:customStyle="1" w:styleId="WW8Num28z7">
    <w:name w:val="WW8Num28z7"/>
    <w:rsid w:val="000E1BC2"/>
  </w:style>
  <w:style w:type="character" w:customStyle="1" w:styleId="WW8Num28z8">
    <w:name w:val="WW8Num28z8"/>
    <w:rsid w:val="000E1BC2"/>
  </w:style>
  <w:style w:type="character" w:customStyle="1" w:styleId="Symbolypreslovanie">
    <w:name w:val="Symboly pre èíslovanie"/>
    <w:rsid w:val="000E1BC2"/>
  </w:style>
  <w:style w:type="character" w:customStyle="1" w:styleId="NzovChar">
    <w:name w:val="Názov Char"/>
    <w:uiPriority w:val="10"/>
    <w:rsid w:val="000E1BC2"/>
    <w:rPr>
      <w:rFonts w:ascii="Arial" w:eastAsia="Microsoft YaHei" w:hAnsi="Arial" w:cs="Arial" w:hint="default"/>
      <w:kern w:val="2"/>
      <w:sz w:val="28"/>
      <w:szCs w:val="28"/>
      <w:lang w:val="x-none" w:eastAsia="hi-IN" w:bidi="hi-IN"/>
    </w:rPr>
  </w:style>
  <w:style w:type="character" w:customStyle="1" w:styleId="PodtitulChar">
    <w:name w:val="Podtitul Char"/>
    <w:uiPriority w:val="11"/>
    <w:rsid w:val="000E1BC2"/>
    <w:rPr>
      <w:rFonts w:ascii="Arial" w:eastAsia="Microsoft YaHei" w:hAnsi="Arial" w:cs="Arial" w:hint="default"/>
      <w:i/>
      <w:iCs/>
      <w:kern w:val="2"/>
      <w:sz w:val="28"/>
      <w:szCs w:val="28"/>
      <w:lang w:val="x-none" w:eastAsia="hi-IN" w:bidi="hi-IN"/>
    </w:rPr>
  </w:style>
  <w:style w:type="character" w:customStyle="1" w:styleId="DeltaViewInsertion">
    <w:name w:val="DeltaView Insertion"/>
    <w:rsid w:val="000E1BC2"/>
    <w:rPr>
      <w:color w:val="0000FF"/>
      <w:spacing w:val="0"/>
      <w:u w:val="double"/>
    </w:rPr>
  </w:style>
  <w:style w:type="character" w:customStyle="1" w:styleId="Odkaznakomentr1">
    <w:name w:val="Odkaz na komentár1"/>
    <w:rsid w:val="000E1BC2"/>
    <w:rPr>
      <w:rFonts w:ascii="Times New Roman" w:hAnsi="Times New Roman" w:cs="Times New Roman" w:hint="default"/>
      <w:sz w:val="16"/>
      <w:szCs w:val="16"/>
    </w:rPr>
  </w:style>
  <w:style w:type="character" w:customStyle="1" w:styleId="HTMLVariable1">
    <w:name w:val="HTML Variable1"/>
    <w:rsid w:val="000E1BC2"/>
    <w:rPr>
      <w:rFonts w:ascii="Times New Roman" w:hAnsi="Times New Roman" w:cs="Times New Roman" w:hint="default"/>
      <w:i/>
      <w:iCs/>
    </w:rPr>
  </w:style>
  <w:style w:type="character" w:customStyle="1" w:styleId="ra">
    <w:name w:val="ra"/>
    <w:rsid w:val="000E1BC2"/>
  </w:style>
  <w:style w:type="character" w:customStyle="1" w:styleId="TextbublinyChar1">
    <w:name w:val="Text bubliny Char1"/>
    <w:rsid w:val="000E1BC2"/>
    <w:rPr>
      <w:rFonts w:ascii="Tahoma" w:eastAsia="SimSun" w:hAnsi="Tahoma" w:cs="Mangal" w:hint="default"/>
      <w:kern w:val="2"/>
      <w:sz w:val="16"/>
      <w:szCs w:val="14"/>
      <w:lang w:eastAsia="hi-IN" w:bidi="hi-IN"/>
    </w:rPr>
  </w:style>
  <w:style w:type="character" w:customStyle="1" w:styleId="TextkomentraChar1">
    <w:name w:val="Text komentára Char1"/>
    <w:rsid w:val="000E1BC2"/>
    <w:rPr>
      <w:rFonts w:ascii="SimSun" w:eastAsia="SimSun" w:hAnsi="SimSun" w:cs="Mangal" w:hint="eastAsia"/>
      <w:kern w:val="2"/>
      <w:szCs w:val="18"/>
      <w:lang w:eastAsia="hi-IN" w:bidi="hi-IN"/>
    </w:rPr>
  </w:style>
  <w:style w:type="character" w:customStyle="1" w:styleId="PredmetkomentraChar1">
    <w:name w:val="Predmet komentára Char1"/>
    <w:rsid w:val="000E1BC2"/>
    <w:rPr>
      <w:rFonts w:ascii="SimSun" w:eastAsia="SimSun" w:hAnsi="SimSun" w:cs="Mangal" w:hint="eastAsia"/>
      <w:b/>
      <w:bCs/>
      <w:kern w:val="2"/>
      <w:szCs w:val="18"/>
      <w:lang w:eastAsia="hi-IN" w:bidi="hi-IN"/>
    </w:rPr>
  </w:style>
  <w:style w:type="paragraph" w:styleId="Title">
    <w:name w:val="Title"/>
    <w:basedOn w:val="Nadpis"/>
    <w:next w:val="Subtitle"/>
    <w:link w:val="TitleChar"/>
    <w:uiPriority w:val="10"/>
    <w:qFormat/>
    <w:rsid w:val="000E1BC2"/>
  </w:style>
  <w:style w:type="character" w:customStyle="1" w:styleId="TitleChar">
    <w:name w:val="Title Char"/>
    <w:basedOn w:val="DefaultParagraphFont"/>
    <w:link w:val="Title"/>
    <w:uiPriority w:val="10"/>
    <w:rsid w:val="000E1BC2"/>
    <w:rPr>
      <w:rFonts w:ascii="Arial" w:eastAsia="Microsoft YaHei" w:hAnsi="Arial" w:cs="Arial"/>
      <w:kern w:val="2"/>
      <w:sz w:val="28"/>
      <w:szCs w:val="28"/>
      <w:lang w:eastAsia="hi-IN" w:bidi="hi-IN"/>
    </w:rPr>
  </w:style>
  <w:style w:type="character" w:customStyle="1" w:styleId="TextkomentraChar2">
    <w:name w:val="Text komentára Char2"/>
    <w:uiPriority w:val="99"/>
    <w:semiHidden/>
    <w:rsid w:val="000E1BC2"/>
    <w:rPr>
      <w:rFonts w:ascii="SimSun" w:eastAsia="SimSun" w:hAnsi="SimSun" w:cs="Mangal" w:hint="eastAsia"/>
      <w:kern w:val="2"/>
      <w:szCs w:val="18"/>
      <w:lang w:eastAsia="hi-IN" w:bidi="hi-IN"/>
    </w:rPr>
  </w:style>
  <w:style w:type="character" w:customStyle="1" w:styleId="cell">
    <w:name w:val="cell"/>
    <w:basedOn w:val="DefaultParagraphFont"/>
    <w:rsid w:val="000E1BC2"/>
  </w:style>
  <w:style w:type="paragraph" w:styleId="Quote">
    <w:name w:val="Quote"/>
    <w:basedOn w:val="Normal"/>
    <w:next w:val="Normal"/>
    <w:link w:val="QuoteChar"/>
    <w:uiPriority w:val="29"/>
    <w:qFormat/>
    <w:rsid w:val="000E1BC2"/>
    <w:pPr>
      <w:spacing w:before="160" w:after="120" w:line="264" w:lineRule="auto"/>
      <w:ind w:left="720" w:right="720"/>
    </w:pPr>
    <w:rPr>
      <w:rFonts w:eastAsiaTheme="minorEastAsia"/>
      <w:i/>
      <w:iCs/>
      <w:color w:val="404040" w:themeColor="text1" w:themeTint="BF"/>
    </w:rPr>
  </w:style>
  <w:style w:type="character" w:customStyle="1" w:styleId="QuoteChar1">
    <w:name w:val="Quote Char1"/>
    <w:basedOn w:val="DefaultParagraphFont"/>
    <w:uiPriority w:val="29"/>
    <w:rsid w:val="000E1BC2"/>
    <w:rPr>
      <w:i/>
      <w:iCs/>
      <w:color w:val="404040" w:themeColor="text1" w:themeTint="BF"/>
    </w:rPr>
  </w:style>
  <w:style w:type="paragraph" w:styleId="IntenseQuote">
    <w:name w:val="Intense Quote"/>
    <w:basedOn w:val="Normal"/>
    <w:next w:val="Normal"/>
    <w:link w:val="IntenseQuoteChar"/>
    <w:uiPriority w:val="30"/>
    <w:qFormat/>
    <w:rsid w:val="000E1BC2"/>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1">
    <w:name w:val="Intense Quote Char1"/>
    <w:basedOn w:val="DefaultParagraphFont"/>
    <w:uiPriority w:val="30"/>
    <w:rsid w:val="000E1BC2"/>
    <w:rPr>
      <w:i/>
      <w:iCs/>
      <w:color w:val="4472C4" w:themeColor="accent1"/>
    </w:rPr>
  </w:style>
  <w:style w:type="character" w:customStyle="1" w:styleId="value">
    <w:name w:val="value"/>
    <w:basedOn w:val="DefaultParagraphFont"/>
    <w:rsid w:val="000E1BC2"/>
  </w:style>
  <w:style w:type="paragraph" w:styleId="PlainText">
    <w:name w:val="Plain Text"/>
    <w:basedOn w:val="Normal"/>
    <w:link w:val="PlainTextChar"/>
    <w:uiPriority w:val="99"/>
    <w:semiHidden/>
    <w:unhideWhenUsed/>
    <w:rsid w:val="000E1BC2"/>
    <w:pPr>
      <w:tabs>
        <w:tab w:val="left" w:pos="2160"/>
        <w:tab w:val="left" w:pos="2880"/>
        <w:tab w:val="left" w:pos="4500"/>
      </w:tabs>
      <w:spacing w:after="0" w:line="240" w:lineRule="auto"/>
    </w:pPr>
    <w:rPr>
      <w:rFonts w:ascii="Courier New" w:eastAsia="Times New Roman" w:hAnsi="Courier New" w:cs="Courier New"/>
      <w:lang w:eastAsia="cs-CZ"/>
    </w:rPr>
  </w:style>
  <w:style w:type="character" w:customStyle="1" w:styleId="PlainTextChar1">
    <w:name w:val="Plain Text Char1"/>
    <w:basedOn w:val="DefaultParagraphFont"/>
    <w:uiPriority w:val="99"/>
    <w:semiHidden/>
    <w:rsid w:val="000E1BC2"/>
    <w:rPr>
      <w:rFonts w:ascii="Consolas" w:hAnsi="Consolas" w:cs="Consolas"/>
      <w:sz w:val="21"/>
      <w:szCs w:val="21"/>
    </w:rPr>
  </w:style>
  <w:style w:type="paragraph" w:styleId="BodyTextIndent3">
    <w:name w:val="Body Text Indent 3"/>
    <w:basedOn w:val="Normal"/>
    <w:link w:val="BodyTextIndent3Char"/>
    <w:uiPriority w:val="99"/>
    <w:semiHidden/>
    <w:unhideWhenUsed/>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20"/>
      <w:jc w:val="both"/>
    </w:pPr>
    <w:rPr>
      <w:rFonts w:ascii="Times New Roman" w:eastAsia="Times New Roman" w:hAnsi="Times New Roman" w:cs="Times New Roman"/>
      <w:sz w:val="16"/>
      <w:szCs w:val="16"/>
      <w:lang w:val="cs-CZ" w:eastAsia="cs-CZ"/>
    </w:rPr>
  </w:style>
  <w:style w:type="character" w:customStyle="1" w:styleId="BodyTextIndent3Char1">
    <w:name w:val="Body Text Indent 3 Char1"/>
    <w:basedOn w:val="DefaultParagraphFont"/>
    <w:uiPriority w:val="99"/>
    <w:semiHidden/>
    <w:rsid w:val="000E1BC2"/>
    <w:rPr>
      <w:sz w:val="16"/>
      <w:szCs w:val="16"/>
    </w:rPr>
  </w:style>
  <w:style w:type="character" w:customStyle="1" w:styleId="Styl1Char">
    <w:name w:val="Styl1 Char"/>
    <w:uiPriority w:val="99"/>
    <w:locked/>
    <w:rsid w:val="000E1BC2"/>
    <w:rPr>
      <w:rFonts w:ascii="Arial" w:eastAsia="Times New Roman" w:hAnsi="Arial" w:cs="Arial" w:hint="default"/>
      <w:b/>
      <w:bCs/>
      <w:caps/>
      <w:kern w:val="32"/>
      <w:sz w:val="32"/>
      <w:szCs w:val="32"/>
      <w:lang w:val="cs-CZ" w:eastAsia="cs-CZ"/>
    </w:rPr>
  </w:style>
  <w:style w:type="character" w:customStyle="1" w:styleId="tsubjname">
    <w:name w:val="tsubjname"/>
    <w:uiPriority w:val="99"/>
    <w:rsid w:val="000E1BC2"/>
    <w:rPr>
      <w:rFonts w:ascii="Times New Roman" w:hAnsi="Times New Roman" w:cs="Times New Roman" w:hint="default"/>
    </w:rPr>
  </w:style>
  <w:style w:type="character" w:customStyle="1" w:styleId="platne">
    <w:name w:val="platne"/>
    <w:rsid w:val="000E1BC2"/>
    <w:rPr>
      <w:rFonts w:ascii="Times New Roman" w:hAnsi="Times New Roman" w:cs="Times New Roman" w:hint="default"/>
    </w:rPr>
  </w:style>
  <w:style w:type="character" w:customStyle="1" w:styleId="subscript">
    <w:name w:val="subscript"/>
    <w:rsid w:val="000E1BC2"/>
    <w:rPr>
      <w:rFonts w:ascii="Arial" w:hAnsi="Arial" w:cs="Arial" w:hint="default"/>
      <w:sz w:val="22"/>
      <w:vertAlign w:val="subscript"/>
    </w:rPr>
  </w:style>
  <w:style w:type="character" w:customStyle="1" w:styleId="superscript">
    <w:name w:val="superscript"/>
    <w:rsid w:val="000E1BC2"/>
    <w:rPr>
      <w:rFonts w:ascii="Arial" w:hAnsi="Arial" w:cs="Arial" w:hint="default"/>
      <w:sz w:val="22"/>
      <w:vertAlign w:val="superscript"/>
    </w:rPr>
  </w:style>
  <w:style w:type="paragraph" w:styleId="MacroText">
    <w:name w:val="macro"/>
    <w:link w:val="MacroTextChar"/>
    <w:uiPriority w:val="99"/>
    <w:semiHidden/>
    <w:unhideWhenUsed/>
    <w:rsid w:val="000E1BC2"/>
    <w:pPr>
      <w:tabs>
        <w:tab w:val="left" w:pos="480"/>
        <w:tab w:val="left" w:pos="960"/>
        <w:tab w:val="left" w:pos="1440"/>
        <w:tab w:val="left" w:pos="1920"/>
        <w:tab w:val="left" w:pos="2400"/>
        <w:tab w:val="left" w:pos="2880"/>
        <w:tab w:val="left" w:pos="3360"/>
        <w:tab w:val="left" w:pos="3840"/>
        <w:tab w:val="left" w:pos="4320"/>
      </w:tabs>
      <w:spacing w:before="120" w:after="0" w:line="240" w:lineRule="auto"/>
      <w:jc w:val="both"/>
    </w:pPr>
    <w:rPr>
      <w:rFonts w:ascii="Times New Roman" w:eastAsia="Times New Roman" w:hAnsi="Times New Roman" w:cs="Times New Roman"/>
      <w:lang w:val="cs-CZ" w:eastAsia="cs-CZ"/>
    </w:rPr>
  </w:style>
  <w:style w:type="character" w:customStyle="1" w:styleId="MacroTextChar1">
    <w:name w:val="Macro Text Char1"/>
    <w:basedOn w:val="DefaultParagraphFont"/>
    <w:uiPriority w:val="99"/>
    <w:semiHidden/>
    <w:rsid w:val="000E1BC2"/>
    <w:rPr>
      <w:rFonts w:ascii="Consolas" w:hAnsi="Consolas" w:cs="Consolas"/>
      <w:sz w:val="20"/>
      <w:szCs w:val="20"/>
    </w:rPr>
  </w:style>
  <w:style w:type="paragraph" w:styleId="MessageHeader">
    <w:name w:val="Message Header"/>
    <w:basedOn w:val="Normal"/>
    <w:link w:val="MessageHeaderChar"/>
    <w:uiPriority w:val="99"/>
    <w:semiHidden/>
    <w:unhideWhenUsed/>
    <w:rsid w:val="000E1BC2"/>
    <w:pPr>
      <w:pBdr>
        <w:top w:val="single" w:sz="6" w:space="1" w:color="auto"/>
        <w:left w:val="single" w:sz="6" w:space="1" w:color="auto"/>
        <w:bottom w:val="single" w:sz="6" w:space="1" w:color="auto"/>
        <w:right w:val="single" w:sz="6" w:space="1" w:color="auto"/>
      </w:pBdr>
      <w:shd w:val="pct20" w:color="auto" w:fill="auto"/>
      <w:spacing w:before="120" w:after="0" w:line="240" w:lineRule="auto"/>
      <w:ind w:left="1134" w:hanging="1134"/>
      <w:jc w:val="both"/>
    </w:pPr>
    <w:rPr>
      <w:rFonts w:ascii="Arial" w:eastAsia="Times New Roman" w:hAnsi="Arial" w:cs="Arial"/>
      <w:sz w:val="24"/>
      <w:lang w:val="cs-CZ" w:eastAsia="cs-CZ"/>
    </w:rPr>
  </w:style>
  <w:style w:type="character" w:customStyle="1" w:styleId="MessageHeaderChar1">
    <w:name w:val="Message Header Char1"/>
    <w:basedOn w:val="DefaultParagraphFont"/>
    <w:uiPriority w:val="99"/>
    <w:semiHidden/>
    <w:rsid w:val="000E1BC2"/>
    <w:rPr>
      <w:rFonts w:asciiTheme="majorHAnsi" w:eastAsiaTheme="majorEastAsia" w:hAnsiTheme="majorHAnsi" w:cstheme="majorBidi"/>
      <w:sz w:val="24"/>
      <w:szCs w:val="24"/>
      <w:shd w:val="pct20" w:color="auto" w:fill="auto"/>
    </w:rPr>
  </w:style>
  <w:style w:type="paragraph" w:styleId="DocumentMap">
    <w:name w:val="Document Map"/>
    <w:basedOn w:val="Normal"/>
    <w:link w:val="DocumentMapChar"/>
    <w:uiPriority w:val="99"/>
    <w:semiHidden/>
    <w:unhideWhenUsed/>
    <w:rsid w:val="000E1BC2"/>
    <w:pPr>
      <w:spacing w:after="0" w:line="240" w:lineRule="auto"/>
    </w:pPr>
    <w:rPr>
      <w:rFonts w:ascii="Tahoma" w:eastAsia="Times New Roman" w:hAnsi="Tahoma" w:cs="Tahoma"/>
      <w:sz w:val="16"/>
      <w:szCs w:val="16"/>
      <w:lang w:val="cs-CZ" w:eastAsia="cs-CZ"/>
    </w:rPr>
  </w:style>
  <w:style w:type="character" w:customStyle="1" w:styleId="DocumentMapChar1">
    <w:name w:val="Document Map Char1"/>
    <w:basedOn w:val="DefaultParagraphFont"/>
    <w:uiPriority w:val="99"/>
    <w:semiHidden/>
    <w:rsid w:val="000E1BC2"/>
    <w:rPr>
      <w:rFonts w:ascii="Segoe UI" w:hAnsi="Segoe UI" w:cs="Segoe UI"/>
      <w:sz w:val="16"/>
      <w:szCs w:val="16"/>
    </w:rPr>
  </w:style>
  <w:style w:type="character" w:customStyle="1" w:styleId="chng">
    <w:name w:val="chng"/>
    <w:basedOn w:val="DefaultParagraphFont"/>
    <w:rsid w:val="000E1BC2"/>
    <w:rPr>
      <w:rFonts w:ascii="Times New Roman" w:hAnsi="Times New Roman" w:cs="Times New Roman" w:hint="default"/>
    </w:rPr>
  </w:style>
  <w:style w:type="paragraph" w:styleId="NoSpacing">
    <w:name w:val="No Spacing"/>
    <w:link w:val="NoSpacingChar"/>
    <w:uiPriority w:val="1"/>
    <w:qFormat/>
    <w:rsid w:val="000E1BC2"/>
    <w:pPr>
      <w:spacing w:after="0" w:line="240" w:lineRule="auto"/>
    </w:pPr>
    <w:rPr>
      <w:rFonts w:eastAsiaTheme="minorEastAsia"/>
    </w:rPr>
  </w:style>
  <w:style w:type="table" w:styleId="TableGrid">
    <w:name w:val="Table Grid"/>
    <w:basedOn w:val="TableNormal"/>
    <w:rsid w:val="000E1BC2"/>
    <w:pPr>
      <w:spacing w:after="0" w:line="240" w:lineRule="auto"/>
    </w:pPr>
    <w:rPr>
      <w:rFonts w:ascii="Calibri" w:eastAsia="Calibri" w:hAnsi="Calibri" w:cs="Times New Roman"/>
      <w:sz w:val="24"/>
      <w:szCs w:val="24"/>
      <w:lang w:val="en-US"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0E1BC2"/>
    <w:pPr>
      <w:spacing w:after="0" w:line="240" w:lineRule="auto"/>
    </w:pPr>
    <w:rPr>
      <w:rFonts w:ascii="Times New Roman" w:eastAsia="Times New Roman" w:hAnsi="Times New Roman" w:cs="Times New Roman"/>
      <w:sz w:val="20"/>
      <w:szCs w:val="20"/>
      <w:lang w:val="cs-CZ"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semiHidden/>
    <w:unhideWhenUsed/>
    <w:qFormat/>
    <w:rsid w:val="000E1BC2"/>
    <w:pPr>
      <w:spacing w:after="0" w:line="240" w:lineRule="auto"/>
    </w:pPr>
    <w:rPr>
      <w:rFonts w:ascii="Calibri" w:eastAsia="Calibri" w:hAnsi="Calibri" w:cs="Times New Roman"/>
      <w:color w:val="000000"/>
    </w:rPr>
  </w:style>
  <w:style w:type="paragraph" w:styleId="TOC3">
    <w:name w:val="toc 3"/>
    <w:basedOn w:val="Normal"/>
    <w:next w:val="Normal"/>
    <w:autoRedefine/>
    <w:uiPriority w:val="39"/>
    <w:semiHidden/>
    <w:unhideWhenUsed/>
    <w:qFormat/>
    <w:rsid w:val="000E1BC2"/>
    <w:pPr>
      <w:spacing w:after="0" w:line="240" w:lineRule="auto"/>
      <w:ind w:left="160"/>
    </w:pPr>
    <w:rPr>
      <w:rFonts w:ascii="Calibri" w:eastAsia="Calibri" w:hAnsi="Calibri" w:cs="Times New Roman"/>
      <w:i/>
      <w:color w:val="000000"/>
    </w:rPr>
  </w:style>
  <w:style w:type="paragraph" w:styleId="TOC4">
    <w:name w:val="toc 4"/>
    <w:basedOn w:val="Normal"/>
    <w:next w:val="Normal"/>
    <w:autoRedefine/>
    <w:uiPriority w:val="39"/>
    <w:semiHidden/>
    <w:unhideWhenUsed/>
    <w:qFormat/>
    <w:rsid w:val="000E1BC2"/>
    <w:pPr>
      <w:spacing w:after="0" w:line="240" w:lineRule="auto"/>
      <w:ind w:left="320"/>
    </w:pPr>
    <w:rPr>
      <w:rFonts w:ascii="Calibri" w:eastAsia="Calibri" w:hAnsi="Calibri" w:cs="Times New Roman"/>
      <w:color w:val="000000"/>
      <w:sz w:val="20"/>
      <w:szCs w:val="20"/>
    </w:rPr>
  </w:style>
  <w:style w:type="paragraph" w:styleId="TOC5">
    <w:name w:val="toc 5"/>
    <w:basedOn w:val="Normal"/>
    <w:next w:val="Normal"/>
    <w:autoRedefine/>
    <w:uiPriority w:val="39"/>
    <w:semiHidden/>
    <w:unhideWhenUsed/>
    <w:qFormat/>
    <w:rsid w:val="000E1BC2"/>
    <w:pPr>
      <w:spacing w:after="0" w:line="240" w:lineRule="auto"/>
      <w:ind w:left="480"/>
    </w:pPr>
    <w:rPr>
      <w:rFonts w:ascii="Calibri" w:eastAsia="Calibri" w:hAnsi="Calibri" w:cs="Times New Roman"/>
      <w:color w:val="000000"/>
      <w:sz w:val="20"/>
      <w:szCs w:val="20"/>
    </w:rPr>
  </w:style>
  <w:style w:type="paragraph" w:styleId="TOC6">
    <w:name w:val="toc 6"/>
    <w:basedOn w:val="Normal"/>
    <w:next w:val="Normal"/>
    <w:autoRedefine/>
    <w:uiPriority w:val="39"/>
    <w:semiHidden/>
    <w:unhideWhenUsed/>
    <w:qFormat/>
    <w:rsid w:val="000E1BC2"/>
    <w:pPr>
      <w:spacing w:after="0" w:line="240" w:lineRule="auto"/>
      <w:ind w:left="640"/>
    </w:pPr>
    <w:rPr>
      <w:rFonts w:ascii="Calibri" w:eastAsia="Calibri" w:hAnsi="Calibri" w:cs="Times New Roman"/>
      <w:color w:val="000000"/>
      <w:sz w:val="20"/>
      <w:szCs w:val="20"/>
    </w:rPr>
  </w:style>
  <w:style w:type="paragraph" w:styleId="TOC7">
    <w:name w:val="toc 7"/>
    <w:basedOn w:val="Normal"/>
    <w:next w:val="Normal"/>
    <w:autoRedefine/>
    <w:uiPriority w:val="39"/>
    <w:semiHidden/>
    <w:unhideWhenUsed/>
    <w:rsid w:val="000E1BC2"/>
    <w:pPr>
      <w:spacing w:after="0" w:line="240" w:lineRule="auto"/>
      <w:ind w:left="800"/>
    </w:pPr>
    <w:rPr>
      <w:rFonts w:ascii="Calibri" w:eastAsia="Calibri" w:hAnsi="Calibri" w:cs="Times New Roman"/>
      <w:color w:val="000000"/>
      <w:sz w:val="20"/>
      <w:szCs w:val="20"/>
    </w:rPr>
  </w:style>
  <w:style w:type="paragraph" w:styleId="TOC8">
    <w:name w:val="toc 8"/>
    <w:basedOn w:val="Normal"/>
    <w:next w:val="Normal"/>
    <w:autoRedefine/>
    <w:uiPriority w:val="39"/>
    <w:semiHidden/>
    <w:unhideWhenUsed/>
    <w:rsid w:val="000E1BC2"/>
    <w:pPr>
      <w:spacing w:after="0" w:line="240" w:lineRule="auto"/>
      <w:ind w:left="960"/>
    </w:pPr>
    <w:rPr>
      <w:rFonts w:ascii="Calibri" w:eastAsia="Calibri" w:hAnsi="Calibri" w:cs="Times New Roman"/>
      <w:color w:val="000000"/>
      <w:sz w:val="20"/>
      <w:szCs w:val="20"/>
    </w:rPr>
  </w:style>
  <w:style w:type="paragraph" w:styleId="TOC9">
    <w:name w:val="toc 9"/>
    <w:basedOn w:val="Normal"/>
    <w:next w:val="Normal"/>
    <w:autoRedefine/>
    <w:uiPriority w:val="39"/>
    <w:semiHidden/>
    <w:unhideWhenUsed/>
    <w:rsid w:val="000E1BC2"/>
    <w:pPr>
      <w:spacing w:after="0" w:line="240" w:lineRule="auto"/>
      <w:ind w:left="1120"/>
    </w:pPr>
    <w:rPr>
      <w:rFonts w:ascii="Calibri" w:eastAsia="Calibri" w:hAnsi="Calibri" w:cs="Times New Roman"/>
      <w:color w:val="000000"/>
      <w:sz w:val="20"/>
      <w:szCs w:val="20"/>
    </w:rPr>
  </w:style>
  <w:style w:type="paragraph" w:styleId="IndexHeading">
    <w:name w:val="index heading"/>
    <w:basedOn w:val="Normal"/>
    <w:next w:val="Index1"/>
    <w:uiPriority w:val="99"/>
    <w:semiHidden/>
    <w:unhideWhenUsed/>
    <w:rsid w:val="000E1BC2"/>
    <w:pPr>
      <w:spacing w:before="120" w:after="0" w:line="240" w:lineRule="auto"/>
      <w:jc w:val="both"/>
    </w:pPr>
    <w:rPr>
      <w:rFonts w:ascii="Arial" w:eastAsia="Times New Roman" w:hAnsi="Arial" w:cs="Times New Roman"/>
      <w:b/>
      <w:szCs w:val="20"/>
      <w:lang w:val="cs-CZ" w:eastAsia="cs-CZ"/>
    </w:rPr>
  </w:style>
  <w:style w:type="paragraph" w:styleId="TOAHeading">
    <w:name w:val="toa heading"/>
    <w:basedOn w:val="Normal"/>
    <w:next w:val="Normal"/>
    <w:uiPriority w:val="99"/>
    <w:semiHidden/>
    <w:unhideWhenUsed/>
    <w:rsid w:val="000E1BC2"/>
    <w:pPr>
      <w:spacing w:before="120" w:after="0" w:line="240" w:lineRule="auto"/>
      <w:jc w:val="both"/>
    </w:pPr>
    <w:rPr>
      <w:rFonts w:ascii="Arial" w:eastAsia="Times New Roman" w:hAnsi="Arial" w:cs="Times New Roman"/>
      <w:b/>
      <w:sz w:val="24"/>
      <w:szCs w:val="20"/>
      <w:lang w:val="cs-CZ" w:eastAsia="cs-CZ"/>
    </w:rPr>
  </w:style>
  <w:style w:type="paragraph" w:styleId="List">
    <w:name w:val="List"/>
    <w:basedOn w:val="BodyText"/>
    <w:semiHidden/>
    <w:unhideWhenUsed/>
    <w:rsid w:val="000E1BC2"/>
    <w:pPr>
      <w:widowControl w:val="0"/>
      <w:suppressAutoHyphens/>
      <w:ind w:left="709" w:hanging="709"/>
      <w:jc w:val="both"/>
    </w:pPr>
    <w:rPr>
      <w:rFonts w:ascii="Times New Roman" w:eastAsia="SimSun" w:hAnsi="Times New Roman"/>
      <w:color w:val="auto"/>
      <w:kern w:val="2"/>
      <w:sz w:val="24"/>
      <w:szCs w:val="24"/>
      <w:lang w:eastAsia="hi-IN" w:bidi="hi-IN"/>
    </w:rPr>
  </w:style>
  <w:style w:type="paragraph" w:styleId="ListNumber">
    <w:name w:val="List Number"/>
    <w:basedOn w:val="ListNumber2"/>
    <w:uiPriority w:val="99"/>
    <w:semiHidden/>
    <w:unhideWhenUsed/>
    <w:rsid w:val="000E1BC2"/>
    <w:pPr>
      <w:spacing w:before="0" w:line="360" w:lineRule="auto"/>
      <w:ind w:left="0" w:firstLine="0"/>
      <w:jc w:val="left"/>
    </w:pPr>
  </w:style>
  <w:style w:type="paragraph" w:styleId="BlockText">
    <w:name w:val="Block Text"/>
    <w:basedOn w:val="Normal"/>
    <w:uiPriority w:val="99"/>
    <w:semiHidden/>
    <w:unhideWhenUsed/>
    <w:rsid w:val="000E1BC2"/>
    <w:pPr>
      <w:spacing w:after="0" w:line="240" w:lineRule="auto"/>
      <w:ind w:left="1035" w:right="-286" w:hanging="609"/>
    </w:pPr>
    <w:rPr>
      <w:rFonts w:ascii="Times New Roman" w:eastAsia="Times New Roman" w:hAnsi="Times New Roman" w:cs="Times New Roman"/>
      <w:sz w:val="24"/>
      <w:szCs w:val="24"/>
      <w:lang w:val="cs-CZ" w:eastAsia="cs-CZ"/>
    </w:rPr>
  </w:style>
  <w:style w:type="paragraph" w:styleId="Revision">
    <w:name w:val="Revision"/>
    <w:uiPriority w:val="99"/>
    <w:semiHidden/>
    <w:rsid w:val="000E1BC2"/>
    <w:pPr>
      <w:spacing w:after="0" w:line="240" w:lineRule="auto"/>
    </w:pPr>
    <w:rPr>
      <w:rFonts w:ascii="PT Serif" w:eastAsia="Calibri" w:hAnsi="PT Serif" w:cs="Times New Roman"/>
      <w:color w:val="000000"/>
      <w:sz w:val="16"/>
    </w:rPr>
  </w:style>
  <w:style w:type="paragraph" w:styleId="TOCHeading">
    <w:name w:val="TOC Heading"/>
    <w:basedOn w:val="Heading1"/>
    <w:next w:val="Normal"/>
    <w:uiPriority w:val="39"/>
    <w:semiHidden/>
    <w:unhideWhenUsed/>
    <w:qFormat/>
    <w:rsid w:val="000E1BC2"/>
    <w:pPr>
      <w:numPr>
        <w:numId w:val="0"/>
      </w:numPr>
      <w:spacing w:before="480" w:line="276" w:lineRule="auto"/>
      <w:jc w:val="left"/>
      <w:outlineLvl w:val="9"/>
    </w:pPr>
    <w:rPr>
      <w:rFonts w:ascii="Calibri Light" w:hAnsi="Calibri Light"/>
      <w:b/>
      <w:bCs/>
      <w:color w:val="2E74B5"/>
      <w:spacing w:val="0"/>
      <w:sz w:val="28"/>
      <w:szCs w:val="28"/>
      <w:lang w:val="en-US"/>
    </w:rPr>
  </w:style>
  <w:style w:type="numbering" w:customStyle="1" w:styleId="tl1">
    <w:name w:val="Štýl1"/>
    <w:uiPriority w:val="99"/>
    <w:rsid w:val="000E1BC2"/>
    <w:pPr>
      <w:numPr>
        <w:numId w:val="65"/>
      </w:numPr>
    </w:pPr>
  </w:style>
  <w:style w:type="numbering" w:customStyle="1" w:styleId="Styl6">
    <w:name w:val="Styl6"/>
    <w:uiPriority w:val="99"/>
    <w:rsid w:val="000E1BC2"/>
    <w:pPr>
      <w:numPr>
        <w:numId w:val="66"/>
      </w:numPr>
    </w:pPr>
  </w:style>
  <w:style w:type="numbering" w:customStyle="1" w:styleId="Style2">
    <w:name w:val="Style2"/>
    <w:uiPriority w:val="99"/>
    <w:rsid w:val="000E1BC2"/>
    <w:pPr>
      <w:numPr>
        <w:numId w:val="67"/>
      </w:numPr>
    </w:pPr>
  </w:style>
  <w:style w:type="numbering" w:customStyle="1" w:styleId="Tatratender">
    <w:name w:val="Tatra tender"/>
    <w:uiPriority w:val="99"/>
    <w:rsid w:val="000E1BC2"/>
    <w:pPr>
      <w:numPr>
        <w:numId w:val="68"/>
      </w:numPr>
    </w:pPr>
  </w:style>
  <w:style w:type="numbering" w:customStyle="1" w:styleId="Styl1">
    <w:name w:val="Styl1"/>
    <w:uiPriority w:val="99"/>
    <w:rsid w:val="000E1BC2"/>
    <w:pPr>
      <w:numPr>
        <w:numId w:val="69"/>
      </w:numPr>
    </w:pPr>
  </w:style>
  <w:style w:type="character" w:customStyle="1" w:styleId="ListParagraphChar">
    <w:name w:val="List Paragraph Char"/>
    <w:aliases w:val="Nad Char1,Odstavec cíl se seznamem Char1,Odstavec_muj Char1,Bullet Number Char1,lp1 Char1,lp11 Char1,List Paragraph11 Char1,Use Case List Paragraph Char1"/>
    <w:basedOn w:val="DefaultParagraphFont"/>
    <w:link w:val="ListParagraph"/>
    <w:uiPriority w:val="34"/>
    <w:locked/>
    <w:rsid w:val="004A0BA6"/>
    <w:rPr>
      <w:rFonts w:eastAsiaTheme="minorEastAsia"/>
      <w:sz w:val="20"/>
      <w:szCs w:val="20"/>
    </w:rPr>
  </w:style>
  <w:style w:type="paragraph" w:customStyle="1" w:styleId="normln">
    <w:name w:val="normální"/>
    <w:basedOn w:val="Normal"/>
    <w:rsid w:val="000E410B"/>
    <w:pPr>
      <w:spacing w:after="0" w:line="240" w:lineRule="auto"/>
    </w:pPr>
    <w:rPr>
      <w:rFonts w:ascii="Arial" w:eastAsia="Times New Roman" w:hAnsi="Arial" w:cs="Times New Roman"/>
      <w:sz w:val="24"/>
      <w:szCs w:val="20"/>
      <w:lang w:val="cs-CZ" w:eastAsia="cs-CZ"/>
    </w:rPr>
  </w:style>
  <w:style w:type="paragraph" w:customStyle="1" w:styleId="Standard00">
    <w:name w:val="Standard00"/>
    <w:basedOn w:val="Normal"/>
    <w:rsid w:val="00C668FA"/>
    <w:pPr>
      <w:tabs>
        <w:tab w:val="left" w:pos="567"/>
        <w:tab w:val="left" w:pos="9072"/>
        <w:tab w:val="left" w:pos="9639"/>
        <w:tab w:val="left" w:pos="10206"/>
        <w:tab w:val="left" w:pos="10773"/>
        <w:tab w:val="left" w:pos="11340"/>
      </w:tabs>
      <w:spacing w:before="60" w:after="0" w:line="240" w:lineRule="auto"/>
    </w:pPr>
    <w:rPr>
      <w:rFonts w:ascii="Arial Narrow" w:eastAsia="Times New Roman" w:hAnsi="Arial Narrow" w:cs="Times New Roman"/>
      <w:sz w:val="20"/>
      <w:szCs w:val="20"/>
      <w:lang w:val="cs-CZ" w:eastAsia="de-DE"/>
    </w:rPr>
  </w:style>
  <w:style w:type="paragraph" w:customStyle="1" w:styleId="wText">
    <w:name w:val="wText"/>
    <w:basedOn w:val="Normal"/>
    <w:link w:val="wTextChar"/>
    <w:uiPriority w:val="2"/>
    <w:qFormat/>
    <w:rsid w:val="00C802EC"/>
    <w:pPr>
      <w:spacing w:after="180" w:line="240" w:lineRule="auto"/>
      <w:jc w:val="both"/>
    </w:pPr>
    <w:rPr>
      <w:rFonts w:ascii="Times New Roman" w:eastAsia="MS Mincho" w:hAnsi="Times New Roman" w:cs="Times New Roman"/>
    </w:rPr>
  </w:style>
  <w:style w:type="character" w:customStyle="1" w:styleId="wTextChar">
    <w:name w:val="wText Char"/>
    <w:basedOn w:val="DefaultParagraphFont"/>
    <w:link w:val="wText"/>
    <w:uiPriority w:val="2"/>
    <w:rsid w:val="00C802EC"/>
    <w:rPr>
      <w:rFonts w:ascii="Times New Roman" w:eastAsia="MS Mincho" w:hAnsi="Times New Roman" w:cs="Times New Roman"/>
    </w:rPr>
  </w:style>
  <w:style w:type="paragraph" w:customStyle="1" w:styleId="wText1">
    <w:name w:val="wText1"/>
    <w:basedOn w:val="Normal"/>
    <w:uiPriority w:val="1"/>
    <w:qFormat/>
    <w:rsid w:val="004F7F2A"/>
    <w:pPr>
      <w:spacing w:after="180" w:line="240" w:lineRule="auto"/>
      <w:ind w:left="720"/>
      <w:jc w:val="both"/>
    </w:pPr>
    <w:rPr>
      <w:rFonts w:ascii="Times New Roman" w:eastAsia="MS Mincho" w:hAnsi="Times New Roman" w:cs="Times New Roman"/>
    </w:rPr>
  </w:style>
  <w:style w:type="paragraph" w:customStyle="1" w:styleId="wCoverParties">
    <w:name w:val="wCoverParties"/>
    <w:basedOn w:val="Normal"/>
    <w:next w:val="Normal"/>
    <w:uiPriority w:val="20"/>
    <w:qFormat/>
    <w:rsid w:val="004F7F2A"/>
    <w:pPr>
      <w:spacing w:after="0" w:line="240" w:lineRule="auto"/>
      <w:jc w:val="center"/>
    </w:pPr>
    <w:rPr>
      <w:rFonts w:ascii="Times New Roman" w:eastAsia="MS Mincho" w:hAnsi="Times New Roman" w:cs="Times New Roman"/>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29154">
      <w:bodyDiv w:val="1"/>
      <w:marLeft w:val="0"/>
      <w:marRight w:val="0"/>
      <w:marTop w:val="0"/>
      <w:marBottom w:val="0"/>
      <w:divBdr>
        <w:top w:val="none" w:sz="0" w:space="0" w:color="auto"/>
        <w:left w:val="none" w:sz="0" w:space="0" w:color="auto"/>
        <w:bottom w:val="none" w:sz="0" w:space="0" w:color="auto"/>
        <w:right w:val="none" w:sz="0" w:space="0" w:color="auto"/>
      </w:divBdr>
    </w:div>
    <w:div w:id="195698614">
      <w:bodyDiv w:val="1"/>
      <w:marLeft w:val="0"/>
      <w:marRight w:val="0"/>
      <w:marTop w:val="0"/>
      <w:marBottom w:val="0"/>
      <w:divBdr>
        <w:top w:val="none" w:sz="0" w:space="0" w:color="auto"/>
        <w:left w:val="none" w:sz="0" w:space="0" w:color="auto"/>
        <w:bottom w:val="none" w:sz="0" w:space="0" w:color="auto"/>
        <w:right w:val="none" w:sz="0" w:space="0" w:color="auto"/>
      </w:divBdr>
    </w:div>
    <w:div w:id="296881336">
      <w:bodyDiv w:val="1"/>
      <w:marLeft w:val="0"/>
      <w:marRight w:val="0"/>
      <w:marTop w:val="0"/>
      <w:marBottom w:val="0"/>
      <w:divBdr>
        <w:top w:val="none" w:sz="0" w:space="0" w:color="auto"/>
        <w:left w:val="none" w:sz="0" w:space="0" w:color="auto"/>
        <w:bottom w:val="none" w:sz="0" w:space="0" w:color="auto"/>
        <w:right w:val="none" w:sz="0" w:space="0" w:color="auto"/>
      </w:divBdr>
    </w:div>
    <w:div w:id="329987635">
      <w:bodyDiv w:val="1"/>
      <w:marLeft w:val="0"/>
      <w:marRight w:val="0"/>
      <w:marTop w:val="0"/>
      <w:marBottom w:val="0"/>
      <w:divBdr>
        <w:top w:val="none" w:sz="0" w:space="0" w:color="auto"/>
        <w:left w:val="none" w:sz="0" w:space="0" w:color="auto"/>
        <w:bottom w:val="none" w:sz="0" w:space="0" w:color="auto"/>
        <w:right w:val="none" w:sz="0" w:space="0" w:color="auto"/>
      </w:divBdr>
    </w:div>
    <w:div w:id="343477457">
      <w:bodyDiv w:val="1"/>
      <w:marLeft w:val="0"/>
      <w:marRight w:val="0"/>
      <w:marTop w:val="0"/>
      <w:marBottom w:val="0"/>
      <w:divBdr>
        <w:top w:val="none" w:sz="0" w:space="0" w:color="auto"/>
        <w:left w:val="none" w:sz="0" w:space="0" w:color="auto"/>
        <w:bottom w:val="none" w:sz="0" w:space="0" w:color="auto"/>
        <w:right w:val="none" w:sz="0" w:space="0" w:color="auto"/>
      </w:divBdr>
    </w:div>
    <w:div w:id="394427115">
      <w:bodyDiv w:val="1"/>
      <w:marLeft w:val="0"/>
      <w:marRight w:val="0"/>
      <w:marTop w:val="0"/>
      <w:marBottom w:val="0"/>
      <w:divBdr>
        <w:top w:val="none" w:sz="0" w:space="0" w:color="auto"/>
        <w:left w:val="none" w:sz="0" w:space="0" w:color="auto"/>
        <w:bottom w:val="none" w:sz="0" w:space="0" w:color="auto"/>
        <w:right w:val="none" w:sz="0" w:space="0" w:color="auto"/>
      </w:divBdr>
    </w:div>
    <w:div w:id="415520267">
      <w:bodyDiv w:val="1"/>
      <w:marLeft w:val="0"/>
      <w:marRight w:val="0"/>
      <w:marTop w:val="0"/>
      <w:marBottom w:val="0"/>
      <w:divBdr>
        <w:top w:val="none" w:sz="0" w:space="0" w:color="auto"/>
        <w:left w:val="none" w:sz="0" w:space="0" w:color="auto"/>
        <w:bottom w:val="none" w:sz="0" w:space="0" w:color="auto"/>
        <w:right w:val="none" w:sz="0" w:space="0" w:color="auto"/>
      </w:divBdr>
    </w:div>
    <w:div w:id="832532242">
      <w:bodyDiv w:val="1"/>
      <w:marLeft w:val="0"/>
      <w:marRight w:val="0"/>
      <w:marTop w:val="0"/>
      <w:marBottom w:val="0"/>
      <w:divBdr>
        <w:top w:val="none" w:sz="0" w:space="0" w:color="auto"/>
        <w:left w:val="none" w:sz="0" w:space="0" w:color="auto"/>
        <w:bottom w:val="none" w:sz="0" w:space="0" w:color="auto"/>
        <w:right w:val="none" w:sz="0" w:space="0" w:color="auto"/>
      </w:divBdr>
    </w:div>
    <w:div w:id="849560929">
      <w:bodyDiv w:val="1"/>
      <w:marLeft w:val="0"/>
      <w:marRight w:val="0"/>
      <w:marTop w:val="0"/>
      <w:marBottom w:val="0"/>
      <w:divBdr>
        <w:top w:val="none" w:sz="0" w:space="0" w:color="auto"/>
        <w:left w:val="none" w:sz="0" w:space="0" w:color="auto"/>
        <w:bottom w:val="none" w:sz="0" w:space="0" w:color="auto"/>
        <w:right w:val="none" w:sz="0" w:space="0" w:color="auto"/>
      </w:divBdr>
    </w:div>
    <w:div w:id="975373526">
      <w:bodyDiv w:val="1"/>
      <w:marLeft w:val="0"/>
      <w:marRight w:val="0"/>
      <w:marTop w:val="0"/>
      <w:marBottom w:val="0"/>
      <w:divBdr>
        <w:top w:val="none" w:sz="0" w:space="0" w:color="auto"/>
        <w:left w:val="none" w:sz="0" w:space="0" w:color="auto"/>
        <w:bottom w:val="none" w:sz="0" w:space="0" w:color="auto"/>
        <w:right w:val="none" w:sz="0" w:space="0" w:color="auto"/>
      </w:divBdr>
    </w:div>
    <w:div w:id="1376351167">
      <w:bodyDiv w:val="1"/>
      <w:marLeft w:val="0"/>
      <w:marRight w:val="0"/>
      <w:marTop w:val="0"/>
      <w:marBottom w:val="0"/>
      <w:divBdr>
        <w:top w:val="none" w:sz="0" w:space="0" w:color="auto"/>
        <w:left w:val="none" w:sz="0" w:space="0" w:color="auto"/>
        <w:bottom w:val="none" w:sz="0" w:space="0" w:color="auto"/>
        <w:right w:val="none" w:sz="0" w:space="0" w:color="auto"/>
      </w:divBdr>
    </w:div>
    <w:div w:id="153507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CC484-8FAC-4683-9050-8989569058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860445-1579-4236-9F57-1E2F6EDF959D}">
  <ds:schemaRefs>
    <ds:schemaRef ds:uri="http://schemas.microsoft.com/sharepoint/v3/contenttype/forms"/>
  </ds:schemaRefs>
</ds:datastoreItem>
</file>

<file path=customXml/itemProps3.xml><?xml version="1.0" encoding="utf-8"?>
<ds:datastoreItem xmlns:ds="http://schemas.openxmlformats.org/officeDocument/2006/customXml" ds:itemID="{7BC8F175-6824-4485-AE68-6E04DC608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BF44C1-00B3-47D7-829F-8FEDB358F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17199</Words>
  <Characters>98040</Characters>
  <Application>Microsoft Office Word</Application>
  <DocSecurity>0</DocSecurity>
  <Lines>817</Lines>
  <Paragraphs>230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115009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2021-03-04T13:42:00Z</dcterms:created>
  <dcterms:modified xsi:type="dcterms:W3CDTF">2021-10-20T13:42:00Z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